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73B" w:rsidRPr="00146731" w:rsidRDefault="0012073B" w:rsidP="008A68BE">
      <w:pPr>
        <w:pStyle w:val="TOC2"/>
      </w:pPr>
    </w:p>
    <w:p w:rsidR="00EE5811" w:rsidRDefault="0012073B" w:rsidP="008A68BE">
      <w:pPr>
        <w:pStyle w:val="TOC2"/>
        <w:pPrChange w:id="2" w:author="Иво Станков" w:date="2013-07-29T18:48:00Z">
          <w:pPr>
            <w:pBdr>
              <w:top w:val="none" w:sz="0" w:space="0" w:color="000000"/>
              <w:left w:val="none" w:sz="0" w:space="0" w:color="000000"/>
              <w:bottom w:val="none" w:sz="0" w:space="0" w:color="000000"/>
              <w:right w:val="none" w:sz="0" w:space="0" w:color="000000"/>
              <w:between w:val="none" w:sz="0" w:space="0" w:color="000000"/>
              <w:bar w:val="none" w:sz="0" w:color="000000"/>
            </w:pBdr>
            <w:shd w:val="clear" w:color="000000" w:fill="000000"/>
            <w:kinsoku w:val="0"/>
            <w:wordWrap w:val="0"/>
            <w:overflowPunct w:val="0"/>
            <w:autoSpaceDE w:val="0"/>
            <w:autoSpaceDN w:val="0"/>
            <w:adjustRightInd w:val="0"/>
            <w:snapToGrid w:val="0"/>
            <w:spacing w:line="0" w:lineRule="atLeast"/>
            <w:jc w:val="left"/>
            <w:textAlignment w:val="top"/>
            <w:outlineLvl w:val="0"/>
          </w:pPr>
        </w:pPrChange>
      </w:pPr>
      <w:r w:rsidRPr="00146731">
        <w:t>ОТЧЕТ ЗА ВСЕОБХВАТНИЯ ДОХОД</w:t>
      </w:r>
      <w:r w:rsidRPr="00146731">
        <w:tab/>
        <w:t>1</w:t>
      </w:r>
    </w:p>
    <w:p w:rsidR="004C0111" w:rsidRDefault="0012073B" w:rsidP="008A68BE">
      <w:pPr>
        <w:pStyle w:val="TOC2"/>
        <w:pPrChange w:id="3" w:author="Иво Станков" w:date="2013-07-29T18:48:00Z">
          <w:pPr>
            <w:pStyle w:val="TOC2"/>
          </w:pPr>
        </w:pPrChange>
      </w:pPr>
      <w:r w:rsidRPr="00146731">
        <w:t>ОТЧЕТ ЗА ФИНАНСОВОТО СЪСТОЯНИЕ</w:t>
      </w:r>
      <w:r w:rsidRPr="00146731">
        <w:tab/>
        <w:t>2</w:t>
      </w:r>
    </w:p>
    <w:p w:rsidR="004C0111" w:rsidRDefault="0012073B" w:rsidP="008A68BE">
      <w:pPr>
        <w:pStyle w:val="TOC2"/>
        <w:pPrChange w:id="4" w:author="Иво Станков" w:date="2013-07-29T18:48:00Z">
          <w:pPr>
            <w:pStyle w:val="TOC2"/>
          </w:pPr>
        </w:pPrChange>
      </w:pPr>
      <w:r w:rsidRPr="00146731">
        <w:t>ОТЧЕТ ЗА ПАРИЧНИТЕ ПОТОЦИ</w:t>
      </w:r>
      <w:r w:rsidRPr="00146731">
        <w:tab/>
        <w:t>3</w:t>
      </w:r>
    </w:p>
    <w:p w:rsidR="004C0111" w:rsidRDefault="0012073B" w:rsidP="008A68BE">
      <w:pPr>
        <w:pStyle w:val="TOC2"/>
        <w:pPrChange w:id="5" w:author="Иво Станков" w:date="2013-07-29T18:48:00Z">
          <w:pPr>
            <w:pStyle w:val="TOC2"/>
          </w:pPr>
        </w:pPrChange>
      </w:pPr>
      <w:r w:rsidRPr="00146731">
        <w:t>ОТЧЕТ ЗА ПРОМЕНИТЕ</w:t>
      </w:r>
      <w:r>
        <w:t xml:space="preserve"> </w:t>
      </w:r>
      <w:r w:rsidRPr="00146731">
        <w:t>В СОБСТВЕНИЯ КАПИТАЛ</w:t>
      </w:r>
      <w:r w:rsidRPr="00146731">
        <w:tab/>
        <w:t>4</w:t>
      </w:r>
    </w:p>
    <w:p w:rsidR="004C0111" w:rsidRDefault="004C0111" w:rsidP="008A68BE">
      <w:pPr>
        <w:pStyle w:val="TOC2"/>
        <w:rPr>
          <w:highlight w:val="yellow"/>
        </w:rPr>
        <w:pPrChange w:id="6" w:author="Иво Станков" w:date="2013-07-29T18:48:00Z">
          <w:pPr>
            <w:pStyle w:val="TOC2"/>
          </w:pPr>
        </w:pPrChange>
      </w:pPr>
    </w:p>
    <w:p w:rsidR="004C0111" w:rsidRDefault="0012073B" w:rsidP="008A68BE">
      <w:pPr>
        <w:pStyle w:val="TOC2"/>
        <w:pPrChange w:id="7" w:author="Иво Станков" w:date="2013-07-29T18:48:00Z">
          <w:pPr>
            <w:pStyle w:val="TOC2"/>
          </w:pPr>
        </w:pPrChange>
      </w:pPr>
      <w:r w:rsidRPr="00146731">
        <w:t>ПРИЛОЖЕНИЯ КЪМ ГОДИШНИЯ ФИНАНСОВ ОТЧЕТ</w:t>
      </w:r>
    </w:p>
    <w:bookmarkStart w:id="8" w:name="_Toc439746783"/>
    <w:p w:rsidR="00032DC0" w:rsidRDefault="006F14B9" w:rsidP="008A68BE">
      <w:pPr>
        <w:pStyle w:val="TOC1"/>
        <w:rPr>
          <w:rFonts w:ascii="Calibri" w:hAnsi="Calibri"/>
          <w:noProof/>
          <w:spacing w:val="0"/>
          <w:szCs w:val="22"/>
        </w:rPr>
        <w:pPrChange w:id="9" w:author="Иво Станков" w:date="2013-07-29T18:48:00Z">
          <w:pPr>
            <w:pStyle w:val="TOC2"/>
          </w:pPr>
        </w:pPrChange>
      </w:pPr>
      <w:r w:rsidRPr="00146731">
        <w:rPr>
          <w:b/>
        </w:rPr>
        <w:fldChar w:fldCharType="begin"/>
      </w:r>
      <w:r w:rsidR="0012073B" w:rsidRPr="00146731">
        <w:rPr>
          <w:b/>
        </w:rPr>
        <w:instrText xml:space="preserve"> TOC \o "1-3" \h \z \u </w:instrText>
      </w:r>
      <w:r w:rsidRPr="00146731">
        <w:rPr>
          <w:b/>
        </w:rPr>
        <w:fldChar w:fldCharType="separate"/>
      </w:r>
      <w:r w:rsidR="004B286A">
        <w:rPr>
          <w:noProof/>
        </w:rPr>
        <w:fldChar w:fldCharType="begin"/>
      </w:r>
      <w:r w:rsidR="004B286A">
        <w:rPr>
          <w:noProof/>
        </w:rPr>
        <w:instrText xml:space="preserve"> HYPERLINK \l "_Toc355005188" </w:instrText>
      </w:r>
      <w:r w:rsidR="004B286A">
        <w:rPr>
          <w:noProof/>
        </w:rPr>
        <w:fldChar w:fldCharType="separate"/>
      </w:r>
      <w:r w:rsidR="0012073B" w:rsidRPr="003E63A2">
        <w:rPr>
          <w:rStyle w:val="Hyperlink"/>
          <w:noProof/>
        </w:rPr>
        <w:t>1.</w:t>
      </w:r>
      <w:r w:rsidR="0012073B">
        <w:rPr>
          <w:rFonts w:ascii="Calibri" w:hAnsi="Calibri"/>
          <w:noProof/>
          <w:spacing w:val="0"/>
          <w:szCs w:val="22"/>
        </w:rPr>
        <w:tab/>
      </w:r>
      <w:r w:rsidR="0012073B" w:rsidRPr="003E63A2">
        <w:rPr>
          <w:rStyle w:val="Hyperlink"/>
          <w:noProof/>
        </w:rPr>
        <w:t>ИНФОРМАЦИЯ ЗА ДРУЖЕСТВОТО</w:t>
      </w:r>
      <w:r w:rsidR="0012073B">
        <w:rPr>
          <w:noProof/>
          <w:webHidden/>
        </w:rPr>
        <w:tab/>
      </w:r>
      <w:r>
        <w:rPr>
          <w:noProof/>
          <w:webHidden/>
        </w:rPr>
        <w:fldChar w:fldCharType="begin"/>
      </w:r>
      <w:r w:rsidR="0012073B">
        <w:rPr>
          <w:noProof/>
          <w:webHidden/>
        </w:rPr>
        <w:instrText xml:space="preserve"> PAGEREF _Toc355005188 \h </w:instrText>
      </w:r>
      <w:r>
        <w:rPr>
          <w:noProof/>
          <w:webHidden/>
        </w:rPr>
      </w:r>
      <w:r>
        <w:rPr>
          <w:noProof/>
          <w:webHidden/>
        </w:rPr>
        <w:fldChar w:fldCharType="separate"/>
      </w:r>
      <w:r w:rsidR="00484F1F">
        <w:rPr>
          <w:noProof/>
          <w:webHidden/>
        </w:rPr>
        <w:t>5</w:t>
      </w:r>
      <w:r>
        <w:rPr>
          <w:noProof/>
          <w:webHidden/>
        </w:rPr>
        <w:fldChar w:fldCharType="end"/>
      </w:r>
      <w:r w:rsidR="004B286A">
        <w:rPr>
          <w:noProof/>
        </w:rPr>
        <w:fldChar w:fldCharType="end"/>
      </w:r>
    </w:p>
    <w:p w:rsidR="00032DC0" w:rsidRDefault="004B286A" w:rsidP="008A68BE">
      <w:pPr>
        <w:pStyle w:val="TOC1"/>
        <w:rPr>
          <w:rFonts w:ascii="Calibri" w:hAnsi="Calibri"/>
          <w:noProof/>
          <w:spacing w:val="0"/>
          <w:szCs w:val="22"/>
        </w:rPr>
        <w:pPrChange w:id="10" w:author="Иво Станков" w:date="2013-07-29T18:48:00Z">
          <w:pPr>
            <w:pStyle w:val="TOC1"/>
          </w:pPr>
        </w:pPrChange>
      </w:pPr>
      <w:r>
        <w:rPr>
          <w:noProof/>
        </w:rPr>
        <w:fldChar w:fldCharType="begin"/>
      </w:r>
      <w:r>
        <w:rPr>
          <w:noProof/>
        </w:rPr>
        <w:instrText xml:space="preserve"> HYPERLINK \l "_Toc355005189" </w:instrText>
      </w:r>
      <w:r>
        <w:rPr>
          <w:noProof/>
        </w:rPr>
        <w:fldChar w:fldCharType="separate"/>
      </w:r>
      <w:r w:rsidR="0012073B" w:rsidRPr="003E63A2">
        <w:rPr>
          <w:rStyle w:val="Hyperlink"/>
          <w:noProof/>
        </w:rPr>
        <w:t>1.1.</w:t>
      </w:r>
      <w:r w:rsidR="0012073B">
        <w:rPr>
          <w:rFonts w:ascii="Calibri" w:hAnsi="Calibri"/>
          <w:noProof/>
          <w:spacing w:val="0"/>
          <w:szCs w:val="22"/>
        </w:rPr>
        <w:tab/>
      </w:r>
      <w:r w:rsidR="0012073B" w:rsidRPr="003E63A2">
        <w:rPr>
          <w:rStyle w:val="Hyperlink"/>
          <w:noProof/>
        </w:rPr>
        <w:t>СОБСТВЕНОСТ И УПРАВЛЕНИЕ</w:t>
      </w:r>
      <w:r w:rsidR="0012073B">
        <w:rPr>
          <w:noProof/>
          <w:webHidden/>
        </w:rPr>
        <w:tab/>
      </w:r>
      <w:r w:rsidR="006F14B9">
        <w:rPr>
          <w:noProof/>
          <w:webHidden/>
        </w:rPr>
        <w:fldChar w:fldCharType="begin"/>
      </w:r>
      <w:r w:rsidR="0012073B">
        <w:rPr>
          <w:noProof/>
          <w:webHidden/>
        </w:rPr>
        <w:instrText xml:space="preserve"> PAGEREF _Toc355005189 \h </w:instrText>
      </w:r>
      <w:r w:rsidR="006F14B9">
        <w:rPr>
          <w:noProof/>
          <w:webHidden/>
        </w:rPr>
      </w:r>
      <w:r w:rsidR="006F14B9">
        <w:rPr>
          <w:noProof/>
          <w:webHidden/>
        </w:rPr>
        <w:fldChar w:fldCharType="separate"/>
      </w:r>
      <w:r w:rsidR="00484F1F">
        <w:rPr>
          <w:noProof/>
          <w:webHidden/>
        </w:rPr>
        <w:t>5</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1" w:author="Иво Станков" w:date="2013-07-29T18:48:00Z">
          <w:pPr>
            <w:pStyle w:val="TOC1"/>
          </w:pPr>
        </w:pPrChange>
      </w:pPr>
      <w:r>
        <w:rPr>
          <w:noProof/>
        </w:rPr>
        <w:fldChar w:fldCharType="begin"/>
      </w:r>
      <w:r>
        <w:rPr>
          <w:noProof/>
        </w:rPr>
        <w:instrText xml:space="preserve"> HYPERLINK \l "_Toc355005190" </w:instrText>
      </w:r>
      <w:r>
        <w:rPr>
          <w:noProof/>
        </w:rPr>
        <w:fldChar w:fldCharType="separate"/>
      </w:r>
      <w:r w:rsidR="0012073B" w:rsidRPr="003E63A2">
        <w:rPr>
          <w:rStyle w:val="Hyperlink"/>
          <w:noProof/>
        </w:rPr>
        <w:t>1.2.</w:t>
      </w:r>
      <w:r w:rsidR="0012073B">
        <w:rPr>
          <w:rFonts w:ascii="Calibri" w:hAnsi="Calibri"/>
          <w:noProof/>
          <w:spacing w:val="0"/>
          <w:szCs w:val="22"/>
        </w:rPr>
        <w:tab/>
      </w:r>
      <w:r w:rsidR="0012073B" w:rsidRPr="003E63A2">
        <w:rPr>
          <w:rStyle w:val="Hyperlink"/>
          <w:noProof/>
        </w:rPr>
        <w:t>ПРЕДМЕТ НА ДЕЙНОСТ</w:t>
      </w:r>
      <w:r w:rsidR="0012073B">
        <w:rPr>
          <w:noProof/>
          <w:webHidden/>
        </w:rPr>
        <w:tab/>
      </w:r>
      <w:r w:rsidR="006F14B9">
        <w:rPr>
          <w:noProof/>
          <w:webHidden/>
        </w:rPr>
        <w:fldChar w:fldCharType="begin"/>
      </w:r>
      <w:r w:rsidR="0012073B">
        <w:rPr>
          <w:noProof/>
          <w:webHidden/>
        </w:rPr>
        <w:instrText xml:space="preserve"> PAGEREF _Toc355005190 \h </w:instrText>
      </w:r>
      <w:r w:rsidR="006F14B9">
        <w:rPr>
          <w:noProof/>
          <w:webHidden/>
        </w:rPr>
      </w:r>
      <w:r w:rsidR="006F14B9">
        <w:rPr>
          <w:noProof/>
          <w:webHidden/>
        </w:rPr>
        <w:fldChar w:fldCharType="separate"/>
      </w:r>
      <w:r w:rsidR="00484F1F">
        <w:rPr>
          <w:noProof/>
          <w:webHidden/>
        </w:rPr>
        <w:t>5</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2" w:author="Иво Станков" w:date="2013-07-29T18:48:00Z">
          <w:pPr>
            <w:pStyle w:val="TOC1"/>
          </w:pPr>
        </w:pPrChange>
      </w:pPr>
      <w:r>
        <w:rPr>
          <w:noProof/>
        </w:rPr>
        <w:fldChar w:fldCharType="begin"/>
      </w:r>
      <w:r>
        <w:rPr>
          <w:noProof/>
        </w:rPr>
        <w:instrText xml:space="preserve"> HYPERLINK \l "_Toc355005191" </w:instrText>
      </w:r>
      <w:r>
        <w:rPr>
          <w:noProof/>
        </w:rPr>
        <w:fldChar w:fldCharType="separate"/>
      </w:r>
      <w:r w:rsidR="0012073B" w:rsidRPr="003E63A2">
        <w:rPr>
          <w:rStyle w:val="Hyperlink"/>
          <w:noProof/>
        </w:rPr>
        <w:t>1.3.</w:t>
      </w:r>
      <w:r w:rsidR="0012073B">
        <w:rPr>
          <w:rFonts w:ascii="Calibri" w:hAnsi="Calibri"/>
          <w:noProof/>
          <w:spacing w:val="0"/>
          <w:szCs w:val="22"/>
        </w:rPr>
        <w:tab/>
      </w:r>
      <w:r w:rsidR="0012073B" w:rsidRPr="003E63A2">
        <w:rPr>
          <w:rStyle w:val="Hyperlink"/>
          <w:noProof/>
        </w:rPr>
        <w:t>ОСНОВНИ ПОКАЗАТЕЛИ НА ИКОНОМИЧЕСКАТА СРЕДА</w:t>
      </w:r>
      <w:r w:rsidR="0012073B">
        <w:rPr>
          <w:noProof/>
          <w:webHidden/>
        </w:rPr>
        <w:tab/>
      </w:r>
      <w:r w:rsidR="006F14B9">
        <w:rPr>
          <w:noProof/>
          <w:webHidden/>
        </w:rPr>
        <w:fldChar w:fldCharType="begin"/>
      </w:r>
      <w:r w:rsidR="0012073B">
        <w:rPr>
          <w:noProof/>
          <w:webHidden/>
        </w:rPr>
        <w:instrText xml:space="preserve"> PAGEREF _Toc355005191 \h </w:instrText>
      </w:r>
      <w:r w:rsidR="006F14B9">
        <w:rPr>
          <w:noProof/>
          <w:webHidden/>
        </w:rPr>
      </w:r>
      <w:r w:rsidR="006F14B9">
        <w:rPr>
          <w:noProof/>
          <w:webHidden/>
        </w:rPr>
        <w:fldChar w:fldCharType="separate"/>
      </w:r>
      <w:r w:rsidR="00484F1F">
        <w:rPr>
          <w:noProof/>
          <w:webHidden/>
        </w:rPr>
        <w:t>6</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3" w:author="Иво Станков" w:date="2013-07-29T18:48:00Z">
          <w:pPr>
            <w:pStyle w:val="TOC1"/>
          </w:pPr>
        </w:pPrChange>
      </w:pPr>
      <w:r>
        <w:rPr>
          <w:noProof/>
        </w:rPr>
        <w:fldChar w:fldCharType="begin"/>
      </w:r>
      <w:r>
        <w:rPr>
          <w:noProof/>
        </w:rPr>
        <w:instrText xml:space="preserve"> HYPERLINK \l "_Toc355005192" </w:instrText>
      </w:r>
      <w:r>
        <w:rPr>
          <w:noProof/>
        </w:rPr>
        <w:fldChar w:fldCharType="separate"/>
      </w:r>
      <w:r w:rsidR="0012073B" w:rsidRPr="003E63A2">
        <w:rPr>
          <w:rStyle w:val="Hyperlink"/>
          <w:noProof/>
        </w:rPr>
        <w:t>1.4.</w:t>
      </w:r>
      <w:r w:rsidR="0012073B">
        <w:rPr>
          <w:rFonts w:ascii="Calibri" w:hAnsi="Calibri"/>
          <w:noProof/>
          <w:spacing w:val="0"/>
          <w:szCs w:val="22"/>
        </w:rPr>
        <w:tab/>
      </w:r>
      <w:r w:rsidR="0012073B" w:rsidRPr="003E63A2">
        <w:rPr>
          <w:rStyle w:val="Hyperlink"/>
          <w:noProof/>
        </w:rPr>
        <w:t xml:space="preserve">ЕФЕКТИТЕ ОТ ФИНАНСОВАТА КРИЗА ПРЕЗ ПЕРИОДА </w:t>
      </w:r>
      <w:r w:rsidR="0012073B" w:rsidRPr="003E63A2">
        <w:rPr>
          <w:rStyle w:val="Hyperlink"/>
          <w:noProof/>
          <w:lang w:val="en-US"/>
        </w:rPr>
        <w:t>2009</w:t>
      </w:r>
      <w:r w:rsidR="0012073B" w:rsidRPr="003E63A2">
        <w:rPr>
          <w:rStyle w:val="Hyperlink"/>
          <w:noProof/>
        </w:rPr>
        <w:t xml:space="preserve"> - 201</w:t>
      </w:r>
      <w:r w:rsidR="0012073B" w:rsidRPr="003E63A2">
        <w:rPr>
          <w:rStyle w:val="Hyperlink"/>
          <w:noProof/>
          <w:lang w:val="en-US"/>
        </w:rPr>
        <w:t xml:space="preserve">3 </w:t>
      </w:r>
      <w:r w:rsidR="0012073B" w:rsidRPr="003E63A2">
        <w:rPr>
          <w:rStyle w:val="Hyperlink"/>
          <w:noProof/>
        </w:rPr>
        <w:t>Г. И ПРЕДПРИЕТИТЕ МЕРКИ ОТ ДРУЖЕСТВОТО</w:t>
      </w:r>
      <w:r w:rsidR="0012073B">
        <w:rPr>
          <w:noProof/>
          <w:webHidden/>
        </w:rPr>
        <w:tab/>
      </w:r>
      <w:r w:rsidR="006F14B9">
        <w:rPr>
          <w:noProof/>
          <w:webHidden/>
        </w:rPr>
        <w:fldChar w:fldCharType="begin"/>
      </w:r>
      <w:r w:rsidR="0012073B">
        <w:rPr>
          <w:noProof/>
          <w:webHidden/>
        </w:rPr>
        <w:instrText xml:space="preserve"> PAGEREF _Toc355005192 \h </w:instrText>
      </w:r>
      <w:r w:rsidR="006F14B9">
        <w:rPr>
          <w:noProof/>
          <w:webHidden/>
        </w:rPr>
      </w:r>
      <w:r w:rsidR="006F14B9">
        <w:rPr>
          <w:noProof/>
          <w:webHidden/>
        </w:rPr>
        <w:fldChar w:fldCharType="separate"/>
      </w:r>
      <w:r w:rsidR="00484F1F">
        <w:rPr>
          <w:noProof/>
          <w:webHidden/>
        </w:rPr>
        <w:t>6</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4" w:author="Иво Станков" w:date="2013-07-29T18:48:00Z">
          <w:pPr>
            <w:pStyle w:val="TOC1"/>
          </w:pPr>
        </w:pPrChange>
      </w:pPr>
      <w:r>
        <w:rPr>
          <w:noProof/>
        </w:rPr>
        <w:fldChar w:fldCharType="begin"/>
      </w:r>
      <w:r>
        <w:rPr>
          <w:noProof/>
        </w:rPr>
        <w:instrText xml:space="preserve"> HYPERLINK \l "_Toc355005193" </w:instrText>
      </w:r>
      <w:r>
        <w:rPr>
          <w:noProof/>
        </w:rPr>
        <w:fldChar w:fldCharType="separate"/>
      </w:r>
      <w:r w:rsidR="0012073B" w:rsidRPr="003E63A2">
        <w:rPr>
          <w:rStyle w:val="Hyperlink"/>
          <w:noProof/>
        </w:rPr>
        <w:t>1.4.1.</w:t>
      </w:r>
      <w:r w:rsidR="0012073B">
        <w:rPr>
          <w:rFonts w:ascii="Calibri" w:hAnsi="Calibri"/>
          <w:noProof/>
          <w:spacing w:val="0"/>
          <w:szCs w:val="22"/>
        </w:rPr>
        <w:tab/>
      </w:r>
      <w:r w:rsidR="0012073B" w:rsidRPr="003E63A2">
        <w:rPr>
          <w:rStyle w:val="Hyperlink"/>
          <w:noProof/>
        </w:rPr>
        <w:t>ПОДОБРЯВАНЕ НА КЛИРИНГ И СЕГЪЛМЕНТ УСЛУГИТЕ</w:t>
      </w:r>
      <w:r w:rsidR="0012073B">
        <w:rPr>
          <w:noProof/>
          <w:webHidden/>
        </w:rPr>
        <w:tab/>
      </w:r>
      <w:r w:rsidR="006F14B9">
        <w:rPr>
          <w:noProof/>
          <w:webHidden/>
        </w:rPr>
        <w:fldChar w:fldCharType="begin"/>
      </w:r>
      <w:r w:rsidR="0012073B">
        <w:rPr>
          <w:noProof/>
          <w:webHidden/>
        </w:rPr>
        <w:instrText xml:space="preserve"> PAGEREF _Toc355005193 \h </w:instrText>
      </w:r>
      <w:r w:rsidR="006F14B9">
        <w:rPr>
          <w:noProof/>
          <w:webHidden/>
        </w:rPr>
      </w:r>
      <w:r w:rsidR="006F14B9">
        <w:rPr>
          <w:noProof/>
          <w:webHidden/>
        </w:rPr>
        <w:fldChar w:fldCharType="separate"/>
      </w:r>
      <w:r w:rsidR="00484F1F">
        <w:rPr>
          <w:noProof/>
          <w:webHidden/>
        </w:rPr>
        <w:t>6</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5" w:author="Иво Станков" w:date="2013-07-29T18:48:00Z">
          <w:pPr>
            <w:pStyle w:val="TOC1"/>
          </w:pPr>
        </w:pPrChange>
      </w:pPr>
      <w:r>
        <w:rPr>
          <w:noProof/>
        </w:rPr>
        <w:fldChar w:fldCharType="begin"/>
      </w:r>
      <w:r>
        <w:rPr>
          <w:noProof/>
        </w:rPr>
        <w:instrText xml:space="preserve"> HYPERLINK \l "_Toc355005194" </w:instrText>
      </w:r>
      <w:r>
        <w:rPr>
          <w:noProof/>
        </w:rPr>
        <w:fldChar w:fldCharType="separate"/>
      </w:r>
      <w:r w:rsidR="0012073B" w:rsidRPr="003E63A2">
        <w:rPr>
          <w:rStyle w:val="Hyperlink"/>
          <w:noProof/>
        </w:rPr>
        <w:t>1.4.2.</w:t>
      </w:r>
      <w:r w:rsidR="0012073B">
        <w:rPr>
          <w:rFonts w:ascii="Calibri" w:hAnsi="Calibri"/>
          <w:noProof/>
          <w:spacing w:val="0"/>
          <w:szCs w:val="22"/>
        </w:rPr>
        <w:tab/>
      </w:r>
      <w:r w:rsidR="0012073B" w:rsidRPr="003E63A2">
        <w:rPr>
          <w:rStyle w:val="Hyperlink"/>
          <w:noProof/>
        </w:rPr>
        <w:t>КОРПОРАТИВНО УПРАВЛЕНИЕ</w:t>
      </w:r>
      <w:r w:rsidR="0012073B">
        <w:rPr>
          <w:noProof/>
          <w:webHidden/>
        </w:rPr>
        <w:tab/>
      </w:r>
      <w:r w:rsidR="006F14B9">
        <w:rPr>
          <w:noProof/>
          <w:webHidden/>
        </w:rPr>
        <w:fldChar w:fldCharType="begin"/>
      </w:r>
      <w:r w:rsidR="0012073B">
        <w:rPr>
          <w:noProof/>
          <w:webHidden/>
        </w:rPr>
        <w:instrText xml:space="preserve"> PAGEREF _Toc355005194 \h </w:instrText>
      </w:r>
      <w:r w:rsidR="006F14B9">
        <w:rPr>
          <w:noProof/>
          <w:webHidden/>
        </w:rPr>
      </w:r>
      <w:r w:rsidR="006F14B9">
        <w:rPr>
          <w:noProof/>
          <w:webHidden/>
        </w:rPr>
        <w:fldChar w:fldCharType="separate"/>
      </w:r>
      <w:r w:rsidR="00484F1F">
        <w:rPr>
          <w:noProof/>
          <w:webHidden/>
        </w:rPr>
        <w:t>6</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6" w:author="Иво Станков" w:date="2013-07-29T18:48:00Z">
          <w:pPr>
            <w:pStyle w:val="TOC1"/>
          </w:pPr>
        </w:pPrChange>
      </w:pPr>
      <w:r>
        <w:rPr>
          <w:noProof/>
        </w:rPr>
        <w:fldChar w:fldCharType="begin"/>
      </w:r>
      <w:r>
        <w:rPr>
          <w:noProof/>
        </w:rPr>
        <w:instrText xml:space="preserve"> HYPERLINK \l "_Toc355005195" </w:instrText>
      </w:r>
      <w:r>
        <w:rPr>
          <w:noProof/>
        </w:rPr>
        <w:fldChar w:fldCharType="separate"/>
      </w:r>
      <w:r w:rsidR="0012073B" w:rsidRPr="003E63A2">
        <w:rPr>
          <w:rStyle w:val="Hyperlink"/>
          <w:noProof/>
        </w:rPr>
        <w:t>2.</w:t>
      </w:r>
      <w:r w:rsidR="0012073B">
        <w:rPr>
          <w:rFonts w:ascii="Calibri" w:hAnsi="Calibri"/>
          <w:noProof/>
          <w:spacing w:val="0"/>
          <w:szCs w:val="22"/>
        </w:rPr>
        <w:tab/>
      </w:r>
      <w:r w:rsidR="0012073B" w:rsidRPr="003E63A2">
        <w:rPr>
          <w:rStyle w:val="Hyperlink"/>
          <w:noProof/>
        </w:rPr>
        <w:t>ОСНОВНИ ПОЛОЖЕНИЯ ОТ СЧЕТОВОДНАТА ПОЛИТИКА НА ДРУЖЕСТВОТО</w:t>
      </w:r>
      <w:r w:rsidR="0012073B">
        <w:rPr>
          <w:noProof/>
          <w:webHidden/>
        </w:rPr>
        <w:tab/>
      </w:r>
      <w:r w:rsidR="006F14B9">
        <w:rPr>
          <w:noProof/>
          <w:webHidden/>
        </w:rPr>
        <w:fldChar w:fldCharType="begin"/>
      </w:r>
      <w:r w:rsidR="0012073B">
        <w:rPr>
          <w:noProof/>
          <w:webHidden/>
        </w:rPr>
        <w:instrText xml:space="preserve"> PAGEREF _Toc355005195 \h </w:instrText>
      </w:r>
      <w:r w:rsidR="006F14B9">
        <w:rPr>
          <w:noProof/>
          <w:webHidden/>
        </w:rPr>
      </w:r>
      <w:r w:rsidR="006F14B9">
        <w:rPr>
          <w:noProof/>
          <w:webHidden/>
        </w:rPr>
        <w:fldChar w:fldCharType="separate"/>
      </w:r>
      <w:r w:rsidR="00484F1F">
        <w:rPr>
          <w:noProof/>
          <w:webHidden/>
        </w:rPr>
        <w:t>7</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7" w:author="Иво Станков" w:date="2013-07-29T18:48:00Z">
          <w:pPr>
            <w:pStyle w:val="TOC1"/>
          </w:pPr>
        </w:pPrChange>
      </w:pPr>
      <w:r>
        <w:rPr>
          <w:noProof/>
        </w:rPr>
        <w:fldChar w:fldCharType="begin"/>
      </w:r>
      <w:r>
        <w:rPr>
          <w:noProof/>
        </w:rPr>
        <w:instrText xml:space="preserve"> HYPERLINK \l "_Toc355005196" </w:instrText>
      </w:r>
      <w:r>
        <w:rPr>
          <w:noProof/>
        </w:rPr>
        <w:fldChar w:fldCharType="separate"/>
      </w:r>
      <w:r w:rsidR="0012073B" w:rsidRPr="003E63A2">
        <w:rPr>
          <w:rStyle w:val="Hyperlink"/>
          <w:noProof/>
        </w:rPr>
        <w:t>2.1.</w:t>
      </w:r>
      <w:r w:rsidR="0012073B">
        <w:rPr>
          <w:rFonts w:ascii="Calibri" w:hAnsi="Calibri"/>
          <w:noProof/>
          <w:spacing w:val="0"/>
          <w:szCs w:val="22"/>
        </w:rPr>
        <w:tab/>
      </w:r>
      <w:r w:rsidR="0012073B" w:rsidRPr="003E63A2">
        <w:rPr>
          <w:rStyle w:val="Hyperlink"/>
          <w:noProof/>
        </w:rPr>
        <w:t>БАЗА ЗА ИЗГОТВЯНЕ НА ФИНАНСОВИЯ ОТЧЕТ</w:t>
      </w:r>
      <w:r w:rsidR="0012073B">
        <w:rPr>
          <w:noProof/>
          <w:webHidden/>
        </w:rPr>
        <w:tab/>
      </w:r>
      <w:r w:rsidR="006F14B9">
        <w:rPr>
          <w:noProof/>
          <w:webHidden/>
        </w:rPr>
        <w:fldChar w:fldCharType="begin"/>
      </w:r>
      <w:r w:rsidR="0012073B">
        <w:rPr>
          <w:noProof/>
          <w:webHidden/>
        </w:rPr>
        <w:instrText xml:space="preserve"> PAGEREF _Toc355005196 \h </w:instrText>
      </w:r>
      <w:r w:rsidR="006F14B9">
        <w:rPr>
          <w:noProof/>
          <w:webHidden/>
        </w:rPr>
      </w:r>
      <w:r w:rsidR="006F14B9">
        <w:rPr>
          <w:noProof/>
          <w:webHidden/>
        </w:rPr>
        <w:fldChar w:fldCharType="separate"/>
      </w:r>
      <w:r w:rsidR="00484F1F">
        <w:rPr>
          <w:noProof/>
          <w:webHidden/>
        </w:rPr>
        <w:t>7</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8" w:author="Иво Станков" w:date="2013-07-29T18:48:00Z">
          <w:pPr>
            <w:pStyle w:val="TOC1"/>
          </w:pPr>
        </w:pPrChange>
      </w:pPr>
      <w:r>
        <w:rPr>
          <w:noProof/>
        </w:rPr>
        <w:fldChar w:fldCharType="begin"/>
      </w:r>
      <w:r>
        <w:rPr>
          <w:noProof/>
        </w:rPr>
        <w:instrText xml:space="preserve"> HYPERLINK \l "_Toc355005197" </w:instrText>
      </w:r>
      <w:r>
        <w:rPr>
          <w:noProof/>
        </w:rPr>
        <w:fldChar w:fldCharType="separate"/>
      </w:r>
      <w:r w:rsidR="0012073B" w:rsidRPr="003E63A2">
        <w:rPr>
          <w:rStyle w:val="Hyperlink"/>
          <w:noProof/>
        </w:rPr>
        <w:t>2.2.</w:t>
      </w:r>
      <w:r w:rsidR="0012073B">
        <w:rPr>
          <w:rFonts w:ascii="Calibri" w:hAnsi="Calibri"/>
          <w:noProof/>
          <w:spacing w:val="0"/>
          <w:szCs w:val="22"/>
        </w:rPr>
        <w:tab/>
      </w:r>
      <w:r w:rsidR="0012073B" w:rsidRPr="003E63A2">
        <w:rPr>
          <w:rStyle w:val="Hyperlink"/>
          <w:noProof/>
        </w:rPr>
        <w:t>СРАВНИТЕЛНИ ДАННИ</w:t>
      </w:r>
      <w:r w:rsidR="0012073B">
        <w:rPr>
          <w:noProof/>
          <w:webHidden/>
        </w:rPr>
        <w:tab/>
      </w:r>
      <w:r w:rsidR="006F14B9">
        <w:rPr>
          <w:noProof/>
          <w:webHidden/>
        </w:rPr>
        <w:fldChar w:fldCharType="begin"/>
      </w:r>
      <w:r w:rsidR="0012073B">
        <w:rPr>
          <w:noProof/>
          <w:webHidden/>
        </w:rPr>
        <w:instrText xml:space="preserve"> PAGEREF _Toc355005197 \h </w:instrText>
      </w:r>
      <w:r w:rsidR="006F14B9">
        <w:rPr>
          <w:noProof/>
          <w:webHidden/>
        </w:rPr>
      </w:r>
      <w:r w:rsidR="006F14B9">
        <w:rPr>
          <w:noProof/>
          <w:webHidden/>
        </w:rPr>
        <w:fldChar w:fldCharType="separate"/>
      </w:r>
      <w:r w:rsidR="00484F1F">
        <w:rPr>
          <w:noProof/>
          <w:webHidden/>
        </w:rPr>
        <w:t>10</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19" w:author="Иво Станков" w:date="2013-07-29T18:48:00Z">
          <w:pPr>
            <w:pStyle w:val="TOC1"/>
          </w:pPr>
        </w:pPrChange>
      </w:pPr>
      <w:r>
        <w:rPr>
          <w:noProof/>
        </w:rPr>
        <w:fldChar w:fldCharType="begin"/>
      </w:r>
      <w:r>
        <w:rPr>
          <w:noProof/>
        </w:rPr>
        <w:instrText xml:space="preserve"> HYPERLINK \l "_Toc355005198" </w:instrText>
      </w:r>
      <w:r>
        <w:rPr>
          <w:noProof/>
        </w:rPr>
        <w:fldChar w:fldCharType="separate"/>
      </w:r>
      <w:r w:rsidR="0012073B" w:rsidRPr="003E63A2">
        <w:rPr>
          <w:rStyle w:val="Hyperlink"/>
          <w:noProof/>
        </w:rPr>
        <w:t>2.3.</w:t>
      </w:r>
      <w:r w:rsidR="0012073B">
        <w:rPr>
          <w:rFonts w:ascii="Calibri" w:hAnsi="Calibri"/>
          <w:noProof/>
          <w:spacing w:val="0"/>
          <w:szCs w:val="22"/>
        </w:rPr>
        <w:tab/>
      </w:r>
      <w:r w:rsidR="0012073B" w:rsidRPr="003E63A2">
        <w:rPr>
          <w:rStyle w:val="Hyperlink"/>
          <w:noProof/>
        </w:rPr>
        <w:t>ФУНКЦИОНАЛНА ВАЛУТА И ПРИЗНАВАНЕ НА КУРСОВИ РАЗЛИКИ</w:t>
      </w:r>
      <w:r w:rsidR="0012073B">
        <w:rPr>
          <w:noProof/>
          <w:webHidden/>
        </w:rPr>
        <w:tab/>
      </w:r>
      <w:r w:rsidR="006F14B9">
        <w:rPr>
          <w:noProof/>
          <w:webHidden/>
        </w:rPr>
        <w:fldChar w:fldCharType="begin"/>
      </w:r>
      <w:r w:rsidR="0012073B">
        <w:rPr>
          <w:noProof/>
          <w:webHidden/>
        </w:rPr>
        <w:instrText xml:space="preserve"> PAGEREF _Toc355005198 \h </w:instrText>
      </w:r>
      <w:r w:rsidR="006F14B9">
        <w:rPr>
          <w:noProof/>
          <w:webHidden/>
        </w:rPr>
      </w:r>
      <w:r w:rsidR="006F14B9">
        <w:rPr>
          <w:noProof/>
          <w:webHidden/>
        </w:rPr>
        <w:fldChar w:fldCharType="separate"/>
      </w:r>
      <w:r w:rsidR="00484F1F">
        <w:rPr>
          <w:noProof/>
          <w:webHidden/>
        </w:rPr>
        <w:t>10</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20" w:author="Иво Станков" w:date="2013-07-29T18:48:00Z">
          <w:pPr>
            <w:pStyle w:val="TOC1"/>
          </w:pPr>
        </w:pPrChange>
      </w:pPr>
      <w:r>
        <w:rPr>
          <w:noProof/>
        </w:rPr>
        <w:fldChar w:fldCharType="begin"/>
      </w:r>
      <w:r>
        <w:rPr>
          <w:noProof/>
        </w:rPr>
        <w:instrText xml:space="preserve"> HYPERLINK \l "_Toc355005199" </w:instrText>
      </w:r>
      <w:r>
        <w:rPr>
          <w:noProof/>
        </w:rPr>
        <w:fldChar w:fldCharType="separate"/>
      </w:r>
      <w:r w:rsidR="0012073B" w:rsidRPr="003E63A2">
        <w:rPr>
          <w:rStyle w:val="Hyperlink"/>
          <w:noProof/>
        </w:rPr>
        <w:t>2.4.</w:t>
      </w:r>
      <w:r w:rsidR="0012073B">
        <w:rPr>
          <w:rFonts w:ascii="Calibri" w:hAnsi="Calibri"/>
          <w:noProof/>
          <w:spacing w:val="0"/>
          <w:szCs w:val="22"/>
        </w:rPr>
        <w:tab/>
      </w:r>
      <w:r w:rsidR="0012073B" w:rsidRPr="003E63A2">
        <w:rPr>
          <w:rStyle w:val="Hyperlink"/>
          <w:noProof/>
        </w:rPr>
        <w:t>ПРИХОДИ</w:t>
      </w:r>
      <w:r w:rsidR="0012073B">
        <w:rPr>
          <w:noProof/>
          <w:webHidden/>
        </w:rPr>
        <w:tab/>
      </w:r>
      <w:r w:rsidR="006F14B9">
        <w:rPr>
          <w:noProof/>
          <w:webHidden/>
        </w:rPr>
        <w:fldChar w:fldCharType="begin"/>
      </w:r>
      <w:r w:rsidR="0012073B">
        <w:rPr>
          <w:noProof/>
          <w:webHidden/>
        </w:rPr>
        <w:instrText xml:space="preserve"> PAGEREF _Toc355005199 \h </w:instrText>
      </w:r>
      <w:r w:rsidR="006F14B9">
        <w:rPr>
          <w:noProof/>
          <w:webHidden/>
        </w:rPr>
      </w:r>
      <w:r w:rsidR="006F14B9">
        <w:rPr>
          <w:noProof/>
          <w:webHidden/>
        </w:rPr>
        <w:fldChar w:fldCharType="separate"/>
      </w:r>
      <w:r w:rsidR="00484F1F">
        <w:rPr>
          <w:noProof/>
          <w:webHidden/>
        </w:rPr>
        <w:t>10</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21" w:author="Иво Станков" w:date="2013-07-29T18:48:00Z">
          <w:pPr>
            <w:pStyle w:val="TOC1"/>
          </w:pPr>
        </w:pPrChange>
      </w:pPr>
      <w:r>
        <w:rPr>
          <w:noProof/>
        </w:rPr>
        <w:fldChar w:fldCharType="begin"/>
      </w:r>
      <w:r>
        <w:rPr>
          <w:noProof/>
        </w:rPr>
        <w:instrText xml:space="preserve"> HYPERLINK \l "_Toc355005200" </w:instrText>
      </w:r>
      <w:r>
        <w:rPr>
          <w:noProof/>
        </w:rPr>
        <w:fldChar w:fldCharType="separate"/>
      </w:r>
      <w:r w:rsidR="0012073B" w:rsidRPr="003E63A2">
        <w:rPr>
          <w:rStyle w:val="Hyperlink"/>
          <w:noProof/>
        </w:rPr>
        <w:t>2.5.</w:t>
      </w:r>
      <w:r w:rsidR="0012073B">
        <w:rPr>
          <w:rFonts w:ascii="Calibri" w:hAnsi="Calibri"/>
          <w:noProof/>
          <w:spacing w:val="0"/>
          <w:szCs w:val="22"/>
        </w:rPr>
        <w:tab/>
      </w:r>
      <w:r w:rsidR="0012073B" w:rsidRPr="003E63A2">
        <w:rPr>
          <w:rStyle w:val="Hyperlink"/>
          <w:noProof/>
        </w:rPr>
        <w:t>РАЗХОДИ</w:t>
      </w:r>
      <w:r w:rsidR="0012073B">
        <w:rPr>
          <w:noProof/>
          <w:webHidden/>
        </w:rPr>
        <w:tab/>
      </w:r>
      <w:r w:rsidR="006F14B9">
        <w:rPr>
          <w:noProof/>
          <w:webHidden/>
        </w:rPr>
        <w:fldChar w:fldCharType="begin"/>
      </w:r>
      <w:r w:rsidR="0012073B">
        <w:rPr>
          <w:noProof/>
          <w:webHidden/>
        </w:rPr>
        <w:instrText xml:space="preserve"> PAGEREF _Toc355005200 \h </w:instrText>
      </w:r>
      <w:r w:rsidR="006F14B9">
        <w:rPr>
          <w:noProof/>
          <w:webHidden/>
        </w:rPr>
      </w:r>
      <w:r w:rsidR="006F14B9">
        <w:rPr>
          <w:noProof/>
          <w:webHidden/>
        </w:rPr>
        <w:fldChar w:fldCharType="separate"/>
      </w:r>
      <w:r w:rsidR="00484F1F">
        <w:rPr>
          <w:noProof/>
          <w:webHidden/>
        </w:rPr>
        <w:t>11</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22" w:author="Иво Станков" w:date="2013-07-29T18:48:00Z">
          <w:pPr>
            <w:pStyle w:val="TOC1"/>
          </w:pPr>
        </w:pPrChange>
      </w:pPr>
      <w:r>
        <w:rPr>
          <w:noProof/>
        </w:rPr>
        <w:fldChar w:fldCharType="begin"/>
      </w:r>
      <w:r>
        <w:rPr>
          <w:noProof/>
        </w:rPr>
        <w:instrText xml:space="preserve"> HYPERLINK \l "_Toc355005201" </w:instrText>
      </w:r>
      <w:r>
        <w:rPr>
          <w:noProof/>
        </w:rPr>
        <w:fldChar w:fldCharType="separate"/>
      </w:r>
      <w:r w:rsidR="0012073B" w:rsidRPr="003E63A2">
        <w:rPr>
          <w:rStyle w:val="Hyperlink"/>
          <w:noProof/>
        </w:rPr>
        <w:t>2.6.</w:t>
      </w:r>
      <w:r w:rsidR="0012073B">
        <w:rPr>
          <w:rFonts w:ascii="Calibri" w:hAnsi="Calibri"/>
          <w:noProof/>
          <w:spacing w:val="0"/>
          <w:szCs w:val="22"/>
        </w:rPr>
        <w:tab/>
      </w:r>
      <w:r w:rsidR="0012073B" w:rsidRPr="003E63A2">
        <w:rPr>
          <w:rStyle w:val="Hyperlink"/>
          <w:noProof/>
        </w:rPr>
        <w:t>ИМОТИ, МАШИНИ И ОБОРУДВАНЕ</w:t>
      </w:r>
      <w:r w:rsidR="0012073B">
        <w:rPr>
          <w:noProof/>
          <w:webHidden/>
        </w:rPr>
        <w:tab/>
      </w:r>
      <w:r w:rsidR="006F14B9">
        <w:rPr>
          <w:noProof/>
          <w:webHidden/>
        </w:rPr>
        <w:fldChar w:fldCharType="begin"/>
      </w:r>
      <w:r w:rsidR="0012073B">
        <w:rPr>
          <w:noProof/>
          <w:webHidden/>
        </w:rPr>
        <w:instrText xml:space="preserve"> PAGEREF _Toc355005201 \h </w:instrText>
      </w:r>
      <w:r w:rsidR="006F14B9">
        <w:rPr>
          <w:noProof/>
          <w:webHidden/>
        </w:rPr>
      </w:r>
      <w:r w:rsidR="006F14B9">
        <w:rPr>
          <w:noProof/>
          <w:webHidden/>
        </w:rPr>
        <w:fldChar w:fldCharType="separate"/>
      </w:r>
      <w:r w:rsidR="00484F1F">
        <w:rPr>
          <w:noProof/>
          <w:webHidden/>
        </w:rPr>
        <w:t>11</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23" w:author="Иво Станков" w:date="2013-07-29T18:48:00Z">
          <w:pPr>
            <w:pStyle w:val="TOC1"/>
          </w:pPr>
        </w:pPrChange>
      </w:pPr>
      <w:r>
        <w:rPr>
          <w:noProof/>
        </w:rPr>
        <w:fldChar w:fldCharType="begin"/>
      </w:r>
      <w:r>
        <w:rPr>
          <w:noProof/>
        </w:rPr>
        <w:instrText xml:space="preserve"> HYPERLINK \l "_Toc355005202" </w:instrText>
      </w:r>
      <w:r>
        <w:rPr>
          <w:noProof/>
        </w:rPr>
        <w:fldChar w:fldCharType="separate"/>
      </w:r>
      <w:r w:rsidR="0012073B" w:rsidRPr="003E63A2">
        <w:rPr>
          <w:rStyle w:val="Hyperlink"/>
          <w:noProof/>
        </w:rPr>
        <w:t>2.7.</w:t>
      </w:r>
      <w:r w:rsidR="0012073B">
        <w:rPr>
          <w:rFonts w:ascii="Calibri" w:hAnsi="Calibri"/>
          <w:noProof/>
          <w:spacing w:val="0"/>
          <w:szCs w:val="22"/>
        </w:rPr>
        <w:tab/>
      </w:r>
      <w:r w:rsidR="0012073B" w:rsidRPr="003E63A2">
        <w:rPr>
          <w:rStyle w:val="Hyperlink"/>
          <w:noProof/>
        </w:rPr>
        <w:t>НЕМАТЕРИАЛНИ АКТИВИ</w:t>
      </w:r>
      <w:r w:rsidR="0012073B">
        <w:rPr>
          <w:noProof/>
          <w:webHidden/>
        </w:rPr>
        <w:tab/>
      </w:r>
      <w:r w:rsidR="006F14B9">
        <w:rPr>
          <w:noProof/>
          <w:webHidden/>
        </w:rPr>
        <w:fldChar w:fldCharType="begin"/>
      </w:r>
      <w:r w:rsidR="0012073B">
        <w:rPr>
          <w:noProof/>
          <w:webHidden/>
        </w:rPr>
        <w:instrText xml:space="preserve"> PAGEREF _Toc355005202 \h </w:instrText>
      </w:r>
      <w:r w:rsidR="006F14B9">
        <w:rPr>
          <w:noProof/>
          <w:webHidden/>
        </w:rPr>
      </w:r>
      <w:r w:rsidR="006F14B9">
        <w:rPr>
          <w:noProof/>
          <w:webHidden/>
        </w:rPr>
        <w:fldChar w:fldCharType="separate"/>
      </w:r>
      <w:r w:rsidR="00484F1F">
        <w:rPr>
          <w:noProof/>
          <w:webHidden/>
        </w:rPr>
        <w:t>12</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24" w:author="Иво Станков" w:date="2013-07-29T18:48:00Z">
          <w:pPr>
            <w:pStyle w:val="TOC1"/>
          </w:pPr>
        </w:pPrChange>
      </w:pPr>
      <w:r>
        <w:rPr>
          <w:noProof/>
        </w:rPr>
        <w:fldChar w:fldCharType="begin"/>
      </w:r>
      <w:r>
        <w:rPr>
          <w:noProof/>
        </w:rPr>
        <w:instrText xml:space="preserve"> HYPERLINK \l "_Toc355005203" </w:instrText>
      </w:r>
      <w:r>
        <w:rPr>
          <w:noProof/>
        </w:rPr>
        <w:fldChar w:fldCharType="separate"/>
      </w:r>
      <w:r w:rsidR="0012073B" w:rsidRPr="003E63A2">
        <w:rPr>
          <w:rStyle w:val="Hyperlink"/>
          <w:noProof/>
        </w:rPr>
        <w:t>2.8.</w:t>
      </w:r>
      <w:r w:rsidR="0012073B">
        <w:rPr>
          <w:rFonts w:ascii="Calibri" w:hAnsi="Calibri"/>
          <w:noProof/>
          <w:spacing w:val="0"/>
          <w:szCs w:val="22"/>
        </w:rPr>
        <w:tab/>
      </w:r>
      <w:r w:rsidR="0012073B" w:rsidRPr="003E63A2">
        <w:rPr>
          <w:rStyle w:val="Hyperlink"/>
          <w:noProof/>
        </w:rPr>
        <w:t>ИНВЕСТИЦИИ В ДЪЩЕРНИ ДРУЖЕСТВА</w:t>
      </w:r>
      <w:r w:rsidR="0012073B">
        <w:rPr>
          <w:noProof/>
          <w:webHidden/>
        </w:rPr>
        <w:tab/>
      </w:r>
      <w:r w:rsidR="006F14B9">
        <w:rPr>
          <w:noProof/>
          <w:webHidden/>
        </w:rPr>
        <w:fldChar w:fldCharType="begin"/>
      </w:r>
      <w:r w:rsidR="0012073B">
        <w:rPr>
          <w:noProof/>
          <w:webHidden/>
        </w:rPr>
        <w:instrText xml:space="preserve"> PAGEREF _Toc355005203 \h </w:instrText>
      </w:r>
      <w:r w:rsidR="006F14B9">
        <w:rPr>
          <w:noProof/>
          <w:webHidden/>
        </w:rPr>
      </w:r>
      <w:r w:rsidR="006F14B9">
        <w:rPr>
          <w:noProof/>
          <w:webHidden/>
        </w:rPr>
        <w:fldChar w:fldCharType="separate"/>
      </w:r>
      <w:r w:rsidR="00484F1F">
        <w:rPr>
          <w:noProof/>
          <w:webHidden/>
        </w:rPr>
        <w:t>12</w:t>
      </w:r>
      <w:r w:rsidR="006F14B9">
        <w:rPr>
          <w:noProof/>
          <w:webHidden/>
        </w:rPr>
        <w:fldChar w:fldCharType="end"/>
      </w:r>
      <w:r>
        <w:rPr>
          <w:noProof/>
        </w:rPr>
        <w:fldChar w:fldCharType="end"/>
      </w:r>
    </w:p>
    <w:p w:rsidR="00EE5811" w:rsidRDefault="006F14B9" w:rsidP="008A68BE">
      <w:pPr>
        <w:pStyle w:val="TOC1"/>
        <w:rPr>
          <w:rFonts w:ascii="Calibri" w:hAnsi="Calibri"/>
          <w:noProof/>
          <w:szCs w:val="22"/>
        </w:rPr>
        <w:pPrChange w:id="25" w:author="Иво Станков" w:date="2013-07-29T18:48:00Z">
          <w:pPr>
            <w:pStyle w:val="TOC1"/>
          </w:pPr>
        </w:pPrChange>
      </w:pPr>
      <w:r>
        <w:rPr>
          <w:noProof/>
        </w:rPr>
        <w:fldChar w:fldCharType="begin"/>
      </w:r>
      <w:r w:rsidR="0097669D">
        <w:rPr>
          <w:noProof/>
        </w:rPr>
        <w:instrText>HYPERLINK \l "_Toc355005204"</w:instrText>
      </w:r>
      <w:r>
        <w:rPr>
          <w:noProof/>
        </w:rPr>
        <w:fldChar w:fldCharType="separate"/>
      </w:r>
      <w:r w:rsidR="0012073B" w:rsidRPr="003E63A2">
        <w:rPr>
          <w:rStyle w:val="Hyperlink"/>
          <w:noProof/>
        </w:rPr>
        <w:t>2.9.</w:t>
      </w:r>
      <w:r w:rsidR="0012073B">
        <w:rPr>
          <w:rFonts w:ascii="Calibri" w:hAnsi="Calibri"/>
          <w:noProof/>
          <w:spacing w:val="0"/>
          <w:szCs w:val="22"/>
        </w:rPr>
        <w:tab/>
      </w:r>
      <w:r w:rsidR="0012073B" w:rsidRPr="003E63A2">
        <w:rPr>
          <w:rStyle w:val="Hyperlink"/>
          <w:noProof/>
        </w:rPr>
        <w:t>ИНВЕСТИЦИИ НА РАЗПОЛОЖЕНИЕ ЗА ПРОДАЖБА</w:t>
      </w:r>
      <w:r w:rsidR="0012073B">
        <w:rPr>
          <w:noProof/>
          <w:webHidden/>
        </w:rPr>
        <w:tab/>
      </w:r>
      <w:r>
        <w:rPr>
          <w:noProof/>
          <w:webHidden/>
        </w:rPr>
        <w:fldChar w:fldCharType="begin"/>
      </w:r>
      <w:r w:rsidR="0012073B">
        <w:rPr>
          <w:noProof/>
          <w:webHidden/>
        </w:rPr>
        <w:instrText xml:space="preserve"> PAGEREF _Toc355005204 \h </w:instrText>
      </w:r>
      <w:r>
        <w:rPr>
          <w:noProof/>
          <w:webHidden/>
        </w:rPr>
      </w:r>
      <w:r>
        <w:rPr>
          <w:noProof/>
          <w:webHidden/>
        </w:rPr>
        <w:fldChar w:fldCharType="separate"/>
      </w:r>
      <w:r w:rsidR="00484F1F">
        <w:rPr>
          <w:noProof/>
          <w:webHidden/>
        </w:rPr>
        <w:t>13</w:t>
      </w:r>
      <w:r>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26" w:author="Иво Станков" w:date="2013-07-29T18:48:00Z">
          <w:pPr>
            <w:pStyle w:val="TOC1"/>
          </w:pPr>
        </w:pPrChange>
      </w:pPr>
      <w:r>
        <w:rPr>
          <w:noProof/>
        </w:rPr>
        <w:fldChar w:fldCharType="begin"/>
      </w:r>
      <w:r>
        <w:rPr>
          <w:noProof/>
        </w:rPr>
        <w:instrText xml:space="preserve"> HYPERLINK \l "_Toc355005205" </w:instrText>
      </w:r>
      <w:r>
        <w:rPr>
          <w:noProof/>
        </w:rPr>
        <w:fldChar w:fldCharType="separate"/>
      </w:r>
      <w:r w:rsidR="0012073B" w:rsidRPr="003E63A2">
        <w:rPr>
          <w:rStyle w:val="Hyperlink"/>
          <w:noProof/>
        </w:rPr>
        <w:t>2.10.</w:t>
      </w:r>
      <w:r w:rsidR="0012073B">
        <w:rPr>
          <w:rFonts w:ascii="Calibri" w:hAnsi="Calibri"/>
          <w:noProof/>
          <w:spacing w:val="0"/>
          <w:szCs w:val="22"/>
        </w:rPr>
        <w:tab/>
      </w:r>
      <w:r w:rsidR="0012073B" w:rsidRPr="003E63A2">
        <w:rPr>
          <w:rStyle w:val="Hyperlink"/>
          <w:noProof/>
        </w:rPr>
        <w:t>ИНВЕСТИЦИИ, ДЪРЖАНИ ДО ПАДЕЖ</w:t>
      </w:r>
      <w:r w:rsidR="0012073B">
        <w:rPr>
          <w:noProof/>
          <w:webHidden/>
        </w:rPr>
        <w:tab/>
      </w:r>
      <w:r w:rsidR="006F14B9">
        <w:rPr>
          <w:noProof/>
          <w:webHidden/>
        </w:rPr>
        <w:fldChar w:fldCharType="begin"/>
      </w:r>
      <w:r w:rsidR="0012073B">
        <w:rPr>
          <w:noProof/>
          <w:webHidden/>
        </w:rPr>
        <w:instrText xml:space="preserve"> PAGEREF _Toc355005205 \h </w:instrText>
      </w:r>
      <w:r w:rsidR="006F14B9">
        <w:rPr>
          <w:noProof/>
          <w:webHidden/>
        </w:rPr>
      </w:r>
      <w:r w:rsidR="006F14B9">
        <w:rPr>
          <w:noProof/>
          <w:webHidden/>
        </w:rPr>
        <w:fldChar w:fldCharType="separate"/>
      </w:r>
      <w:ins w:id="27" w:author="Иво Станков" w:date="2013-07-29T18:22:00Z">
        <w:r w:rsidR="00484F1F">
          <w:rPr>
            <w:noProof/>
            <w:webHidden/>
          </w:rPr>
          <w:t>14</w:t>
        </w:r>
      </w:ins>
      <w:del w:id="28" w:author="Иво Станков" w:date="2013-07-29T18:17:00Z">
        <w:r w:rsidR="008A30F7" w:rsidDel="00AD4667">
          <w:rPr>
            <w:noProof/>
            <w:webHidden/>
          </w:rPr>
          <w:delText>13</w:delText>
        </w:r>
      </w:del>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29" w:author="Иво Станков" w:date="2013-07-29T18:48:00Z">
          <w:pPr>
            <w:pStyle w:val="TOC1"/>
          </w:pPr>
        </w:pPrChange>
      </w:pPr>
      <w:r>
        <w:rPr>
          <w:noProof/>
        </w:rPr>
        <w:fldChar w:fldCharType="begin"/>
      </w:r>
      <w:r>
        <w:rPr>
          <w:noProof/>
        </w:rPr>
        <w:instrText xml:space="preserve"> HYPERLINK \l "_Toc355005206" </w:instrText>
      </w:r>
      <w:r>
        <w:rPr>
          <w:noProof/>
        </w:rPr>
        <w:fldChar w:fldCharType="separate"/>
      </w:r>
      <w:r w:rsidR="0012073B" w:rsidRPr="003E63A2">
        <w:rPr>
          <w:rStyle w:val="Hyperlink"/>
          <w:noProof/>
        </w:rPr>
        <w:t>2.11.</w:t>
      </w:r>
      <w:r w:rsidR="0012073B">
        <w:rPr>
          <w:rFonts w:ascii="Calibri" w:hAnsi="Calibri"/>
          <w:noProof/>
          <w:spacing w:val="0"/>
          <w:szCs w:val="22"/>
        </w:rPr>
        <w:tab/>
      </w:r>
      <w:r w:rsidR="0012073B" w:rsidRPr="003E63A2">
        <w:rPr>
          <w:rStyle w:val="Hyperlink"/>
          <w:noProof/>
        </w:rPr>
        <w:t>ТЪРГОВСКИ И ДРУГИ ВЗЕМАНИЯ</w:t>
      </w:r>
      <w:r w:rsidR="0012073B">
        <w:rPr>
          <w:noProof/>
          <w:webHidden/>
        </w:rPr>
        <w:tab/>
      </w:r>
      <w:r w:rsidR="006F14B9">
        <w:rPr>
          <w:noProof/>
          <w:webHidden/>
        </w:rPr>
        <w:fldChar w:fldCharType="begin"/>
      </w:r>
      <w:r w:rsidR="0012073B">
        <w:rPr>
          <w:noProof/>
          <w:webHidden/>
        </w:rPr>
        <w:instrText xml:space="preserve"> PAGEREF _Toc355005206 \h </w:instrText>
      </w:r>
      <w:r w:rsidR="006F14B9">
        <w:rPr>
          <w:noProof/>
          <w:webHidden/>
        </w:rPr>
      </w:r>
      <w:r w:rsidR="006F14B9">
        <w:rPr>
          <w:noProof/>
          <w:webHidden/>
        </w:rPr>
        <w:fldChar w:fldCharType="separate"/>
      </w:r>
      <w:r w:rsidR="00484F1F">
        <w:rPr>
          <w:noProof/>
          <w:webHidden/>
        </w:rPr>
        <w:t>14</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30" w:author="Иво Станков" w:date="2013-07-29T18:48:00Z">
          <w:pPr>
            <w:pStyle w:val="TOC1"/>
          </w:pPr>
        </w:pPrChange>
      </w:pPr>
      <w:r>
        <w:rPr>
          <w:noProof/>
        </w:rPr>
        <w:fldChar w:fldCharType="begin"/>
      </w:r>
      <w:r>
        <w:rPr>
          <w:noProof/>
        </w:rPr>
        <w:instrText xml:space="preserve"> HYPERLINK \l "_Toc355005207" </w:instrText>
      </w:r>
      <w:r>
        <w:rPr>
          <w:noProof/>
        </w:rPr>
        <w:fldChar w:fldCharType="separate"/>
      </w:r>
      <w:r w:rsidR="0012073B" w:rsidRPr="003E63A2">
        <w:rPr>
          <w:rStyle w:val="Hyperlink"/>
          <w:noProof/>
        </w:rPr>
        <w:t>2.12.</w:t>
      </w:r>
      <w:r w:rsidR="0012073B">
        <w:rPr>
          <w:rFonts w:ascii="Calibri" w:hAnsi="Calibri"/>
          <w:noProof/>
          <w:spacing w:val="0"/>
          <w:szCs w:val="22"/>
        </w:rPr>
        <w:tab/>
      </w:r>
      <w:r w:rsidR="0012073B" w:rsidRPr="003E63A2">
        <w:rPr>
          <w:rStyle w:val="Hyperlink"/>
          <w:noProof/>
        </w:rPr>
        <w:t>СРОЧНИ ДЕПОЗИТИ В БАНКИ</w:t>
      </w:r>
      <w:r w:rsidR="0012073B">
        <w:rPr>
          <w:noProof/>
          <w:webHidden/>
        </w:rPr>
        <w:tab/>
      </w:r>
      <w:r w:rsidR="006F14B9">
        <w:rPr>
          <w:noProof/>
          <w:webHidden/>
        </w:rPr>
        <w:fldChar w:fldCharType="begin"/>
      </w:r>
      <w:r w:rsidR="0012073B">
        <w:rPr>
          <w:noProof/>
          <w:webHidden/>
        </w:rPr>
        <w:instrText xml:space="preserve"> PAGEREF _Toc355005207 \h </w:instrText>
      </w:r>
      <w:r w:rsidR="006F14B9">
        <w:rPr>
          <w:noProof/>
          <w:webHidden/>
        </w:rPr>
      </w:r>
      <w:r w:rsidR="006F14B9">
        <w:rPr>
          <w:noProof/>
          <w:webHidden/>
        </w:rPr>
        <w:fldChar w:fldCharType="separate"/>
      </w:r>
      <w:r w:rsidR="00484F1F">
        <w:rPr>
          <w:noProof/>
          <w:webHidden/>
        </w:rPr>
        <w:t>14</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31" w:author="Иво Станков" w:date="2013-07-29T18:48:00Z">
          <w:pPr>
            <w:pStyle w:val="TOC1"/>
          </w:pPr>
        </w:pPrChange>
      </w:pPr>
      <w:r>
        <w:rPr>
          <w:noProof/>
        </w:rPr>
        <w:fldChar w:fldCharType="begin"/>
      </w:r>
      <w:r>
        <w:rPr>
          <w:noProof/>
        </w:rPr>
        <w:instrText xml:space="preserve"> HYPERLINK \l "_Toc355005208" </w:instrText>
      </w:r>
      <w:r>
        <w:rPr>
          <w:noProof/>
        </w:rPr>
        <w:fldChar w:fldCharType="separate"/>
      </w:r>
      <w:r w:rsidR="0012073B" w:rsidRPr="003E63A2">
        <w:rPr>
          <w:rStyle w:val="Hyperlink"/>
          <w:noProof/>
        </w:rPr>
        <w:t>2.13.</w:t>
      </w:r>
      <w:r w:rsidR="0012073B">
        <w:rPr>
          <w:rFonts w:ascii="Calibri" w:hAnsi="Calibri"/>
          <w:noProof/>
          <w:spacing w:val="0"/>
          <w:szCs w:val="22"/>
        </w:rPr>
        <w:tab/>
      </w:r>
      <w:r w:rsidR="0012073B" w:rsidRPr="003E63A2">
        <w:rPr>
          <w:rStyle w:val="Hyperlink"/>
          <w:noProof/>
        </w:rPr>
        <w:t>ДОГОВОРИ ЗА ПОКУПКА И ОБРАТНА ПРОДАЖБА НА ЦЕННИ КНИЖА</w:t>
      </w:r>
      <w:r w:rsidR="0012073B">
        <w:rPr>
          <w:noProof/>
          <w:webHidden/>
        </w:rPr>
        <w:tab/>
      </w:r>
      <w:r w:rsidR="006F14B9">
        <w:rPr>
          <w:noProof/>
          <w:webHidden/>
        </w:rPr>
        <w:fldChar w:fldCharType="begin"/>
      </w:r>
      <w:r w:rsidR="0012073B">
        <w:rPr>
          <w:noProof/>
          <w:webHidden/>
        </w:rPr>
        <w:instrText xml:space="preserve"> PAGEREF _Toc355005208 \h </w:instrText>
      </w:r>
      <w:r w:rsidR="006F14B9">
        <w:rPr>
          <w:noProof/>
          <w:webHidden/>
        </w:rPr>
      </w:r>
      <w:r w:rsidR="006F14B9">
        <w:rPr>
          <w:noProof/>
          <w:webHidden/>
        </w:rPr>
        <w:fldChar w:fldCharType="separate"/>
      </w:r>
      <w:r w:rsidR="00484F1F">
        <w:rPr>
          <w:noProof/>
          <w:webHidden/>
        </w:rPr>
        <w:t>14</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32" w:author="Иво Станков" w:date="2013-07-29T18:48:00Z">
          <w:pPr>
            <w:pStyle w:val="TOC1"/>
          </w:pPr>
        </w:pPrChange>
      </w:pPr>
      <w:r>
        <w:rPr>
          <w:noProof/>
        </w:rPr>
        <w:fldChar w:fldCharType="begin"/>
      </w:r>
      <w:r>
        <w:rPr>
          <w:noProof/>
        </w:rPr>
        <w:instrText xml:space="preserve"> HYPERLINK \l "_Toc355005209" </w:instrText>
      </w:r>
      <w:r>
        <w:rPr>
          <w:noProof/>
        </w:rPr>
        <w:fldChar w:fldCharType="separate"/>
      </w:r>
      <w:r w:rsidR="0012073B" w:rsidRPr="003E63A2">
        <w:rPr>
          <w:rStyle w:val="Hyperlink"/>
          <w:noProof/>
        </w:rPr>
        <w:t>2.14.</w:t>
      </w:r>
      <w:r w:rsidR="0012073B">
        <w:rPr>
          <w:rFonts w:ascii="Calibri" w:hAnsi="Calibri"/>
          <w:noProof/>
          <w:spacing w:val="0"/>
          <w:szCs w:val="22"/>
        </w:rPr>
        <w:tab/>
      </w:r>
      <w:r w:rsidR="0012073B" w:rsidRPr="003E63A2">
        <w:rPr>
          <w:rStyle w:val="Hyperlink"/>
          <w:noProof/>
        </w:rPr>
        <w:t>ПАРИЧНИ СРЕДСТВА И ПАРИЧНИ ЕКВИВАЛЕНТИ</w:t>
      </w:r>
      <w:r w:rsidR="0012073B">
        <w:rPr>
          <w:noProof/>
          <w:webHidden/>
        </w:rPr>
        <w:tab/>
      </w:r>
      <w:r w:rsidR="006F14B9">
        <w:rPr>
          <w:noProof/>
          <w:webHidden/>
        </w:rPr>
        <w:fldChar w:fldCharType="begin"/>
      </w:r>
      <w:r w:rsidR="0012073B">
        <w:rPr>
          <w:noProof/>
          <w:webHidden/>
        </w:rPr>
        <w:instrText xml:space="preserve"> PAGEREF _Toc355005209 \h </w:instrText>
      </w:r>
      <w:r w:rsidR="006F14B9">
        <w:rPr>
          <w:noProof/>
          <w:webHidden/>
        </w:rPr>
      </w:r>
      <w:r w:rsidR="006F14B9">
        <w:rPr>
          <w:noProof/>
          <w:webHidden/>
        </w:rPr>
        <w:fldChar w:fldCharType="separate"/>
      </w:r>
      <w:r w:rsidR="00484F1F">
        <w:rPr>
          <w:noProof/>
          <w:webHidden/>
        </w:rPr>
        <w:t>14</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33" w:author="Иво Станков" w:date="2013-07-29T18:48:00Z">
          <w:pPr>
            <w:pStyle w:val="TOC1"/>
          </w:pPr>
        </w:pPrChange>
      </w:pPr>
      <w:r>
        <w:rPr>
          <w:noProof/>
        </w:rPr>
        <w:fldChar w:fldCharType="begin"/>
      </w:r>
      <w:r>
        <w:rPr>
          <w:noProof/>
        </w:rPr>
        <w:instrText xml:space="preserve"> HYPERLINK \l "_Toc355005210" </w:instrText>
      </w:r>
      <w:r>
        <w:rPr>
          <w:noProof/>
        </w:rPr>
        <w:fldChar w:fldCharType="separate"/>
      </w:r>
      <w:r w:rsidR="0012073B" w:rsidRPr="003E63A2">
        <w:rPr>
          <w:rStyle w:val="Hyperlink"/>
          <w:noProof/>
        </w:rPr>
        <w:t>2.15.</w:t>
      </w:r>
      <w:r w:rsidR="0012073B">
        <w:rPr>
          <w:rFonts w:ascii="Calibri" w:hAnsi="Calibri"/>
          <w:noProof/>
          <w:spacing w:val="0"/>
          <w:szCs w:val="22"/>
        </w:rPr>
        <w:tab/>
      </w:r>
      <w:r w:rsidR="0012073B" w:rsidRPr="003E63A2">
        <w:rPr>
          <w:rStyle w:val="Hyperlink"/>
          <w:noProof/>
        </w:rPr>
        <w:t>ЗАДЪЛЖЕНИЯ ПО ГАРАНЦИОНЕН ФОНД</w:t>
      </w:r>
      <w:r w:rsidR="0012073B">
        <w:rPr>
          <w:noProof/>
          <w:webHidden/>
        </w:rPr>
        <w:tab/>
      </w:r>
      <w:r w:rsidR="006F14B9">
        <w:rPr>
          <w:noProof/>
          <w:webHidden/>
        </w:rPr>
        <w:fldChar w:fldCharType="begin"/>
      </w:r>
      <w:r w:rsidR="0012073B">
        <w:rPr>
          <w:noProof/>
          <w:webHidden/>
        </w:rPr>
        <w:instrText xml:space="preserve"> PAGEREF _Toc355005210 \h </w:instrText>
      </w:r>
      <w:r w:rsidR="006F14B9">
        <w:rPr>
          <w:noProof/>
          <w:webHidden/>
        </w:rPr>
      </w:r>
      <w:r w:rsidR="006F14B9">
        <w:rPr>
          <w:noProof/>
          <w:webHidden/>
        </w:rPr>
        <w:fldChar w:fldCharType="separate"/>
      </w:r>
      <w:ins w:id="34" w:author="Иво Станков" w:date="2013-07-29T18:22:00Z">
        <w:r w:rsidR="00484F1F">
          <w:rPr>
            <w:noProof/>
            <w:webHidden/>
          </w:rPr>
          <w:t>15</w:t>
        </w:r>
      </w:ins>
      <w:del w:id="35" w:author="Иво Станков" w:date="2013-07-29T18:17:00Z">
        <w:r w:rsidR="008A30F7" w:rsidDel="00AD4667">
          <w:rPr>
            <w:noProof/>
            <w:webHidden/>
          </w:rPr>
          <w:delText>14</w:delText>
        </w:r>
      </w:del>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36" w:author="Иво Станков" w:date="2013-07-29T18:48:00Z">
          <w:pPr>
            <w:pStyle w:val="TOC1"/>
          </w:pPr>
        </w:pPrChange>
      </w:pPr>
      <w:r>
        <w:rPr>
          <w:noProof/>
        </w:rPr>
        <w:fldChar w:fldCharType="begin"/>
      </w:r>
      <w:r>
        <w:rPr>
          <w:noProof/>
        </w:rPr>
        <w:instrText xml:space="preserve"> HYPERLINK \l "_Toc355005211" </w:instrText>
      </w:r>
      <w:r>
        <w:rPr>
          <w:noProof/>
        </w:rPr>
        <w:fldChar w:fldCharType="separate"/>
      </w:r>
      <w:r w:rsidR="0012073B" w:rsidRPr="003E63A2">
        <w:rPr>
          <w:rStyle w:val="Hyperlink"/>
          <w:noProof/>
        </w:rPr>
        <w:t>2.16.</w:t>
      </w:r>
      <w:r w:rsidR="0012073B">
        <w:rPr>
          <w:rFonts w:ascii="Calibri" w:hAnsi="Calibri"/>
          <w:noProof/>
          <w:spacing w:val="0"/>
          <w:szCs w:val="22"/>
        </w:rPr>
        <w:tab/>
      </w:r>
      <w:r w:rsidR="0012073B" w:rsidRPr="003E63A2">
        <w:rPr>
          <w:rStyle w:val="Hyperlink"/>
          <w:noProof/>
        </w:rPr>
        <w:t>ТЪРГОВСКИ И ДРУГИ ЗАДЪЛЖЕНИЯ</w:t>
      </w:r>
      <w:r w:rsidR="0012073B">
        <w:rPr>
          <w:noProof/>
          <w:webHidden/>
        </w:rPr>
        <w:tab/>
      </w:r>
      <w:r w:rsidR="006F14B9">
        <w:rPr>
          <w:noProof/>
          <w:webHidden/>
        </w:rPr>
        <w:fldChar w:fldCharType="begin"/>
      </w:r>
      <w:r w:rsidR="0012073B">
        <w:rPr>
          <w:noProof/>
          <w:webHidden/>
        </w:rPr>
        <w:instrText xml:space="preserve"> PAGEREF _Toc355005211 \h </w:instrText>
      </w:r>
      <w:r w:rsidR="006F14B9">
        <w:rPr>
          <w:noProof/>
          <w:webHidden/>
        </w:rPr>
      </w:r>
      <w:r w:rsidR="006F14B9">
        <w:rPr>
          <w:noProof/>
          <w:webHidden/>
        </w:rPr>
        <w:fldChar w:fldCharType="separate"/>
      </w:r>
      <w:r w:rsidR="00484F1F">
        <w:rPr>
          <w:noProof/>
          <w:webHidden/>
        </w:rPr>
        <w:t>15</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37" w:author="Иво Станков" w:date="2013-07-29T18:48:00Z">
          <w:pPr>
            <w:pStyle w:val="TOC1"/>
          </w:pPr>
        </w:pPrChange>
      </w:pPr>
      <w:r>
        <w:rPr>
          <w:noProof/>
        </w:rPr>
        <w:fldChar w:fldCharType="begin"/>
      </w:r>
      <w:r>
        <w:rPr>
          <w:noProof/>
        </w:rPr>
        <w:instrText xml:space="preserve"> HYPERLINK \l "_Toc355005212" </w:instrText>
      </w:r>
      <w:r>
        <w:rPr>
          <w:noProof/>
        </w:rPr>
        <w:fldChar w:fldCharType="separate"/>
      </w:r>
      <w:r w:rsidR="0012073B" w:rsidRPr="003E63A2">
        <w:rPr>
          <w:rStyle w:val="Hyperlink"/>
          <w:noProof/>
        </w:rPr>
        <w:t>2.17.</w:t>
      </w:r>
      <w:r w:rsidR="0012073B">
        <w:rPr>
          <w:rFonts w:ascii="Calibri" w:hAnsi="Calibri"/>
          <w:noProof/>
          <w:spacing w:val="0"/>
          <w:szCs w:val="22"/>
        </w:rPr>
        <w:tab/>
      </w:r>
      <w:r w:rsidR="0012073B" w:rsidRPr="003E63A2">
        <w:rPr>
          <w:rStyle w:val="Hyperlink"/>
          <w:noProof/>
        </w:rPr>
        <w:t>ПЕНСИОННИ И ДРУГИ ЗАДЪЛЖЕНИЯ КЪМ ПЕРСОНАЛА ПО СОЦИАЛНОТО И ТРУДОВО ЗАКОНОДАТЕЛСТВО</w:t>
      </w:r>
      <w:r w:rsidR="0012073B">
        <w:rPr>
          <w:noProof/>
          <w:webHidden/>
        </w:rPr>
        <w:tab/>
      </w:r>
      <w:r w:rsidR="006F14B9">
        <w:rPr>
          <w:noProof/>
          <w:webHidden/>
        </w:rPr>
        <w:fldChar w:fldCharType="begin"/>
      </w:r>
      <w:r w:rsidR="0012073B">
        <w:rPr>
          <w:noProof/>
          <w:webHidden/>
        </w:rPr>
        <w:instrText xml:space="preserve"> PAGEREF _Toc355005212 \h </w:instrText>
      </w:r>
      <w:r w:rsidR="006F14B9">
        <w:rPr>
          <w:noProof/>
          <w:webHidden/>
        </w:rPr>
      </w:r>
      <w:r w:rsidR="006F14B9">
        <w:rPr>
          <w:noProof/>
          <w:webHidden/>
        </w:rPr>
        <w:fldChar w:fldCharType="separate"/>
      </w:r>
      <w:r w:rsidR="00484F1F">
        <w:rPr>
          <w:noProof/>
          <w:webHidden/>
        </w:rPr>
        <w:t>15</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38" w:author="Иво Станков" w:date="2013-07-29T18:48:00Z">
          <w:pPr>
            <w:pStyle w:val="TOC1"/>
          </w:pPr>
        </w:pPrChange>
      </w:pPr>
      <w:r>
        <w:rPr>
          <w:noProof/>
        </w:rPr>
        <w:fldChar w:fldCharType="begin"/>
      </w:r>
      <w:r>
        <w:rPr>
          <w:noProof/>
        </w:rPr>
        <w:instrText xml:space="preserve"> HYPERLINK \l "_Toc355005213" </w:instrText>
      </w:r>
      <w:r>
        <w:rPr>
          <w:noProof/>
        </w:rPr>
        <w:fldChar w:fldCharType="separate"/>
      </w:r>
      <w:r w:rsidR="0012073B" w:rsidRPr="003E63A2">
        <w:rPr>
          <w:rStyle w:val="Hyperlink"/>
          <w:noProof/>
        </w:rPr>
        <w:t>2.18.</w:t>
      </w:r>
      <w:r w:rsidR="0012073B">
        <w:rPr>
          <w:rFonts w:ascii="Calibri" w:hAnsi="Calibri"/>
          <w:noProof/>
          <w:spacing w:val="0"/>
          <w:szCs w:val="22"/>
        </w:rPr>
        <w:tab/>
      </w:r>
      <w:r w:rsidR="0012073B" w:rsidRPr="003E63A2">
        <w:rPr>
          <w:rStyle w:val="Hyperlink"/>
          <w:noProof/>
        </w:rPr>
        <w:t>АКЦИОНЕРЕН КАПИТАЛ И РЕЗЕРВИ</w:t>
      </w:r>
      <w:r w:rsidR="0012073B">
        <w:rPr>
          <w:noProof/>
          <w:webHidden/>
        </w:rPr>
        <w:tab/>
      </w:r>
      <w:r w:rsidR="006F14B9">
        <w:rPr>
          <w:noProof/>
          <w:webHidden/>
        </w:rPr>
        <w:fldChar w:fldCharType="begin"/>
      </w:r>
      <w:r w:rsidR="0012073B">
        <w:rPr>
          <w:noProof/>
          <w:webHidden/>
        </w:rPr>
        <w:instrText xml:space="preserve"> PAGEREF _Toc355005213 \h </w:instrText>
      </w:r>
      <w:r w:rsidR="006F14B9">
        <w:rPr>
          <w:noProof/>
          <w:webHidden/>
        </w:rPr>
      </w:r>
      <w:r w:rsidR="006F14B9">
        <w:rPr>
          <w:noProof/>
          <w:webHidden/>
        </w:rPr>
        <w:fldChar w:fldCharType="separate"/>
      </w:r>
      <w:ins w:id="39" w:author="Иво Станков" w:date="2013-07-29T18:22:00Z">
        <w:r w:rsidR="00484F1F">
          <w:rPr>
            <w:noProof/>
            <w:webHidden/>
          </w:rPr>
          <w:t>17</w:t>
        </w:r>
      </w:ins>
      <w:del w:id="40" w:author="Иво Станков" w:date="2013-07-29T18:17:00Z">
        <w:r w:rsidR="008A30F7" w:rsidDel="00AD4667">
          <w:rPr>
            <w:noProof/>
            <w:webHidden/>
          </w:rPr>
          <w:delText>16</w:delText>
        </w:r>
      </w:del>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41" w:author="Иво Станков" w:date="2013-07-29T18:48:00Z">
          <w:pPr>
            <w:pStyle w:val="TOC1"/>
          </w:pPr>
        </w:pPrChange>
      </w:pPr>
      <w:r>
        <w:rPr>
          <w:noProof/>
        </w:rPr>
        <w:fldChar w:fldCharType="begin"/>
      </w:r>
      <w:r>
        <w:rPr>
          <w:noProof/>
        </w:rPr>
        <w:instrText xml:space="preserve"> HYPERLINK \l "_Toc355005214" </w:instrText>
      </w:r>
      <w:r>
        <w:rPr>
          <w:noProof/>
        </w:rPr>
        <w:fldChar w:fldCharType="separate"/>
      </w:r>
      <w:r w:rsidR="0012073B" w:rsidRPr="003E63A2">
        <w:rPr>
          <w:rStyle w:val="Hyperlink"/>
          <w:noProof/>
        </w:rPr>
        <w:t>2.19.</w:t>
      </w:r>
      <w:r w:rsidR="0012073B">
        <w:rPr>
          <w:rFonts w:ascii="Calibri" w:hAnsi="Calibri"/>
          <w:noProof/>
          <w:spacing w:val="0"/>
          <w:szCs w:val="22"/>
        </w:rPr>
        <w:tab/>
      </w:r>
      <w:r w:rsidR="0012073B" w:rsidRPr="003E63A2">
        <w:rPr>
          <w:rStyle w:val="Hyperlink"/>
          <w:noProof/>
        </w:rPr>
        <w:t>ДАНЪЦИ ВЪРХУ ПЕЧАЛБАТА</w:t>
      </w:r>
      <w:r w:rsidR="0012073B">
        <w:rPr>
          <w:noProof/>
          <w:webHidden/>
        </w:rPr>
        <w:tab/>
      </w:r>
      <w:r w:rsidR="006F14B9">
        <w:rPr>
          <w:noProof/>
          <w:webHidden/>
        </w:rPr>
        <w:fldChar w:fldCharType="begin"/>
      </w:r>
      <w:r w:rsidR="0012073B">
        <w:rPr>
          <w:noProof/>
          <w:webHidden/>
        </w:rPr>
        <w:instrText xml:space="preserve"> PAGEREF _Toc355005214 \h </w:instrText>
      </w:r>
      <w:r w:rsidR="006F14B9">
        <w:rPr>
          <w:noProof/>
          <w:webHidden/>
        </w:rPr>
      </w:r>
      <w:r w:rsidR="006F14B9">
        <w:rPr>
          <w:noProof/>
          <w:webHidden/>
        </w:rPr>
        <w:fldChar w:fldCharType="separate"/>
      </w:r>
      <w:r w:rsidR="00484F1F">
        <w:rPr>
          <w:noProof/>
          <w:webHidden/>
        </w:rPr>
        <w:t>17</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42" w:author="Иво Станков" w:date="2013-07-29T18:48:00Z">
          <w:pPr>
            <w:pStyle w:val="TOC1"/>
          </w:pPr>
        </w:pPrChange>
      </w:pPr>
      <w:r>
        <w:rPr>
          <w:noProof/>
        </w:rPr>
        <w:fldChar w:fldCharType="begin"/>
      </w:r>
      <w:r>
        <w:rPr>
          <w:noProof/>
        </w:rPr>
        <w:instrText xml:space="preserve"> HYPERLINK \l "_Toc355005215" </w:instrText>
      </w:r>
      <w:r>
        <w:rPr>
          <w:noProof/>
        </w:rPr>
        <w:fldChar w:fldCharType="separate"/>
      </w:r>
      <w:r w:rsidR="0012073B" w:rsidRPr="003E63A2">
        <w:rPr>
          <w:rStyle w:val="Hyperlink"/>
          <w:noProof/>
        </w:rPr>
        <w:t>2.20.</w:t>
      </w:r>
      <w:r w:rsidR="0012073B">
        <w:rPr>
          <w:rFonts w:ascii="Calibri" w:hAnsi="Calibri"/>
          <w:noProof/>
          <w:spacing w:val="0"/>
          <w:szCs w:val="22"/>
        </w:rPr>
        <w:tab/>
      </w:r>
      <w:r w:rsidR="0012073B" w:rsidRPr="003E63A2">
        <w:rPr>
          <w:rStyle w:val="Hyperlink"/>
          <w:noProof/>
        </w:rPr>
        <w:t>ФИНАНСОВИ ИНСТРУМЕНТИ</w:t>
      </w:r>
      <w:r w:rsidR="0012073B">
        <w:rPr>
          <w:noProof/>
          <w:webHidden/>
        </w:rPr>
        <w:tab/>
      </w:r>
      <w:r w:rsidR="006F14B9">
        <w:rPr>
          <w:noProof/>
          <w:webHidden/>
        </w:rPr>
        <w:fldChar w:fldCharType="begin"/>
      </w:r>
      <w:r w:rsidR="0012073B">
        <w:rPr>
          <w:noProof/>
          <w:webHidden/>
        </w:rPr>
        <w:instrText xml:space="preserve"> PAGEREF _Toc355005215 \h </w:instrText>
      </w:r>
      <w:r w:rsidR="006F14B9">
        <w:rPr>
          <w:noProof/>
          <w:webHidden/>
        </w:rPr>
      </w:r>
      <w:r w:rsidR="006F14B9">
        <w:rPr>
          <w:noProof/>
          <w:webHidden/>
        </w:rPr>
        <w:fldChar w:fldCharType="separate"/>
      </w:r>
      <w:ins w:id="43" w:author="Иво Станков" w:date="2013-07-29T18:22:00Z">
        <w:r w:rsidR="00484F1F">
          <w:rPr>
            <w:noProof/>
            <w:webHidden/>
          </w:rPr>
          <w:t>18</w:t>
        </w:r>
      </w:ins>
      <w:del w:id="44" w:author="Иво Станков" w:date="2013-07-29T18:17:00Z">
        <w:r w:rsidR="008A30F7" w:rsidDel="00AD4667">
          <w:rPr>
            <w:noProof/>
            <w:webHidden/>
          </w:rPr>
          <w:delText>17</w:delText>
        </w:r>
      </w:del>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45" w:author="Иво Станков" w:date="2013-07-29T18:48:00Z">
          <w:pPr>
            <w:pStyle w:val="TOC1"/>
          </w:pPr>
        </w:pPrChange>
      </w:pPr>
      <w:r>
        <w:rPr>
          <w:noProof/>
        </w:rPr>
        <w:fldChar w:fldCharType="begin"/>
      </w:r>
      <w:r>
        <w:rPr>
          <w:noProof/>
        </w:rPr>
        <w:instrText xml:space="preserve"> HYPERLINK \l "_Toc355005216" </w:instrText>
      </w:r>
      <w:r>
        <w:rPr>
          <w:noProof/>
        </w:rPr>
        <w:fldChar w:fldCharType="separate"/>
      </w:r>
      <w:r w:rsidR="0012073B" w:rsidRPr="003E63A2">
        <w:rPr>
          <w:rStyle w:val="Hyperlink"/>
          <w:noProof/>
        </w:rPr>
        <w:t>2.20.1.</w:t>
      </w:r>
      <w:r w:rsidR="0012073B">
        <w:rPr>
          <w:rFonts w:ascii="Calibri" w:hAnsi="Calibri"/>
          <w:noProof/>
          <w:spacing w:val="0"/>
          <w:szCs w:val="22"/>
        </w:rPr>
        <w:tab/>
      </w:r>
      <w:r w:rsidR="0012073B" w:rsidRPr="003E63A2">
        <w:rPr>
          <w:rStyle w:val="Hyperlink"/>
          <w:noProof/>
        </w:rPr>
        <w:t>ФИНАНСОВИ АКТИВИ</w:t>
      </w:r>
      <w:r w:rsidR="0012073B">
        <w:rPr>
          <w:noProof/>
          <w:webHidden/>
        </w:rPr>
        <w:tab/>
      </w:r>
      <w:r w:rsidR="006F14B9">
        <w:rPr>
          <w:noProof/>
          <w:webHidden/>
        </w:rPr>
        <w:fldChar w:fldCharType="begin"/>
      </w:r>
      <w:r w:rsidR="0012073B">
        <w:rPr>
          <w:noProof/>
          <w:webHidden/>
        </w:rPr>
        <w:instrText xml:space="preserve"> PAGEREF _Toc355005216 \h </w:instrText>
      </w:r>
      <w:r w:rsidR="006F14B9">
        <w:rPr>
          <w:noProof/>
          <w:webHidden/>
        </w:rPr>
      </w:r>
      <w:r w:rsidR="006F14B9">
        <w:rPr>
          <w:noProof/>
          <w:webHidden/>
        </w:rPr>
        <w:fldChar w:fldCharType="separate"/>
      </w:r>
      <w:ins w:id="46" w:author="Иво Станков" w:date="2013-07-29T18:22:00Z">
        <w:r w:rsidR="00484F1F">
          <w:rPr>
            <w:noProof/>
            <w:webHidden/>
          </w:rPr>
          <w:t>18</w:t>
        </w:r>
      </w:ins>
      <w:del w:id="47" w:author="Иво Станков" w:date="2013-07-29T18:17:00Z">
        <w:r w:rsidR="008A30F7" w:rsidDel="00AD4667">
          <w:rPr>
            <w:noProof/>
            <w:webHidden/>
          </w:rPr>
          <w:delText>17</w:delText>
        </w:r>
      </w:del>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48" w:author="Иво Станков" w:date="2013-07-29T18:48:00Z">
          <w:pPr>
            <w:pStyle w:val="TOC1"/>
          </w:pPr>
        </w:pPrChange>
      </w:pPr>
      <w:r>
        <w:rPr>
          <w:noProof/>
        </w:rPr>
        <w:fldChar w:fldCharType="begin"/>
      </w:r>
      <w:r>
        <w:rPr>
          <w:noProof/>
        </w:rPr>
        <w:instrText xml:space="preserve"> HYPERLINK \l "_Toc355005217" </w:instrText>
      </w:r>
      <w:r>
        <w:rPr>
          <w:noProof/>
        </w:rPr>
        <w:fldChar w:fldCharType="separate"/>
      </w:r>
      <w:r w:rsidR="0012073B" w:rsidRPr="003E63A2">
        <w:rPr>
          <w:rStyle w:val="Hyperlink"/>
          <w:noProof/>
        </w:rPr>
        <w:t>2.20.2.</w:t>
      </w:r>
      <w:r w:rsidR="0012073B">
        <w:rPr>
          <w:rFonts w:ascii="Calibri" w:hAnsi="Calibri"/>
          <w:noProof/>
          <w:spacing w:val="0"/>
          <w:szCs w:val="22"/>
        </w:rPr>
        <w:tab/>
      </w:r>
      <w:r w:rsidR="0012073B" w:rsidRPr="003E63A2">
        <w:rPr>
          <w:rStyle w:val="Hyperlink"/>
          <w:noProof/>
        </w:rPr>
        <w:t>ФИНАНСОВИ ПАСИВИ И ИНСТРУМЕНТИ НА СОБСТВЕН КАПИТАЛ</w:t>
      </w:r>
      <w:r w:rsidR="0012073B">
        <w:rPr>
          <w:noProof/>
          <w:webHidden/>
        </w:rPr>
        <w:tab/>
      </w:r>
      <w:r w:rsidR="006F14B9">
        <w:rPr>
          <w:noProof/>
          <w:webHidden/>
        </w:rPr>
        <w:fldChar w:fldCharType="begin"/>
      </w:r>
      <w:r w:rsidR="0012073B">
        <w:rPr>
          <w:noProof/>
          <w:webHidden/>
        </w:rPr>
        <w:instrText xml:space="preserve"> PAGEREF _Toc355005217 \h </w:instrText>
      </w:r>
      <w:r w:rsidR="006F14B9">
        <w:rPr>
          <w:noProof/>
          <w:webHidden/>
        </w:rPr>
      </w:r>
      <w:r w:rsidR="006F14B9">
        <w:rPr>
          <w:noProof/>
          <w:webHidden/>
        </w:rPr>
        <w:fldChar w:fldCharType="separate"/>
      </w:r>
      <w:ins w:id="49" w:author="Иво Станков" w:date="2013-07-29T18:22:00Z">
        <w:r w:rsidR="00484F1F">
          <w:rPr>
            <w:noProof/>
            <w:webHidden/>
          </w:rPr>
          <w:t>20</w:t>
        </w:r>
      </w:ins>
      <w:del w:id="50" w:author="Иво Станков" w:date="2013-07-29T18:17:00Z">
        <w:r w:rsidR="008A30F7" w:rsidDel="00AD4667">
          <w:rPr>
            <w:noProof/>
            <w:webHidden/>
          </w:rPr>
          <w:delText>19</w:delText>
        </w:r>
      </w:del>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51" w:author="Иво Станков" w:date="2013-07-29T18:48:00Z">
          <w:pPr>
            <w:pStyle w:val="TOC1"/>
          </w:pPr>
        </w:pPrChange>
      </w:pPr>
      <w:r>
        <w:rPr>
          <w:noProof/>
        </w:rPr>
        <w:fldChar w:fldCharType="begin"/>
      </w:r>
      <w:r>
        <w:rPr>
          <w:noProof/>
        </w:rPr>
        <w:instrText xml:space="preserve"> HYPERLINK \l "_Toc355005218" </w:instrText>
      </w:r>
      <w:r>
        <w:rPr>
          <w:noProof/>
        </w:rPr>
        <w:fldChar w:fldCharType="separate"/>
      </w:r>
      <w:r w:rsidR="0012073B" w:rsidRPr="003E63A2">
        <w:rPr>
          <w:rStyle w:val="Hyperlink"/>
          <w:noProof/>
        </w:rPr>
        <w:t>2.21.</w:t>
      </w:r>
      <w:r w:rsidR="0012073B">
        <w:rPr>
          <w:rFonts w:ascii="Calibri" w:hAnsi="Calibri"/>
          <w:noProof/>
          <w:spacing w:val="0"/>
          <w:szCs w:val="22"/>
        </w:rPr>
        <w:tab/>
      </w:r>
      <w:r w:rsidR="0012073B" w:rsidRPr="003E63A2">
        <w:rPr>
          <w:rStyle w:val="Hyperlink"/>
          <w:noProof/>
        </w:rPr>
        <w:t>ДОХОДИ НА АКЦИЯ</w:t>
      </w:r>
      <w:r w:rsidR="0012073B">
        <w:rPr>
          <w:noProof/>
          <w:webHidden/>
        </w:rPr>
        <w:tab/>
      </w:r>
      <w:r w:rsidR="006F14B9">
        <w:rPr>
          <w:noProof/>
          <w:webHidden/>
        </w:rPr>
        <w:fldChar w:fldCharType="begin"/>
      </w:r>
      <w:r w:rsidR="0012073B">
        <w:rPr>
          <w:noProof/>
          <w:webHidden/>
        </w:rPr>
        <w:instrText xml:space="preserve"> PAGEREF _Toc355005218 \h </w:instrText>
      </w:r>
      <w:r w:rsidR="006F14B9">
        <w:rPr>
          <w:noProof/>
          <w:webHidden/>
        </w:rPr>
      </w:r>
      <w:r w:rsidR="006F14B9">
        <w:rPr>
          <w:noProof/>
          <w:webHidden/>
        </w:rPr>
        <w:fldChar w:fldCharType="separate"/>
      </w:r>
      <w:ins w:id="52" w:author="Иво Станков" w:date="2013-07-29T18:22:00Z">
        <w:r w:rsidR="00484F1F">
          <w:rPr>
            <w:noProof/>
            <w:webHidden/>
          </w:rPr>
          <w:t>20</w:t>
        </w:r>
      </w:ins>
      <w:del w:id="53" w:author="Иво Станков" w:date="2013-07-29T18:17:00Z">
        <w:r w:rsidR="008A30F7" w:rsidDel="00AD4667">
          <w:rPr>
            <w:noProof/>
            <w:webHidden/>
          </w:rPr>
          <w:delText>19</w:delText>
        </w:r>
      </w:del>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54" w:author="Иво Станков" w:date="2013-07-29T18:48:00Z">
          <w:pPr>
            <w:pStyle w:val="TOC1"/>
          </w:pPr>
        </w:pPrChange>
      </w:pPr>
      <w:r>
        <w:rPr>
          <w:noProof/>
        </w:rPr>
        <w:fldChar w:fldCharType="begin"/>
      </w:r>
      <w:r>
        <w:rPr>
          <w:noProof/>
        </w:rPr>
        <w:instrText xml:space="preserve"> HYPERLINK \l "_Toc355005219" </w:instrText>
      </w:r>
      <w:r>
        <w:rPr>
          <w:noProof/>
        </w:rPr>
        <w:fldChar w:fldCharType="separate"/>
      </w:r>
      <w:r w:rsidR="0012073B" w:rsidRPr="003E63A2">
        <w:rPr>
          <w:rStyle w:val="Hyperlink"/>
          <w:noProof/>
        </w:rPr>
        <w:t>2.22.</w:t>
      </w:r>
      <w:r w:rsidR="0012073B">
        <w:rPr>
          <w:rFonts w:ascii="Calibri" w:hAnsi="Calibri"/>
          <w:noProof/>
          <w:spacing w:val="0"/>
          <w:szCs w:val="22"/>
        </w:rPr>
        <w:tab/>
      </w:r>
      <w:r w:rsidR="0012073B" w:rsidRPr="003E63A2">
        <w:rPr>
          <w:rStyle w:val="Hyperlink"/>
          <w:noProof/>
        </w:rPr>
        <w:t>СЕГМЕНТНО ОТЧИТАНЕ</w:t>
      </w:r>
      <w:r w:rsidR="0012073B">
        <w:rPr>
          <w:noProof/>
          <w:webHidden/>
        </w:rPr>
        <w:tab/>
      </w:r>
      <w:r w:rsidR="006F14B9">
        <w:rPr>
          <w:noProof/>
          <w:webHidden/>
        </w:rPr>
        <w:fldChar w:fldCharType="begin"/>
      </w:r>
      <w:r w:rsidR="0012073B">
        <w:rPr>
          <w:noProof/>
          <w:webHidden/>
        </w:rPr>
        <w:instrText xml:space="preserve"> PAGEREF _Toc355005219 \h </w:instrText>
      </w:r>
      <w:r w:rsidR="006F14B9">
        <w:rPr>
          <w:noProof/>
          <w:webHidden/>
        </w:rPr>
      </w:r>
      <w:r w:rsidR="006F14B9">
        <w:rPr>
          <w:noProof/>
          <w:webHidden/>
        </w:rPr>
        <w:fldChar w:fldCharType="separate"/>
      </w:r>
      <w:r w:rsidR="00484F1F">
        <w:rPr>
          <w:noProof/>
          <w:webHidden/>
        </w:rPr>
        <w:t>20</w:t>
      </w:r>
      <w:r w:rsidR="006F14B9">
        <w:rPr>
          <w:noProof/>
          <w:webHidden/>
        </w:rPr>
        <w:fldChar w:fldCharType="end"/>
      </w:r>
      <w:r>
        <w:rPr>
          <w:noProof/>
        </w:rPr>
        <w:fldChar w:fldCharType="end"/>
      </w:r>
    </w:p>
    <w:p w:rsidR="00032DC0" w:rsidRDefault="004B286A" w:rsidP="008A68BE">
      <w:pPr>
        <w:pStyle w:val="TOC1"/>
        <w:rPr>
          <w:rFonts w:ascii="Calibri" w:hAnsi="Calibri"/>
          <w:noProof/>
          <w:spacing w:val="0"/>
          <w:szCs w:val="22"/>
        </w:rPr>
        <w:pPrChange w:id="55" w:author="Иво Станков" w:date="2013-07-29T18:48:00Z">
          <w:pPr>
            <w:pStyle w:val="TOC1"/>
          </w:pPr>
        </w:pPrChange>
      </w:pPr>
      <w:r>
        <w:rPr>
          <w:noProof/>
        </w:rPr>
        <w:fldChar w:fldCharType="begin"/>
      </w:r>
      <w:r>
        <w:rPr>
          <w:noProof/>
        </w:rPr>
        <w:instrText xml:space="preserve"> HYPERLINK \l "_Toc355005220" </w:instrText>
      </w:r>
      <w:r>
        <w:rPr>
          <w:noProof/>
        </w:rPr>
        <w:fldChar w:fldCharType="separate"/>
      </w:r>
      <w:r w:rsidR="0012073B" w:rsidRPr="003E63A2">
        <w:rPr>
          <w:rStyle w:val="Hyperlink"/>
          <w:noProof/>
        </w:rPr>
        <w:t>2.23.</w:t>
      </w:r>
      <w:r w:rsidR="0012073B">
        <w:rPr>
          <w:rFonts w:ascii="Calibri" w:hAnsi="Calibri"/>
          <w:noProof/>
          <w:spacing w:val="0"/>
          <w:szCs w:val="22"/>
        </w:rPr>
        <w:tab/>
      </w:r>
      <w:r w:rsidR="0012073B" w:rsidRPr="003E63A2">
        <w:rPr>
          <w:rStyle w:val="Hyperlink"/>
          <w:noProof/>
        </w:rPr>
        <w:t>ПРЕЦЕНКИ ОТ ОПРЕДЕЛЯЩО ЗНАЧЕНИЕ ПРИ ПРИЛАГАНЕ СЧЕТОВОДНАТА ПОЛИТИКА НА ДРУЖЕСТВОТО. КЛЮЧОВИ ПРИБЛИЗИТЕЛНИ ОЦЕНКИ И ПРЕДПОЛОЖЕНИЯ С ВИСОКА НЕСИГУРНОСТ</w:t>
      </w:r>
      <w:r w:rsidR="0012073B">
        <w:rPr>
          <w:noProof/>
          <w:webHidden/>
        </w:rPr>
        <w:tab/>
      </w:r>
      <w:r w:rsidR="006F14B9">
        <w:rPr>
          <w:noProof/>
          <w:webHidden/>
        </w:rPr>
        <w:fldChar w:fldCharType="begin"/>
      </w:r>
      <w:r w:rsidR="0012073B">
        <w:rPr>
          <w:noProof/>
          <w:webHidden/>
        </w:rPr>
        <w:instrText xml:space="preserve"> PAGEREF _Toc355005220 \h </w:instrText>
      </w:r>
      <w:r w:rsidR="006F14B9">
        <w:rPr>
          <w:noProof/>
          <w:webHidden/>
        </w:rPr>
      </w:r>
      <w:r w:rsidR="006F14B9">
        <w:rPr>
          <w:noProof/>
          <w:webHidden/>
        </w:rPr>
        <w:fldChar w:fldCharType="separate"/>
      </w:r>
      <w:ins w:id="56" w:author="Иво Станков" w:date="2013-07-29T18:22:00Z">
        <w:r w:rsidR="00484F1F">
          <w:rPr>
            <w:noProof/>
            <w:webHidden/>
          </w:rPr>
          <w:t>21</w:t>
        </w:r>
      </w:ins>
      <w:del w:id="57" w:author="Иво Станков" w:date="2013-07-29T18:17:00Z">
        <w:r w:rsidR="008A30F7" w:rsidDel="00AD4667">
          <w:rPr>
            <w:noProof/>
            <w:webHidden/>
          </w:rPr>
          <w:delText>20</w:delText>
        </w:r>
      </w:del>
      <w:r w:rsidR="006F14B9">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58" w:author="Иво Станков" w:date="2013-07-29T18:48:00Z">
          <w:pPr>
            <w:pStyle w:val="TOC1"/>
          </w:pPr>
        </w:pPrChange>
      </w:pPr>
      <w:r>
        <w:rPr>
          <w:noProof/>
        </w:rPr>
        <w:fldChar w:fldCharType="begin"/>
      </w:r>
      <w:r w:rsidR="00655FD6">
        <w:rPr>
          <w:noProof/>
        </w:rPr>
        <w:instrText>HYPERLINK \l "_Toc355005221"</w:instrText>
      </w:r>
      <w:r>
        <w:rPr>
          <w:noProof/>
        </w:rPr>
        <w:fldChar w:fldCharType="separate"/>
      </w:r>
      <w:r w:rsidR="0012073B" w:rsidRPr="003E63A2">
        <w:rPr>
          <w:rStyle w:val="Hyperlink"/>
          <w:noProof/>
        </w:rPr>
        <w:t>3.</w:t>
      </w:r>
      <w:r w:rsidR="0012073B">
        <w:rPr>
          <w:rFonts w:ascii="Calibri" w:hAnsi="Calibri"/>
          <w:noProof/>
          <w:spacing w:val="0"/>
          <w:szCs w:val="22"/>
        </w:rPr>
        <w:tab/>
      </w:r>
      <w:r w:rsidR="0012073B" w:rsidRPr="003E63A2">
        <w:rPr>
          <w:rStyle w:val="Hyperlink"/>
          <w:noProof/>
        </w:rPr>
        <w:t>ПРИХОДИ</w:t>
      </w:r>
      <w:r w:rsidR="0012073B">
        <w:rPr>
          <w:noProof/>
          <w:webHidden/>
        </w:rPr>
        <w:tab/>
      </w:r>
      <w:r>
        <w:rPr>
          <w:noProof/>
          <w:webHidden/>
        </w:rPr>
        <w:fldChar w:fldCharType="begin"/>
      </w:r>
      <w:r w:rsidR="0012073B">
        <w:rPr>
          <w:noProof/>
          <w:webHidden/>
        </w:rPr>
        <w:instrText xml:space="preserve"> PAGEREF _Toc355005221 \h </w:instrText>
      </w:r>
      <w:r>
        <w:rPr>
          <w:noProof/>
          <w:webHidden/>
        </w:rPr>
      </w:r>
      <w:r>
        <w:rPr>
          <w:noProof/>
          <w:webHidden/>
        </w:rPr>
        <w:fldChar w:fldCharType="separate"/>
      </w:r>
      <w:r w:rsidR="00484F1F">
        <w:rPr>
          <w:noProof/>
          <w:webHidden/>
        </w:rPr>
        <w:t>24</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59" w:author="Иво Станков" w:date="2013-07-29T18:48:00Z">
          <w:pPr>
            <w:pStyle w:val="TOC1"/>
          </w:pPr>
        </w:pPrChange>
      </w:pPr>
      <w:r>
        <w:rPr>
          <w:noProof/>
        </w:rPr>
        <w:fldChar w:fldCharType="begin"/>
      </w:r>
      <w:r w:rsidR="00655FD6">
        <w:rPr>
          <w:noProof/>
        </w:rPr>
        <w:instrText>HYPERLINK \l "_Toc355005222"</w:instrText>
      </w:r>
      <w:r>
        <w:rPr>
          <w:noProof/>
        </w:rPr>
        <w:fldChar w:fldCharType="separate"/>
      </w:r>
      <w:r w:rsidR="0012073B" w:rsidRPr="003E63A2">
        <w:rPr>
          <w:rStyle w:val="Hyperlink"/>
          <w:noProof/>
        </w:rPr>
        <w:t>4.</w:t>
      </w:r>
      <w:r w:rsidR="0012073B">
        <w:rPr>
          <w:rFonts w:ascii="Calibri" w:hAnsi="Calibri"/>
          <w:noProof/>
          <w:spacing w:val="0"/>
          <w:szCs w:val="22"/>
        </w:rPr>
        <w:tab/>
      </w:r>
      <w:r w:rsidR="0012073B" w:rsidRPr="003E63A2">
        <w:rPr>
          <w:rStyle w:val="Hyperlink"/>
          <w:noProof/>
        </w:rPr>
        <w:t>ДРУГИ ДОХОДИ ОТ ДЕЙНОСТТА</w:t>
      </w:r>
      <w:r w:rsidR="0012073B">
        <w:rPr>
          <w:noProof/>
          <w:webHidden/>
        </w:rPr>
        <w:tab/>
      </w:r>
      <w:r>
        <w:rPr>
          <w:noProof/>
          <w:webHidden/>
        </w:rPr>
        <w:fldChar w:fldCharType="begin"/>
      </w:r>
      <w:r w:rsidR="0012073B">
        <w:rPr>
          <w:noProof/>
          <w:webHidden/>
        </w:rPr>
        <w:instrText xml:space="preserve"> PAGEREF _Toc355005222 \h </w:instrText>
      </w:r>
      <w:r>
        <w:rPr>
          <w:noProof/>
          <w:webHidden/>
        </w:rPr>
      </w:r>
      <w:r>
        <w:rPr>
          <w:noProof/>
          <w:webHidden/>
        </w:rPr>
        <w:fldChar w:fldCharType="separate"/>
      </w:r>
      <w:r w:rsidR="00484F1F">
        <w:rPr>
          <w:noProof/>
          <w:webHidden/>
        </w:rPr>
        <w:t>24</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0" w:author="Иво Станков" w:date="2013-07-29T18:48:00Z">
          <w:pPr>
            <w:pStyle w:val="TOC1"/>
          </w:pPr>
        </w:pPrChange>
      </w:pPr>
      <w:r>
        <w:rPr>
          <w:noProof/>
        </w:rPr>
        <w:fldChar w:fldCharType="begin"/>
      </w:r>
      <w:r w:rsidR="00655FD6">
        <w:rPr>
          <w:noProof/>
        </w:rPr>
        <w:instrText>HYPERLINK \l "_Toc355005223"</w:instrText>
      </w:r>
      <w:r>
        <w:rPr>
          <w:noProof/>
        </w:rPr>
        <w:fldChar w:fldCharType="separate"/>
      </w:r>
      <w:r w:rsidR="0012073B" w:rsidRPr="003E63A2">
        <w:rPr>
          <w:rStyle w:val="Hyperlink"/>
          <w:noProof/>
        </w:rPr>
        <w:t>5.</w:t>
      </w:r>
      <w:r w:rsidR="0012073B">
        <w:rPr>
          <w:rFonts w:ascii="Calibri" w:hAnsi="Calibri"/>
          <w:noProof/>
          <w:spacing w:val="0"/>
          <w:szCs w:val="22"/>
        </w:rPr>
        <w:tab/>
      </w:r>
      <w:r w:rsidR="0012073B" w:rsidRPr="003E63A2">
        <w:rPr>
          <w:rStyle w:val="Hyperlink"/>
          <w:noProof/>
        </w:rPr>
        <w:t>РАЗХОДИ ЗА МАТЕРИАЛИ И КОНСУМАТИВИ</w:t>
      </w:r>
      <w:r w:rsidR="0012073B">
        <w:rPr>
          <w:noProof/>
          <w:webHidden/>
        </w:rPr>
        <w:tab/>
      </w:r>
      <w:r>
        <w:rPr>
          <w:noProof/>
          <w:webHidden/>
        </w:rPr>
        <w:fldChar w:fldCharType="begin"/>
      </w:r>
      <w:r w:rsidR="0012073B">
        <w:rPr>
          <w:noProof/>
          <w:webHidden/>
        </w:rPr>
        <w:instrText xml:space="preserve"> PAGEREF _Toc355005223 \h </w:instrText>
      </w:r>
      <w:r>
        <w:rPr>
          <w:noProof/>
          <w:webHidden/>
        </w:rPr>
      </w:r>
      <w:r>
        <w:rPr>
          <w:noProof/>
          <w:webHidden/>
        </w:rPr>
        <w:fldChar w:fldCharType="separate"/>
      </w:r>
      <w:r w:rsidR="00484F1F">
        <w:rPr>
          <w:noProof/>
          <w:webHidden/>
        </w:rPr>
        <w:t>24</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1" w:author="Иво Станков" w:date="2013-07-29T18:48:00Z">
          <w:pPr>
            <w:pStyle w:val="TOC1"/>
          </w:pPr>
        </w:pPrChange>
      </w:pPr>
      <w:r>
        <w:rPr>
          <w:noProof/>
        </w:rPr>
        <w:fldChar w:fldCharType="begin"/>
      </w:r>
      <w:r w:rsidR="00655FD6">
        <w:rPr>
          <w:noProof/>
        </w:rPr>
        <w:instrText>HYPERLINK \l "_Toc355005224"</w:instrText>
      </w:r>
      <w:r>
        <w:rPr>
          <w:noProof/>
        </w:rPr>
        <w:fldChar w:fldCharType="separate"/>
      </w:r>
      <w:r w:rsidR="0012073B" w:rsidRPr="003E63A2">
        <w:rPr>
          <w:rStyle w:val="Hyperlink"/>
          <w:noProof/>
        </w:rPr>
        <w:t>6.</w:t>
      </w:r>
      <w:r w:rsidR="0012073B">
        <w:rPr>
          <w:rFonts w:ascii="Calibri" w:hAnsi="Calibri"/>
          <w:noProof/>
          <w:spacing w:val="0"/>
          <w:szCs w:val="22"/>
        </w:rPr>
        <w:tab/>
      </w:r>
      <w:r w:rsidR="0012073B" w:rsidRPr="003E63A2">
        <w:rPr>
          <w:rStyle w:val="Hyperlink"/>
          <w:noProof/>
        </w:rPr>
        <w:t>РАЗХОДИ ЗА ВЪНШНИ УСЛУГИ</w:t>
      </w:r>
      <w:r w:rsidR="0012073B">
        <w:rPr>
          <w:noProof/>
          <w:webHidden/>
        </w:rPr>
        <w:tab/>
      </w:r>
      <w:r>
        <w:rPr>
          <w:noProof/>
          <w:webHidden/>
        </w:rPr>
        <w:fldChar w:fldCharType="begin"/>
      </w:r>
      <w:r w:rsidR="0012073B">
        <w:rPr>
          <w:noProof/>
          <w:webHidden/>
        </w:rPr>
        <w:instrText xml:space="preserve"> PAGEREF _Toc355005224 \h </w:instrText>
      </w:r>
      <w:r>
        <w:rPr>
          <w:noProof/>
          <w:webHidden/>
        </w:rPr>
      </w:r>
      <w:r>
        <w:rPr>
          <w:noProof/>
          <w:webHidden/>
        </w:rPr>
        <w:fldChar w:fldCharType="separate"/>
      </w:r>
      <w:r w:rsidR="00484F1F">
        <w:rPr>
          <w:noProof/>
          <w:webHidden/>
        </w:rPr>
        <w:t>24</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2" w:author="Иво Станков" w:date="2013-07-29T18:48:00Z">
          <w:pPr>
            <w:pStyle w:val="TOC1"/>
          </w:pPr>
        </w:pPrChange>
      </w:pPr>
      <w:r>
        <w:rPr>
          <w:noProof/>
        </w:rPr>
        <w:fldChar w:fldCharType="begin"/>
      </w:r>
      <w:r w:rsidR="00655FD6">
        <w:rPr>
          <w:noProof/>
        </w:rPr>
        <w:instrText>HYPERLINK \l "_Toc355005225"</w:instrText>
      </w:r>
      <w:r>
        <w:rPr>
          <w:noProof/>
        </w:rPr>
        <w:fldChar w:fldCharType="separate"/>
      </w:r>
      <w:r w:rsidR="0012073B" w:rsidRPr="003E63A2">
        <w:rPr>
          <w:rStyle w:val="Hyperlink"/>
          <w:noProof/>
        </w:rPr>
        <w:t>7.</w:t>
      </w:r>
      <w:r w:rsidR="0012073B">
        <w:rPr>
          <w:rFonts w:ascii="Calibri" w:hAnsi="Calibri"/>
          <w:noProof/>
          <w:spacing w:val="0"/>
          <w:szCs w:val="22"/>
        </w:rPr>
        <w:tab/>
      </w:r>
      <w:r w:rsidR="0012073B" w:rsidRPr="003E63A2">
        <w:rPr>
          <w:rStyle w:val="Hyperlink"/>
          <w:noProof/>
        </w:rPr>
        <w:t>РАЗХОДИ ЗА ПЕРСОНАЛА</w:t>
      </w:r>
      <w:r w:rsidR="0012073B">
        <w:rPr>
          <w:noProof/>
          <w:webHidden/>
        </w:rPr>
        <w:tab/>
      </w:r>
      <w:r>
        <w:rPr>
          <w:noProof/>
          <w:webHidden/>
        </w:rPr>
        <w:fldChar w:fldCharType="begin"/>
      </w:r>
      <w:r w:rsidR="0012073B">
        <w:rPr>
          <w:noProof/>
          <w:webHidden/>
        </w:rPr>
        <w:instrText xml:space="preserve"> PAGEREF _Toc355005225 \h </w:instrText>
      </w:r>
      <w:r>
        <w:rPr>
          <w:noProof/>
          <w:webHidden/>
        </w:rPr>
      </w:r>
      <w:r>
        <w:rPr>
          <w:noProof/>
          <w:webHidden/>
        </w:rPr>
        <w:fldChar w:fldCharType="separate"/>
      </w:r>
      <w:r w:rsidR="00484F1F">
        <w:rPr>
          <w:noProof/>
          <w:webHidden/>
        </w:rPr>
        <w:t>25</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3" w:author="Иво Станков" w:date="2013-07-29T18:48:00Z">
          <w:pPr>
            <w:pStyle w:val="TOC1"/>
          </w:pPr>
        </w:pPrChange>
      </w:pPr>
      <w:r>
        <w:rPr>
          <w:noProof/>
        </w:rPr>
        <w:fldChar w:fldCharType="begin"/>
      </w:r>
      <w:r w:rsidR="00655FD6">
        <w:rPr>
          <w:noProof/>
        </w:rPr>
        <w:instrText>HYPERLINK \l "_Toc355005226"</w:instrText>
      </w:r>
      <w:r>
        <w:rPr>
          <w:noProof/>
        </w:rPr>
        <w:fldChar w:fldCharType="separate"/>
      </w:r>
      <w:r w:rsidR="0012073B" w:rsidRPr="003E63A2">
        <w:rPr>
          <w:rStyle w:val="Hyperlink"/>
          <w:noProof/>
        </w:rPr>
        <w:t>8.</w:t>
      </w:r>
      <w:r w:rsidR="0012073B">
        <w:rPr>
          <w:rFonts w:ascii="Calibri" w:hAnsi="Calibri"/>
          <w:noProof/>
          <w:spacing w:val="0"/>
          <w:szCs w:val="22"/>
        </w:rPr>
        <w:tab/>
      </w:r>
      <w:r w:rsidR="0012073B" w:rsidRPr="003E63A2">
        <w:rPr>
          <w:rStyle w:val="Hyperlink"/>
          <w:noProof/>
        </w:rPr>
        <w:t>ДРУГИ РАЗХОДИ ЗА ДЕЙНОСТТА</w:t>
      </w:r>
      <w:r w:rsidR="0012073B">
        <w:rPr>
          <w:noProof/>
          <w:webHidden/>
        </w:rPr>
        <w:tab/>
      </w:r>
      <w:r>
        <w:rPr>
          <w:noProof/>
          <w:webHidden/>
        </w:rPr>
        <w:fldChar w:fldCharType="begin"/>
      </w:r>
      <w:r w:rsidR="0012073B">
        <w:rPr>
          <w:noProof/>
          <w:webHidden/>
        </w:rPr>
        <w:instrText xml:space="preserve"> PAGEREF _Toc355005226 \h </w:instrText>
      </w:r>
      <w:r>
        <w:rPr>
          <w:noProof/>
          <w:webHidden/>
        </w:rPr>
      </w:r>
      <w:r>
        <w:rPr>
          <w:noProof/>
          <w:webHidden/>
        </w:rPr>
        <w:fldChar w:fldCharType="separate"/>
      </w:r>
      <w:r w:rsidR="00484F1F">
        <w:rPr>
          <w:noProof/>
          <w:webHidden/>
        </w:rPr>
        <w:t>25</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4" w:author="Иво Станков" w:date="2013-07-29T18:48:00Z">
          <w:pPr>
            <w:pStyle w:val="TOC1"/>
          </w:pPr>
        </w:pPrChange>
      </w:pPr>
      <w:r>
        <w:rPr>
          <w:noProof/>
        </w:rPr>
        <w:fldChar w:fldCharType="begin"/>
      </w:r>
      <w:r w:rsidR="00655FD6">
        <w:rPr>
          <w:noProof/>
        </w:rPr>
        <w:instrText>HYPERLINK \l "_Toc355005227"</w:instrText>
      </w:r>
      <w:r>
        <w:rPr>
          <w:noProof/>
        </w:rPr>
        <w:fldChar w:fldCharType="separate"/>
      </w:r>
      <w:r w:rsidR="0012073B" w:rsidRPr="003E63A2">
        <w:rPr>
          <w:rStyle w:val="Hyperlink"/>
          <w:noProof/>
        </w:rPr>
        <w:t>9.</w:t>
      </w:r>
      <w:r w:rsidR="0012073B">
        <w:rPr>
          <w:rFonts w:ascii="Calibri" w:hAnsi="Calibri"/>
          <w:noProof/>
          <w:spacing w:val="0"/>
          <w:szCs w:val="22"/>
        </w:rPr>
        <w:tab/>
      </w:r>
      <w:r w:rsidR="0012073B" w:rsidRPr="003E63A2">
        <w:rPr>
          <w:rStyle w:val="Hyperlink"/>
          <w:noProof/>
        </w:rPr>
        <w:t>ФИНАНСОВИ ПРИХОДИ</w:t>
      </w:r>
      <w:r w:rsidR="0012073B">
        <w:rPr>
          <w:noProof/>
          <w:webHidden/>
        </w:rPr>
        <w:tab/>
      </w:r>
      <w:r>
        <w:rPr>
          <w:noProof/>
          <w:webHidden/>
        </w:rPr>
        <w:fldChar w:fldCharType="begin"/>
      </w:r>
      <w:r w:rsidR="0012073B">
        <w:rPr>
          <w:noProof/>
          <w:webHidden/>
        </w:rPr>
        <w:instrText xml:space="preserve"> PAGEREF _Toc355005227 \h </w:instrText>
      </w:r>
      <w:r>
        <w:rPr>
          <w:noProof/>
          <w:webHidden/>
        </w:rPr>
      </w:r>
      <w:r>
        <w:rPr>
          <w:noProof/>
          <w:webHidden/>
        </w:rPr>
        <w:fldChar w:fldCharType="separate"/>
      </w:r>
      <w:r w:rsidR="00484F1F">
        <w:rPr>
          <w:noProof/>
          <w:webHidden/>
        </w:rPr>
        <w:t>25</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5" w:author="Иво Станков" w:date="2013-07-29T18:48:00Z">
          <w:pPr>
            <w:pStyle w:val="TOC1"/>
          </w:pPr>
        </w:pPrChange>
      </w:pPr>
      <w:r>
        <w:rPr>
          <w:noProof/>
        </w:rPr>
        <w:fldChar w:fldCharType="begin"/>
      </w:r>
      <w:r w:rsidR="00655FD6">
        <w:rPr>
          <w:noProof/>
        </w:rPr>
        <w:instrText>HYPERLINK \l "_Toc355005228"</w:instrText>
      </w:r>
      <w:r>
        <w:rPr>
          <w:noProof/>
        </w:rPr>
        <w:fldChar w:fldCharType="separate"/>
      </w:r>
      <w:r w:rsidR="0012073B" w:rsidRPr="003E63A2">
        <w:rPr>
          <w:rStyle w:val="Hyperlink"/>
          <w:noProof/>
        </w:rPr>
        <w:t>10.</w:t>
      </w:r>
      <w:r w:rsidR="0012073B">
        <w:rPr>
          <w:rFonts w:ascii="Calibri" w:hAnsi="Calibri"/>
          <w:noProof/>
          <w:spacing w:val="0"/>
          <w:szCs w:val="22"/>
        </w:rPr>
        <w:tab/>
      </w:r>
      <w:r w:rsidR="0012073B" w:rsidRPr="003E63A2">
        <w:rPr>
          <w:rStyle w:val="Hyperlink"/>
          <w:noProof/>
        </w:rPr>
        <w:t>ФИНАНСОВИ РАЗХОДИ</w:t>
      </w:r>
      <w:r w:rsidR="0012073B">
        <w:rPr>
          <w:noProof/>
          <w:webHidden/>
        </w:rPr>
        <w:tab/>
      </w:r>
      <w:r>
        <w:rPr>
          <w:noProof/>
          <w:webHidden/>
        </w:rPr>
        <w:fldChar w:fldCharType="begin"/>
      </w:r>
      <w:r w:rsidR="0012073B">
        <w:rPr>
          <w:noProof/>
          <w:webHidden/>
        </w:rPr>
        <w:instrText xml:space="preserve"> PAGEREF _Toc355005228 \h </w:instrText>
      </w:r>
      <w:r>
        <w:rPr>
          <w:noProof/>
          <w:webHidden/>
        </w:rPr>
      </w:r>
      <w:r>
        <w:rPr>
          <w:noProof/>
          <w:webHidden/>
        </w:rPr>
        <w:fldChar w:fldCharType="separate"/>
      </w:r>
      <w:r w:rsidR="00484F1F">
        <w:rPr>
          <w:noProof/>
          <w:webHidden/>
        </w:rPr>
        <w:t>25</w:t>
      </w:r>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6" w:author="Иво Станков" w:date="2013-07-29T18:48:00Z">
          <w:pPr>
            <w:pStyle w:val="TOC1"/>
          </w:pPr>
        </w:pPrChange>
      </w:pPr>
      <w:r>
        <w:rPr>
          <w:noProof/>
        </w:rPr>
        <w:fldChar w:fldCharType="begin"/>
      </w:r>
      <w:r w:rsidR="00655FD6">
        <w:rPr>
          <w:noProof/>
        </w:rPr>
        <w:instrText>HYPERLINK \l "_Toc355005229"</w:instrText>
      </w:r>
      <w:r>
        <w:rPr>
          <w:noProof/>
        </w:rPr>
        <w:fldChar w:fldCharType="separate"/>
      </w:r>
      <w:r w:rsidR="0012073B" w:rsidRPr="003E63A2">
        <w:rPr>
          <w:rStyle w:val="Hyperlink"/>
          <w:noProof/>
        </w:rPr>
        <w:t>11.</w:t>
      </w:r>
      <w:r w:rsidR="0012073B">
        <w:rPr>
          <w:rFonts w:ascii="Calibri" w:hAnsi="Calibri"/>
          <w:noProof/>
          <w:spacing w:val="0"/>
          <w:szCs w:val="22"/>
        </w:rPr>
        <w:tab/>
      </w:r>
      <w:r w:rsidR="0012073B" w:rsidRPr="003E63A2">
        <w:rPr>
          <w:rStyle w:val="Hyperlink"/>
          <w:noProof/>
        </w:rPr>
        <w:t>ДАНЪЧНО ОБЛАГАНЕ</w:t>
      </w:r>
      <w:r w:rsidR="0012073B">
        <w:rPr>
          <w:noProof/>
          <w:webHidden/>
        </w:rPr>
        <w:tab/>
      </w:r>
      <w:r>
        <w:rPr>
          <w:noProof/>
          <w:webHidden/>
        </w:rPr>
        <w:fldChar w:fldCharType="begin"/>
      </w:r>
      <w:r w:rsidR="0012073B">
        <w:rPr>
          <w:noProof/>
          <w:webHidden/>
        </w:rPr>
        <w:instrText xml:space="preserve"> PAGEREF _Toc355005229 \h </w:instrText>
      </w:r>
      <w:r>
        <w:rPr>
          <w:noProof/>
          <w:webHidden/>
        </w:rPr>
      </w:r>
      <w:r>
        <w:rPr>
          <w:noProof/>
          <w:webHidden/>
        </w:rPr>
        <w:fldChar w:fldCharType="separate"/>
      </w:r>
      <w:ins w:id="67" w:author="Иво Станков" w:date="2013-07-29T18:22:00Z">
        <w:r w:rsidR="00484F1F">
          <w:rPr>
            <w:noProof/>
            <w:webHidden/>
          </w:rPr>
          <w:t>25</w:t>
        </w:r>
      </w:ins>
      <w:del w:id="68" w:author="Иво Станков" w:date="2013-07-29T18:17:00Z">
        <w:r w:rsidR="008A30F7" w:rsidDel="00AD4667">
          <w:rPr>
            <w:noProof/>
            <w:webHidden/>
          </w:rPr>
          <w:delText>25</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69" w:author="Иво Станков" w:date="2013-07-29T18:48:00Z">
          <w:pPr>
            <w:pStyle w:val="TOC1"/>
          </w:pPr>
        </w:pPrChange>
      </w:pPr>
      <w:r>
        <w:rPr>
          <w:noProof/>
        </w:rPr>
        <w:fldChar w:fldCharType="begin"/>
      </w:r>
      <w:r w:rsidR="00655FD6">
        <w:rPr>
          <w:noProof/>
        </w:rPr>
        <w:instrText>HYPERLINK \l "_Toc355005230"</w:instrText>
      </w:r>
      <w:r>
        <w:rPr>
          <w:noProof/>
        </w:rPr>
        <w:fldChar w:fldCharType="separate"/>
      </w:r>
      <w:r w:rsidR="0012073B" w:rsidRPr="003E63A2">
        <w:rPr>
          <w:rStyle w:val="Hyperlink"/>
          <w:noProof/>
        </w:rPr>
        <w:t>12.</w:t>
      </w:r>
      <w:r w:rsidR="0012073B">
        <w:rPr>
          <w:rFonts w:ascii="Calibri" w:hAnsi="Calibri"/>
          <w:noProof/>
          <w:spacing w:val="0"/>
          <w:szCs w:val="22"/>
        </w:rPr>
        <w:tab/>
      </w:r>
      <w:r w:rsidR="0012073B" w:rsidRPr="003E63A2">
        <w:rPr>
          <w:rStyle w:val="Hyperlink"/>
          <w:noProof/>
        </w:rPr>
        <w:t>ИМОТИ, МАШИНИ, ОБОРУДВАНЕ</w:t>
      </w:r>
      <w:r w:rsidR="0012073B">
        <w:rPr>
          <w:noProof/>
          <w:webHidden/>
        </w:rPr>
        <w:tab/>
      </w:r>
      <w:r>
        <w:rPr>
          <w:noProof/>
          <w:webHidden/>
        </w:rPr>
        <w:fldChar w:fldCharType="begin"/>
      </w:r>
      <w:r w:rsidR="0012073B">
        <w:rPr>
          <w:noProof/>
          <w:webHidden/>
        </w:rPr>
        <w:instrText xml:space="preserve"> PAGEREF _Toc355005230 \h </w:instrText>
      </w:r>
      <w:r>
        <w:rPr>
          <w:noProof/>
          <w:webHidden/>
        </w:rPr>
      </w:r>
      <w:r>
        <w:rPr>
          <w:noProof/>
          <w:webHidden/>
        </w:rPr>
        <w:fldChar w:fldCharType="separate"/>
      </w:r>
      <w:ins w:id="70" w:author="Иво Станков" w:date="2013-07-29T18:22:00Z">
        <w:r w:rsidR="00484F1F">
          <w:rPr>
            <w:noProof/>
            <w:webHidden/>
          </w:rPr>
          <w:t>26</w:t>
        </w:r>
      </w:ins>
      <w:del w:id="71" w:author="Иво Станков" w:date="2013-07-29T18:17:00Z">
        <w:r w:rsidR="008A30F7" w:rsidDel="00AD4667">
          <w:rPr>
            <w:noProof/>
            <w:webHidden/>
          </w:rPr>
          <w:delText>26</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72" w:author="Иво Станков" w:date="2013-07-29T18:48:00Z">
          <w:pPr>
            <w:pStyle w:val="TOC1"/>
          </w:pPr>
        </w:pPrChange>
      </w:pPr>
      <w:r>
        <w:rPr>
          <w:noProof/>
        </w:rPr>
        <w:fldChar w:fldCharType="begin"/>
      </w:r>
      <w:r w:rsidR="0097669D">
        <w:rPr>
          <w:noProof/>
        </w:rPr>
        <w:instrText>HYPERLINK \l "_Toc355005231"</w:instrText>
      </w:r>
      <w:r>
        <w:rPr>
          <w:noProof/>
        </w:rPr>
        <w:fldChar w:fldCharType="separate"/>
      </w:r>
      <w:r w:rsidR="0012073B" w:rsidRPr="003E63A2">
        <w:rPr>
          <w:rStyle w:val="Hyperlink"/>
          <w:noProof/>
        </w:rPr>
        <w:t>13.</w:t>
      </w:r>
      <w:r w:rsidR="0012073B">
        <w:rPr>
          <w:rFonts w:ascii="Calibri" w:hAnsi="Calibri"/>
          <w:noProof/>
          <w:spacing w:val="0"/>
          <w:szCs w:val="22"/>
        </w:rPr>
        <w:tab/>
      </w:r>
      <w:r w:rsidR="0012073B" w:rsidRPr="003E63A2">
        <w:rPr>
          <w:rStyle w:val="Hyperlink"/>
          <w:noProof/>
        </w:rPr>
        <w:t>НЕМАТЕРИАЛНИ АКТИВИ</w:t>
      </w:r>
      <w:r w:rsidR="0012073B">
        <w:rPr>
          <w:noProof/>
          <w:webHidden/>
        </w:rPr>
        <w:tab/>
      </w:r>
      <w:r>
        <w:rPr>
          <w:noProof/>
          <w:webHidden/>
        </w:rPr>
        <w:fldChar w:fldCharType="begin"/>
      </w:r>
      <w:r w:rsidR="0012073B">
        <w:rPr>
          <w:noProof/>
          <w:webHidden/>
        </w:rPr>
        <w:instrText xml:space="preserve"> PAGEREF _Toc355005231 \h </w:instrText>
      </w:r>
      <w:r>
        <w:rPr>
          <w:noProof/>
          <w:webHidden/>
        </w:rPr>
      </w:r>
      <w:r>
        <w:rPr>
          <w:noProof/>
          <w:webHidden/>
        </w:rPr>
        <w:fldChar w:fldCharType="separate"/>
      </w:r>
      <w:ins w:id="73" w:author="Иво Станков" w:date="2013-07-29T18:22:00Z">
        <w:r w:rsidR="00484F1F">
          <w:rPr>
            <w:noProof/>
            <w:webHidden/>
          </w:rPr>
          <w:t>27</w:t>
        </w:r>
      </w:ins>
      <w:del w:id="74" w:author="Иво Станков" w:date="2013-07-29T18:22:00Z">
        <w:r w:rsidR="00AD4667" w:rsidDel="00A01296">
          <w:rPr>
            <w:noProof/>
            <w:webHidden/>
          </w:rPr>
          <w:delText>28</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75" w:author="Иво Станков" w:date="2013-07-29T18:48:00Z">
          <w:pPr>
            <w:pStyle w:val="TOC1"/>
          </w:pPr>
        </w:pPrChange>
      </w:pPr>
      <w:r>
        <w:rPr>
          <w:noProof/>
        </w:rPr>
        <w:fldChar w:fldCharType="begin"/>
      </w:r>
      <w:r w:rsidR="0097669D">
        <w:rPr>
          <w:noProof/>
        </w:rPr>
        <w:instrText>HYPERLINK \l "_Toc355005232"</w:instrText>
      </w:r>
      <w:r>
        <w:rPr>
          <w:noProof/>
        </w:rPr>
        <w:fldChar w:fldCharType="separate"/>
      </w:r>
      <w:r w:rsidR="0012073B" w:rsidRPr="003E63A2">
        <w:rPr>
          <w:rStyle w:val="Hyperlink"/>
          <w:noProof/>
        </w:rPr>
        <w:t>14.</w:t>
      </w:r>
      <w:r w:rsidR="0012073B">
        <w:rPr>
          <w:rFonts w:ascii="Calibri" w:hAnsi="Calibri"/>
          <w:noProof/>
          <w:spacing w:val="0"/>
          <w:szCs w:val="22"/>
        </w:rPr>
        <w:tab/>
      </w:r>
      <w:r w:rsidR="0012073B" w:rsidRPr="003E63A2">
        <w:rPr>
          <w:rStyle w:val="Hyperlink"/>
          <w:noProof/>
        </w:rPr>
        <w:t>ИНВЕСТИЦИИ В ДЪЩЕРНИ ДРУЖЕСТВА</w:t>
      </w:r>
      <w:r w:rsidR="0012073B">
        <w:rPr>
          <w:noProof/>
          <w:webHidden/>
        </w:rPr>
        <w:tab/>
      </w:r>
      <w:r>
        <w:rPr>
          <w:noProof/>
          <w:webHidden/>
        </w:rPr>
        <w:fldChar w:fldCharType="begin"/>
      </w:r>
      <w:r w:rsidR="0012073B">
        <w:rPr>
          <w:noProof/>
          <w:webHidden/>
        </w:rPr>
        <w:instrText xml:space="preserve"> PAGEREF _Toc355005232 \h </w:instrText>
      </w:r>
      <w:r>
        <w:rPr>
          <w:noProof/>
          <w:webHidden/>
        </w:rPr>
      </w:r>
      <w:r>
        <w:rPr>
          <w:noProof/>
          <w:webHidden/>
        </w:rPr>
        <w:fldChar w:fldCharType="separate"/>
      </w:r>
      <w:ins w:id="76" w:author="Иво Станков" w:date="2013-07-29T18:22:00Z">
        <w:r w:rsidR="00484F1F">
          <w:rPr>
            <w:noProof/>
            <w:webHidden/>
          </w:rPr>
          <w:t>27</w:t>
        </w:r>
      </w:ins>
      <w:del w:id="77" w:author="Иво Станков" w:date="2013-07-29T18:22:00Z">
        <w:r w:rsidR="00AD4667" w:rsidDel="00A01296">
          <w:rPr>
            <w:noProof/>
            <w:webHidden/>
          </w:rPr>
          <w:delText>28</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78" w:author="Иво Станков" w:date="2013-07-29T18:48:00Z">
          <w:pPr>
            <w:pStyle w:val="TOC1"/>
          </w:pPr>
        </w:pPrChange>
      </w:pPr>
      <w:r>
        <w:rPr>
          <w:noProof/>
        </w:rPr>
        <w:fldChar w:fldCharType="begin"/>
      </w:r>
      <w:r w:rsidR="0097669D">
        <w:rPr>
          <w:noProof/>
        </w:rPr>
        <w:instrText>HYPERLINK \l "_Toc355005233"</w:instrText>
      </w:r>
      <w:r>
        <w:rPr>
          <w:noProof/>
        </w:rPr>
        <w:fldChar w:fldCharType="separate"/>
      </w:r>
      <w:r w:rsidR="0012073B" w:rsidRPr="003E63A2">
        <w:rPr>
          <w:rStyle w:val="Hyperlink"/>
          <w:noProof/>
        </w:rPr>
        <w:t>15.</w:t>
      </w:r>
      <w:r w:rsidR="0012073B">
        <w:rPr>
          <w:rFonts w:ascii="Calibri" w:hAnsi="Calibri"/>
          <w:noProof/>
          <w:spacing w:val="0"/>
          <w:szCs w:val="22"/>
        </w:rPr>
        <w:tab/>
      </w:r>
      <w:r w:rsidR="0012073B" w:rsidRPr="003E63A2">
        <w:rPr>
          <w:rStyle w:val="Hyperlink"/>
          <w:noProof/>
        </w:rPr>
        <w:t>ФИНАНСОВИ АКТИВИ ДЪРЖАНИ ДО ПАДЕЖ</w:t>
      </w:r>
      <w:r w:rsidR="0012073B">
        <w:rPr>
          <w:noProof/>
          <w:webHidden/>
        </w:rPr>
        <w:tab/>
      </w:r>
      <w:r>
        <w:rPr>
          <w:noProof/>
          <w:webHidden/>
        </w:rPr>
        <w:fldChar w:fldCharType="begin"/>
      </w:r>
      <w:r w:rsidR="0012073B">
        <w:rPr>
          <w:noProof/>
          <w:webHidden/>
        </w:rPr>
        <w:instrText xml:space="preserve"> PAGEREF _Toc355005233 \h </w:instrText>
      </w:r>
      <w:r>
        <w:rPr>
          <w:noProof/>
          <w:webHidden/>
        </w:rPr>
      </w:r>
      <w:r>
        <w:rPr>
          <w:noProof/>
          <w:webHidden/>
        </w:rPr>
        <w:fldChar w:fldCharType="separate"/>
      </w:r>
      <w:ins w:id="79" w:author="Иво Станков" w:date="2013-07-29T18:22:00Z">
        <w:r w:rsidR="00484F1F">
          <w:rPr>
            <w:noProof/>
            <w:webHidden/>
          </w:rPr>
          <w:t>27</w:t>
        </w:r>
      </w:ins>
      <w:del w:id="80" w:author="Иво Станков" w:date="2013-07-29T18:22:00Z">
        <w:r w:rsidR="00AD4667" w:rsidDel="00A01296">
          <w:rPr>
            <w:noProof/>
            <w:webHidden/>
          </w:rPr>
          <w:delText>28</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81" w:author="Иво Станков" w:date="2013-07-29T18:48:00Z">
          <w:pPr>
            <w:pStyle w:val="TOC1"/>
          </w:pPr>
        </w:pPrChange>
      </w:pPr>
      <w:r>
        <w:rPr>
          <w:noProof/>
        </w:rPr>
        <w:fldChar w:fldCharType="begin"/>
      </w:r>
      <w:r w:rsidR="0097669D">
        <w:rPr>
          <w:noProof/>
        </w:rPr>
        <w:instrText>HYPERLINK \l "_Toc355005234"</w:instrText>
      </w:r>
      <w:r>
        <w:rPr>
          <w:noProof/>
        </w:rPr>
        <w:fldChar w:fldCharType="separate"/>
      </w:r>
      <w:r w:rsidR="0012073B" w:rsidRPr="003E63A2">
        <w:rPr>
          <w:rStyle w:val="Hyperlink"/>
          <w:noProof/>
        </w:rPr>
        <w:t>16.</w:t>
      </w:r>
      <w:r w:rsidR="0012073B">
        <w:rPr>
          <w:rFonts w:ascii="Calibri" w:hAnsi="Calibri"/>
          <w:noProof/>
          <w:spacing w:val="0"/>
          <w:szCs w:val="22"/>
        </w:rPr>
        <w:tab/>
      </w:r>
      <w:r w:rsidR="0012073B" w:rsidRPr="003E63A2">
        <w:rPr>
          <w:rStyle w:val="Hyperlink"/>
          <w:noProof/>
        </w:rPr>
        <w:t>ФИНАНСОВИ АКТИВИ НА РАЗПОЛОЖЕНИЕ ЗА ПРОДАЖБА</w:t>
      </w:r>
      <w:r w:rsidR="0012073B">
        <w:rPr>
          <w:noProof/>
          <w:webHidden/>
        </w:rPr>
        <w:tab/>
      </w:r>
      <w:r>
        <w:rPr>
          <w:noProof/>
          <w:webHidden/>
        </w:rPr>
        <w:fldChar w:fldCharType="begin"/>
      </w:r>
      <w:r w:rsidR="0012073B">
        <w:rPr>
          <w:noProof/>
          <w:webHidden/>
        </w:rPr>
        <w:instrText xml:space="preserve"> PAGEREF _Toc355005234 \h </w:instrText>
      </w:r>
      <w:r>
        <w:rPr>
          <w:noProof/>
          <w:webHidden/>
        </w:rPr>
      </w:r>
      <w:r>
        <w:rPr>
          <w:noProof/>
          <w:webHidden/>
        </w:rPr>
        <w:fldChar w:fldCharType="separate"/>
      </w:r>
      <w:ins w:id="82" w:author="Иво Станков" w:date="2013-07-29T18:22:00Z">
        <w:r w:rsidR="00484F1F">
          <w:rPr>
            <w:noProof/>
            <w:webHidden/>
          </w:rPr>
          <w:t>28</w:t>
        </w:r>
      </w:ins>
      <w:del w:id="83" w:author="Иво Станков" w:date="2013-07-29T18:22:00Z">
        <w:r w:rsidR="00AD4667" w:rsidDel="00A01296">
          <w:rPr>
            <w:noProof/>
            <w:webHidden/>
          </w:rPr>
          <w:delText>29</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84" w:author="Иво Станков" w:date="2013-07-29T18:48:00Z">
          <w:pPr>
            <w:pStyle w:val="TOC1"/>
          </w:pPr>
        </w:pPrChange>
      </w:pPr>
      <w:r>
        <w:rPr>
          <w:noProof/>
        </w:rPr>
        <w:fldChar w:fldCharType="begin"/>
      </w:r>
      <w:r w:rsidR="0097669D">
        <w:rPr>
          <w:noProof/>
        </w:rPr>
        <w:instrText>HYPERLINK \l "_Toc355005235"</w:instrText>
      </w:r>
      <w:r>
        <w:rPr>
          <w:noProof/>
        </w:rPr>
        <w:fldChar w:fldCharType="separate"/>
      </w:r>
      <w:r w:rsidR="0012073B" w:rsidRPr="003E63A2">
        <w:rPr>
          <w:rStyle w:val="Hyperlink"/>
          <w:noProof/>
        </w:rPr>
        <w:t>17.</w:t>
      </w:r>
      <w:r w:rsidR="0012073B">
        <w:rPr>
          <w:rFonts w:ascii="Calibri" w:hAnsi="Calibri"/>
          <w:noProof/>
          <w:spacing w:val="0"/>
          <w:szCs w:val="22"/>
        </w:rPr>
        <w:tab/>
      </w:r>
      <w:r w:rsidR="0012073B" w:rsidRPr="003E63A2">
        <w:rPr>
          <w:rStyle w:val="Hyperlink"/>
          <w:noProof/>
        </w:rPr>
        <w:t>АКТИВИ ПО ОТСРОЧЕНИ ДАНЪЦИ</w:t>
      </w:r>
      <w:r w:rsidR="0012073B">
        <w:rPr>
          <w:noProof/>
          <w:webHidden/>
        </w:rPr>
        <w:tab/>
      </w:r>
      <w:r>
        <w:rPr>
          <w:noProof/>
          <w:webHidden/>
        </w:rPr>
        <w:fldChar w:fldCharType="begin"/>
      </w:r>
      <w:r w:rsidR="0012073B">
        <w:rPr>
          <w:noProof/>
          <w:webHidden/>
        </w:rPr>
        <w:instrText xml:space="preserve"> PAGEREF _Toc355005235 \h </w:instrText>
      </w:r>
      <w:r>
        <w:rPr>
          <w:noProof/>
          <w:webHidden/>
        </w:rPr>
      </w:r>
      <w:r>
        <w:rPr>
          <w:noProof/>
          <w:webHidden/>
        </w:rPr>
        <w:fldChar w:fldCharType="separate"/>
      </w:r>
      <w:ins w:id="85" w:author="Иво Станков" w:date="2013-07-29T18:22:00Z">
        <w:r w:rsidR="00484F1F">
          <w:rPr>
            <w:noProof/>
            <w:webHidden/>
          </w:rPr>
          <w:t>29</w:t>
        </w:r>
      </w:ins>
      <w:del w:id="86" w:author="Иво Станков" w:date="2013-07-29T18:22:00Z">
        <w:r w:rsidR="00AD4667" w:rsidDel="00A01296">
          <w:rPr>
            <w:noProof/>
            <w:webHidden/>
          </w:rPr>
          <w:delText>30</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87" w:author="Иво Станков" w:date="2013-07-29T18:48:00Z">
          <w:pPr>
            <w:pStyle w:val="TOC1"/>
          </w:pPr>
        </w:pPrChange>
      </w:pPr>
      <w:r>
        <w:rPr>
          <w:noProof/>
        </w:rPr>
        <w:fldChar w:fldCharType="begin"/>
      </w:r>
      <w:r w:rsidR="0097669D">
        <w:rPr>
          <w:noProof/>
        </w:rPr>
        <w:instrText>HYPERLINK \l "_Toc355005236"</w:instrText>
      </w:r>
      <w:r>
        <w:rPr>
          <w:noProof/>
        </w:rPr>
        <w:fldChar w:fldCharType="separate"/>
      </w:r>
      <w:r w:rsidR="0012073B" w:rsidRPr="003E63A2">
        <w:rPr>
          <w:rStyle w:val="Hyperlink"/>
          <w:noProof/>
        </w:rPr>
        <w:t>18.</w:t>
      </w:r>
      <w:r w:rsidR="0012073B">
        <w:rPr>
          <w:rFonts w:ascii="Calibri" w:hAnsi="Calibri"/>
          <w:noProof/>
          <w:spacing w:val="0"/>
          <w:szCs w:val="22"/>
        </w:rPr>
        <w:tab/>
      </w:r>
      <w:r w:rsidR="0012073B" w:rsidRPr="003E63A2">
        <w:rPr>
          <w:rStyle w:val="Hyperlink"/>
          <w:noProof/>
        </w:rPr>
        <w:t>ТЪРГОВСКИ ВЗЕМАНИЯ</w:t>
      </w:r>
      <w:r w:rsidR="0012073B">
        <w:rPr>
          <w:noProof/>
          <w:webHidden/>
        </w:rPr>
        <w:tab/>
      </w:r>
      <w:r>
        <w:rPr>
          <w:noProof/>
          <w:webHidden/>
        </w:rPr>
        <w:fldChar w:fldCharType="begin"/>
      </w:r>
      <w:r w:rsidR="0012073B">
        <w:rPr>
          <w:noProof/>
          <w:webHidden/>
        </w:rPr>
        <w:instrText xml:space="preserve"> PAGEREF _Toc355005236 \h </w:instrText>
      </w:r>
      <w:r>
        <w:rPr>
          <w:noProof/>
          <w:webHidden/>
        </w:rPr>
      </w:r>
      <w:r>
        <w:rPr>
          <w:noProof/>
          <w:webHidden/>
        </w:rPr>
        <w:fldChar w:fldCharType="separate"/>
      </w:r>
      <w:ins w:id="88" w:author="Иво Станков" w:date="2013-07-29T18:22:00Z">
        <w:r w:rsidR="00484F1F">
          <w:rPr>
            <w:noProof/>
            <w:webHidden/>
          </w:rPr>
          <w:t>30</w:t>
        </w:r>
      </w:ins>
      <w:del w:id="89" w:author="Иво Станков" w:date="2013-07-29T18:22:00Z">
        <w:r w:rsidR="00AD4667" w:rsidDel="00A01296">
          <w:rPr>
            <w:noProof/>
            <w:webHidden/>
          </w:rPr>
          <w:delText>31</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90" w:author="Иво Станков" w:date="2013-07-29T18:48:00Z">
          <w:pPr>
            <w:pStyle w:val="TOC1"/>
          </w:pPr>
        </w:pPrChange>
      </w:pPr>
      <w:r>
        <w:rPr>
          <w:noProof/>
        </w:rPr>
        <w:fldChar w:fldCharType="begin"/>
      </w:r>
      <w:r w:rsidR="0097669D">
        <w:rPr>
          <w:noProof/>
        </w:rPr>
        <w:instrText>HYPERLINK \l "_Toc355005237"</w:instrText>
      </w:r>
      <w:r>
        <w:rPr>
          <w:noProof/>
        </w:rPr>
        <w:fldChar w:fldCharType="separate"/>
      </w:r>
      <w:r w:rsidR="0012073B" w:rsidRPr="003E63A2">
        <w:rPr>
          <w:rStyle w:val="Hyperlink"/>
          <w:noProof/>
        </w:rPr>
        <w:t>19.</w:t>
      </w:r>
      <w:r w:rsidR="0012073B">
        <w:rPr>
          <w:rFonts w:ascii="Calibri" w:hAnsi="Calibri"/>
          <w:noProof/>
          <w:spacing w:val="0"/>
          <w:szCs w:val="22"/>
        </w:rPr>
        <w:tab/>
      </w:r>
      <w:r w:rsidR="0012073B" w:rsidRPr="003E63A2">
        <w:rPr>
          <w:rStyle w:val="Hyperlink"/>
          <w:noProof/>
        </w:rPr>
        <w:t>ВЗЕМАНИЯ ПО ДАНЪЦИ ЗА ВЪЗСТАНОВЯВАНЕ</w:t>
      </w:r>
      <w:r w:rsidR="0012073B">
        <w:rPr>
          <w:noProof/>
          <w:webHidden/>
        </w:rPr>
        <w:tab/>
      </w:r>
      <w:r>
        <w:rPr>
          <w:noProof/>
          <w:webHidden/>
        </w:rPr>
        <w:fldChar w:fldCharType="begin"/>
      </w:r>
      <w:r w:rsidR="0012073B">
        <w:rPr>
          <w:noProof/>
          <w:webHidden/>
        </w:rPr>
        <w:instrText xml:space="preserve"> PAGEREF _Toc355005237 \h </w:instrText>
      </w:r>
      <w:r>
        <w:rPr>
          <w:noProof/>
          <w:webHidden/>
        </w:rPr>
      </w:r>
      <w:r>
        <w:rPr>
          <w:noProof/>
          <w:webHidden/>
        </w:rPr>
        <w:fldChar w:fldCharType="separate"/>
      </w:r>
      <w:ins w:id="91" w:author="Иво Станков" w:date="2013-07-29T18:22:00Z">
        <w:r w:rsidR="00484F1F">
          <w:rPr>
            <w:noProof/>
            <w:webHidden/>
          </w:rPr>
          <w:t>30</w:t>
        </w:r>
      </w:ins>
      <w:del w:id="92" w:author="Иво Станков" w:date="2013-07-29T18:22:00Z">
        <w:r w:rsidR="00AD4667" w:rsidDel="00A01296">
          <w:rPr>
            <w:noProof/>
            <w:webHidden/>
          </w:rPr>
          <w:delText>31</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93" w:author="Иво Станков" w:date="2013-07-29T18:48:00Z">
          <w:pPr>
            <w:pStyle w:val="TOC1"/>
          </w:pPr>
        </w:pPrChange>
      </w:pPr>
      <w:r>
        <w:rPr>
          <w:noProof/>
        </w:rPr>
        <w:lastRenderedPageBreak/>
        <w:fldChar w:fldCharType="begin"/>
      </w:r>
      <w:r w:rsidR="0097669D">
        <w:rPr>
          <w:noProof/>
        </w:rPr>
        <w:instrText>HYPERLINK \l "_Toc355005238"</w:instrText>
      </w:r>
      <w:r>
        <w:rPr>
          <w:noProof/>
        </w:rPr>
        <w:fldChar w:fldCharType="separate"/>
      </w:r>
      <w:r w:rsidR="0012073B" w:rsidRPr="003E63A2">
        <w:rPr>
          <w:rStyle w:val="Hyperlink"/>
          <w:noProof/>
        </w:rPr>
        <w:t>20.</w:t>
      </w:r>
      <w:r w:rsidR="0012073B">
        <w:rPr>
          <w:rFonts w:ascii="Calibri" w:hAnsi="Calibri"/>
          <w:noProof/>
          <w:spacing w:val="0"/>
          <w:szCs w:val="22"/>
        </w:rPr>
        <w:tab/>
      </w:r>
      <w:r w:rsidR="0012073B" w:rsidRPr="003E63A2">
        <w:rPr>
          <w:rStyle w:val="Hyperlink"/>
          <w:noProof/>
        </w:rPr>
        <w:t>ДРУГИ ВЗЕМАНИЯ И ПРЕДПЛАТЕНИ РАЗХОДИ</w:t>
      </w:r>
      <w:r w:rsidR="0012073B">
        <w:rPr>
          <w:noProof/>
          <w:webHidden/>
        </w:rPr>
        <w:tab/>
      </w:r>
      <w:r>
        <w:rPr>
          <w:noProof/>
          <w:webHidden/>
        </w:rPr>
        <w:fldChar w:fldCharType="begin"/>
      </w:r>
      <w:r w:rsidR="0012073B">
        <w:rPr>
          <w:noProof/>
          <w:webHidden/>
        </w:rPr>
        <w:instrText xml:space="preserve"> PAGEREF _Toc355005238 \h </w:instrText>
      </w:r>
      <w:r>
        <w:rPr>
          <w:noProof/>
          <w:webHidden/>
        </w:rPr>
      </w:r>
      <w:r>
        <w:rPr>
          <w:noProof/>
          <w:webHidden/>
        </w:rPr>
        <w:fldChar w:fldCharType="separate"/>
      </w:r>
      <w:ins w:id="94" w:author="Иво Станков" w:date="2013-07-29T18:22:00Z">
        <w:r w:rsidR="00484F1F">
          <w:rPr>
            <w:noProof/>
            <w:webHidden/>
          </w:rPr>
          <w:t>30</w:t>
        </w:r>
      </w:ins>
      <w:del w:id="95" w:author="Иво Станков" w:date="2013-07-29T18:22:00Z">
        <w:r w:rsidR="00AD4667" w:rsidDel="00A01296">
          <w:rPr>
            <w:noProof/>
            <w:webHidden/>
          </w:rPr>
          <w:delText>31</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96" w:author="Иво Станков" w:date="2013-07-29T18:48:00Z">
          <w:pPr>
            <w:pStyle w:val="TOC1"/>
          </w:pPr>
        </w:pPrChange>
      </w:pPr>
      <w:r>
        <w:rPr>
          <w:noProof/>
        </w:rPr>
        <w:fldChar w:fldCharType="begin"/>
      </w:r>
      <w:r w:rsidR="0097669D">
        <w:rPr>
          <w:noProof/>
        </w:rPr>
        <w:instrText>HYPERLINK \l "_Toc355005239"</w:instrText>
      </w:r>
      <w:r>
        <w:rPr>
          <w:noProof/>
        </w:rPr>
        <w:fldChar w:fldCharType="separate"/>
      </w:r>
      <w:r w:rsidR="0012073B" w:rsidRPr="003E63A2">
        <w:rPr>
          <w:rStyle w:val="Hyperlink"/>
          <w:noProof/>
        </w:rPr>
        <w:t>21.</w:t>
      </w:r>
      <w:r w:rsidR="0012073B">
        <w:rPr>
          <w:rFonts w:ascii="Calibri" w:hAnsi="Calibri"/>
          <w:noProof/>
          <w:spacing w:val="0"/>
          <w:szCs w:val="22"/>
        </w:rPr>
        <w:tab/>
      </w:r>
      <w:r w:rsidR="0012073B" w:rsidRPr="003E63A2">
        <w:rPr>
          <w:rStyle w:val="Hyperlink"/>
          <w:noProof/>
        </w:rPr>
        <w:t>СРОЧНИ ДЕПОЗИТИ В БАНКИ</w:t>
      </w:r>
      <w:r w:rsidR="0012073B">
        <w:rPr>
          <w:noProof/>
          <w:webHidden/>
        </w:rPr>
        <w:tab/>
      </w:r>
      <w:r>
        <w:rPr>
          <w:noProof/>
          <w:webHidden/>
        </w:rPr>
        <w:fldChar w:fldCharType="begin"/>
      </w:r>
      <w:r w:rsidR="0012073B">
        <w:rPr>
          <w:noProof/>
          <w:webHidden/>
        </w:rPr>
        <w:instrText xml:space="preserve"> PAGEREF _Toc355005239 \h </w:instrText>
      </w:r>
      <w:r>
        <w:rPr>
          <w:noProof/>
          <w:webHidden/>
        </w:rPr>
      </w:r>
      <w:r>
        <w:rPr>
          <w:noProof/>
          <w:webHidden/>
        </w:rPr>
        <w:fldChar w:fldCharType="separate"/>
      </w:r>
      <w:ins w:id="97" w:author="Иво Станков" w:date="2013-07-29T18:22:00Z">
        <w:r w:rsidR="00484F1F">
          <w:rPr>
            <w:noProof/>
            <w:webHidden/>
          </w:rPr>
          <w:t>31</w:t>
        </w:r>
      </w:ins>
      <w:del w:id="98" w:author="Иво Станков" w:date="2013-07-29T18:17:00Z">
        <w:r w:rsidR="008A30F7" w:rsidDel="00AD4667">
          <w:rPr>
            <w:noProof/>
            <w:webHidden/>
          </w:rPr>
          <w:delText>32</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99" w:author="Иво Станков" w:date="2013-07-29T18:48:00Z">
          <w:pPr>
            <w:pStyle w:val="TOC1"/>
          </w:pPr>
        </w:pPrChange>
      </w:pPr>
      <w:r>
        <w:rPr>
          <w:noProof/>
        </w:rPr>
        <w:fldChar w:fldCharType="begin"/>
      </w:r>
      <w:r w:rsidR="0097669D">
        <w:rPr>
          <w:noProof/>
        </w:rPr>
        <w:instrText>HYPERLINK \l "_Toc355005240"</w:instrText>
      </w:r>
      <w:r>
        <w:rPr>
          <w:noProof/>
        </w:rPr>
        <w:fldChar w:fldCharType="separate"/>
      </w:r>
      <w:r w:rsidR="0012073B" w:rsidRPr="003E63A2">
        <w:rPr>
          <w:rStyle w:val="Hyperlink"/>
          <w:noProof/>
        </w:rPr>
        <w:t>22.</w:t>
      </w:r>
      <w:r w:rsidR="0012073B">
        <w:rPr>
          <w:rFonts w:ascii="Calibri" w:hAnsi="Calibri"/>
          <w:noProof/>
          <w:spacing w:val="0"/>
          <w:szCs w:val="22"/>
        </w:rPr>
        <w:tab/>
      </w:r>
      <w:r w:rsidR="0012073B" w:rsidRPr="003E63A2">
        <w:rPr>
          <w:rStyle w:val="Hyperlink"/>
          <w:noProof/>
        </w:rPr>
        <w:t>ПАРИЧНИ СРЕДСТВА И ПАРИЧНИ ЕКВИВАЛЕНТИ</w:t>
      </w:r>
      <w:r w:rsidR="0012073B">
        <w:rPr>
          <w:noProof/>
          <w:webHidden/>
        </w:rPr>
        <w:tab/>
      </w:r>
      <w:r>
        <w:rPr>
          <w:noProof/>
          <w:webHidden/>
        </w:rPr>
        <w:fldChar w:fldCharType="begin"/>
      </w:r>
      <w:r w:rsidR="0012073B">
        <w:rPr>
          <w:noProof/>
          <w:webHidden/>
        </w:rPr>
        <w:instrText xml:space="preserve"> PAGEREF _Toc355005240 \h </w:instrText>
      </w:r>
      <w:r>
        <w:rPr>
          <w:noProof/>
          <w:webHidden/>
        </w:rPr>
      </w:r>
      <w:r>
        <w:rPr>
          <w:noProof/>
          <w:webHidden/>
        </w:rPr>
        <w:fldChar w:fldCharType="separate"/>
      </w:r>
      <w:ins w:id="100" w:author="Иво Станков" w:date="2013-07-29T18:22:00Z">
        <w:r w:rsidR="00484F1F">
          <w:rPr>
            <w:noProof/>
            <w:webHidden/>
          </w:rPr>
          <w:t>31</w:t>
        </w:r>
      </w:ins>
      <w:del w:id="101" w:author="Иво Станков" w:date="2013-07-29T18:17:00Z">
        <w:r w:rsidR="008A30F7" w:rsidDel="00AD4667">
          <w:rPr>
            <w:noProof/>
            <w:webHidden/>
          </w:rPr>
          <w:delText>32</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02" w:author="Иво Станков" w:date="2013-07-29T18:48:00Z">
          <w:pPr>
            <w:pStyle w:val="TOC1"/>
          </w:pPr>
        </w:pPrChange>
      </w:pPr>
      <w:r>
        <w:rPr>
          <w:noProof/>
        </w:rPr>
        <w:fldChar w:fldCharType="begin"/>
      </w:r>
      <w:r w:rsidR="0097669D">
        <w:rPr>
          <w:noProof/>
        </w:rPr>
        <w:instrText>HYPERLINK \l "_Toc355005241"</w:instrText>
      </w:r>
      <w:r>
        <w:rPr>
          <w:noProof/>
        </w:rPr>
        <w:fldChar w:fldCharType="separate"/>
      </w:r>
      <w:r w:rsidR="0012073B" w:rsidRPr="003E63A2">
        <w:rPr>
          <w:rStyle w:val="Hyperlink"/>
          <w:noProof/>
        </w:rPr>
        <w:t>23.</w:t>
      </w:r>
      <w:r w:rsidR="0012073B">
        <w:rPr>
          <w:rFonts w:ascii="Calibri" w:hAnsi="Calibri"/>
          <w:noProof/>
          <w:spacing w:val="0"/>
          <w:szCs w:val="22"/>
        </w:rPr>
        <w:tab/>
      </w:r>
      <w:r w:rsidR="0012073B" w:rsidRPr="003E63A2">
        <w:rPr>
          <w:rStyle w:val="Hyperlink"/>
          <w:noProof/>
        </w:rPr>
        <w:t>КАПИТАЛ И РЕЗЕРВИ</w:t>
      </w:r>
      <w:r w:rsidR="0012073B">
        <w:rPr>
          <w:noProof/>
          <w:webHidden/>
        </w:rPr>
        <w:tab/>
      </w:r>
      <w:r>
        <w:rPr>
          <w:noProof/>
          <w:webHidden/>
        </w:rPr>
        <w:fldChar w:fldCharType="begin"/>
      </w:r>
      <w:r w:rsidR="0012073B">
        <w:rPr>
          <w:noProof/>
          <w:webHidden/>
        </w:rPr>
        <w:instrText xml:space="preserve"> PAGEREF _Toc355005241 \h </w:instrText>
      </w:r>
      <w:r>
        <w:rPr>
          <w:noProof/>
          <w:webHidden/>
        </w:rPr>
      </w:r>
      <w:r>
        <w:rPr>
          <w:noProof/>
          <w:webHidden/>
        </w:rPr>
        <w:fldChar w:fldCharType="separate"/>
      </w:r>
      <w:ins w:id="103" w:author="Иво Станков" w:date="2013-07-29T18:22:00Z">
        <w:r w:rsidR="00484F1F">
          <w:rPr>
            <w:noProof/>
            <w:webHidden/>
          </w:rPr>
          <w:t>32</w:t>
        </w:r>
      </w:ins>
      <w:del w:id="104" w:author="Иво Станков" w:date="2013-07-29T18:17:00Z">
        <w:r w:rsidR="008A30F7" w:rsidDel="00AD4667">
          <w:rPr>
            <w:noProof/>
            <w:webHidden/>
          </w:rPr>
          <w:delText>33</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05" w:author="Иво Станков" w:date="2013-07-29T18:48:00Z">
          <w:pPr>
            <w:pStyle w:val="TOC1"/>
          </w:pPr>
        </w:pPrChange>
      </w:pPr>
      <w:r>
        <w:rPr>
          <w:noProof/>
        </w:rPr>
        <w:fldChar w:fldCharType="begin"/>
      </w:r>
      <w:r w:rsidR="0097669D">
        <w:rPr>
          <w:noProof/>
        </w:rPr>
        <w:instrText>HYPERLINK \l "_Toc355005242"</w:instrText>
      </w:r>
      <w:r>
        <w:rPr>
          <w:noProof/>
        </w:rPr>
        <w:fldChar w:fldCharType="separate"/>
      </w:r>
      <w:r w:rsidR="0012073B" w:rsidRPr="003E63A2">
        <w:rPr>
          <w:rStyle w:val="Hyperlink"/>
          <w:noProof/>
        </w:rPr>
        <w:t>24.</w:t>
      </w:r>
      <w:r w:rsidR="0012073B">
        <w:rPr>
          <w:rFonts w:ascii="Calibri" w:hAnsi="Calibri"/>
          <w:noProof/>
          <w:spacing w:val="0"/>
          <w:szCs w:val="22"/>
        </w:rPr>
        <w:tab/>
      </w:r>
      <w:r w:rsidR="0012073B" w:rsidRPr="003E63A2">
        <w:rPr>
          <w:rStyle w:val="Hyperlink"/>
          <w:noProof/>
        </w:rPr>
        <w:t>ЗАДЪЛЖЕНИЯ КЪМ ПЕРСОНАЛА ПРИ ПЕНСИОНИРАНЕ</w:t>
      </w:r>
      <w:r w:rsidR="0012073B">
        <w:rPr>
          <w:noProof/>
          <w:webHidden/>
        </w:rPr>
        <w:tab/>
      </w:r>
      <w:r>
        <w:rPr>
          <w:noProof/>
          <w:webHidden/>
        </w:rPr>
        <w:fldChar w:fldCharType="begin"/>
      </w:r>
      <w:r w:rsidR="0012073B">
        <w:rPr>
          <w:noProof/>
          <w:webHidden/>
        </w:rPr>
        <w:instrText xml:space="preserve"> PAGEREF _Toc355005242 \h </w:instrText>
      </w:r>
      <w:r>
        <w:rPr>
          <w:noProof/>
          <w:webHidden/>
        </w:rPr>
      </w:r>
      <w:r>
        <w:rPr>
          <w:noProof/>
          <w:webHidden/>
        </w:rPr>
        <w:fldChar w:fldCharType="separate"/>
      </w:r>
      <w:ins w:id="106" w:author="Иво Станков" w:date="2013-07-29T18:22:00Z">
        <w:r w:rsidR="00484F1F">
          <w:rPr>
            <w:noProof/>
            <w:webHidden/>
          </w:rPr>
          <w:t>33</w:t>
        </w:r>
      </w:ins>
      <w:del w:id="107" w:author="Иво Станков" w:date="2013-07-29T18:17:00Z">
        <w:r w:rsidR="008A30F7" w:rsidDel="00AD4667">
          <w:rPr>
            <w:noProof/>
            <w:webHidden/>
          </w:rPr>
          <w:delText>34</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08" w:author="Иво Станков" w:date="2013-07-29T18:48:00Z">
          <w:pPr>
            <w:pStyle w:val="TOC1"/>
          </w:pPr>
        </w:pPrChange>
      </w:pPr>
      <w:r>
        <w:rPr>
          <w:noProof/>
        </w:rPr>
        <w:fldChar w:fldCharType="begin"/>
      </w:r>
      <w:r w:rsidR="0097669D">
        <w:rPr>
          <w:noProof/>
        </w:rPr>
        <w:instrText>HYPERLINK \l "_Toc355005243"</w:instrText>
      </w:r>
      <w:r>
        <w:rPr>
          <w:noProof/>
        </w:rPr>
        <w:fldChar w:fldCharType="separate"/>
      </w:r>
      <w:r w:rsidR="0012073B" w:rsidRPr="003E63A2">
        <w:rPr>
          <w:rStyle w:val="Hyperlink"/>
          <w:noProof/>
        </w:rPr>
        <w:t>25.</w:t>
      </w:r>
      <w:r w:rsidR="0012073B">
        <w:rPr>
          <w:rFonts w:ascii="Calibri" w:hAnsi="Calibri"/>
          <w:noProof/>
          <w:spacing w:val="0"/>
          <w:szCs w:val="22"/>
        </w:rPr>
        <w:tab/>
      </w:r>
      <w:r w:rsidR="0012073B" w:rsidRPr="003E63A2">
        <w:rPr>
          <w:rStyle w:val="Hyperlink"/>
          <w:noProof/>
        </w:rPr>
        <w:t>ЗАДЪЛЖЕНИЯ ПО ВНОСКИ ЗА ГАРАНЦИОНЕН ФОНД</w:t>
      </w:r>
      <w:r w:rsidR="0012073B">
        <w:rPr>
          <w:noProof/>
          <w:webHidden/>
        </w:rPr>
        <w:tab/>
      </w:r>
      <w:r>
        <w:rPr>
          <w:noProof/>
          <w:webHidden/>
        </w:rPr>
        <w:fldChar w:fldCharType="begin"/>
      </w:r>
      <w:r w:rsidR="0012073B">
        <w:rPr>
          <w:noProof/>
          <w:webHidden/>
        </w:rPr>
        <w:instrText xml:space="preserve"> PAGEREF _Toc355005243 \h </w:instrText>
      </w:r>
      <w:r>
        <w:rPr>
          <w:noProof/>
          <w:webHidden/>
        </w:rPr>
      </w:r>
      <w:r>
        <w:rPr>
          <w:noProof/>
          <w:webHidden/>
        </w:rPr>
        <w:fldChar w:fldCharType="separate"/>
      </w:r>
      <w:ins w:id="109" w:author="Иво Станков" w:date="2013-07-29T18:22:00Z">
        <w:r w:rsidR="00484F1F">
          <w:rPr>
            <w:noProof/>
            <w:webHidden/>
          </w:rPr>
          <w:t>35</w:t>
        </w:r>
      </w:ins>
      <w:del w:id="110" w:author="Иво Станков" w:date="2013-07-29T18:17:00Z">
        <w:r w:rsidR="008A30F7" w:rsidDel="00AD4667">
          <w:rPr>
            <w:noProof/>
            <w:webHidden/>
          </w:rPr>
          <w:delText>35</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11" w:author="Иво Станков" w:date="2013-07-29T18:48:00Z">
          <w:pPr>
            <w:pStyle w:val="TOC1"/>
          </w:pPr>
        </w:pPrChange>
      </w:pPr>
      <w:r>
        <w:rPr>
          <w:noProof/>
        </w:rPr>
        <w:fldChar w:fldCharType="begin"/>
      </w:r>
      <w:r w:rsidR="0097669D">
        <w:rPr>
          <w:noProof/>
        </w:rPr>
        <w:instrText>HYPERLINK \l "_Toc355005244"</w:instrText>
      </w:r>
      <w:r>
        <w:rPr>
          <w:noProof/>
        </w:rPr>
        <w:fldChar w:fldCharType="separate"/>
      </w:r>
      <w:r w:rsidR="0012073B" w:rsidRPr="003E63A2">
        <w:rPr>
          <w:rStyle w:val="Hyperlink"/>
          <w:noProof/>
        </w:rPr>
        <w:t>26.</w:t>
      </w:r>
      <w:r w:rsidR="0012073B">
        <w:rPr>
          <w:rFonts w:ascii="Calibri" w:hAnsi="Calibri"/>
          <w:noProof/>
          <w:spacing w:val="0"/>
          <w:szCs w:val="22"/>
        </w:rPr>
        <w:tab/>
      </w:r>
      <w:r w:rsidR="0012073B" w:rsidRPr="003E63A2">
        <w:rPr>
          <w:rStyle w:val="Hyperlink"/>
          <w:noProof/>
        </w:rPr>
        <w:t>ЗАДЪЛЖЕНИЯ ЗА ДИВИДЕНТИ</w:t>
      </w:r>
      <w:r w:rsidR="0012073B">
        <w:rPr>
          <w:noProof/>
          <w:webHidden/>
        </w:rPr>
        <w:tab/>
      </w:r>
      <w:r>
        <w:rPr>
          <w:noProof/>
          <w:webHidden/>
        </w:rPr>
        <w:fldChar w:fldCharType="begin"/>
      </w:r>
      <w:r w:rsidR="0012073B">
        <w:rPr>
          <w:noProof/>
          <w:webHidden/>
        </w:rPr>
        <w:instrText xml:space="preserve"> PAGEREF _Toc355005244 \h </w:instrText>
      </w:r>
      <w:r>
        <w:rPr>
          <w:noProof/>
          <w:webHidden/>
        </w:rPr>
      </w:r>
      <w:r>
        <w:rPr>
          <w:noProof/>
          <w:webHidden/>
        </w:rPr>
        <w:fldChar w:fldCharType="separate"/>
      </w:r>
      <w:ins w:id="112" w:author="Иво Станков" w:date="2013-07-29T18:22:00Z">
        <w:r w:rsidR="00484F1F">
          <w:rPr>
            <w:noProof/>
            <w:webHidden/>
          </w:rPr>
          <w:t>35</w:t>
        </w:r>
      </w:ins>
      <w:del w:id="113" w:author="Иво Станков" w:date="2013-07-29T18:17:00Z">
        <w:r w:rsidR="008A30F7" w:rsidDel="00AD4667">
          <w:rPr>
            <w:noProof/>
            <w:webHidden/>
          </w:rPr>
          <w:delText>36</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14" w:author="Иво Станков" w:date="2013-07-29T18:48:00Z">
          <w:pPr>
            <w:pStyle w:val="TOC1"/>
          </w:pPr>
        </w:pPrChange>
      </w:pPr>
      <w:r>
        <w:rPr>
          <w:noProof/>
        </w:rPr>
        <w:fldChar w:fldCharType="begin"/>
      </w:r>
      <w:r w:rsidR="0097669D">
        <w:rPr>
          <w:noProof/>
        </w:rPr>
        <w:instrText>HYPERLINK \l "_Toc355005245"</w:instrText>
      </w:r>
      <w:r>
        <w:rPr>
          <w:noProof/>
        </w:rPr>
        <w:fldChar w:fldCharType="separate"/>
      </w:r>
      <w:r w:rsidR="0012073B" w:rsidRPr="003E63A2">
        <w:rPr>
          <w:rStyle w:val="Hyperlink"/>
          <w:noProof/>
        </w:rPr>
        <w:t>27.</w:t>
      </w:r>
      <w:r w:rsidR="0012073B">
        <w:rPr>
          <w:rFonts w:ascii="Calibri" w:hAnsi="Calibri"/>
          <w:noProof/>
          <w:spacing w:val="0"/>
          <w:szCs w:val="22"/>
        </w:rPr>
        <w:tab/>
      </w:r>
      <w:r w:rsidR="0012073B" w:rsidRPr="003E63A2">
        <w:rPr>
          <w:rStyle w:val="Hyperlink"/>
          <w:noProof/>
        </w:rPr>
        <w:t>ЗАДЪЛЖЕНИЯ КЪМ ДОСТАВЧИЦИ И ДРУГИ КРЕДИТОРИ</w:t>
      </w:r>
      <w:r w:rsidR="0012073B">
        <w:rPr>
          <w:noProof/>
          <w:webHidden/>
        </w:rPr>
        <w:tab/>
      </w:r>
      <w:r>
        <w:rPr>
          <w:noProof/>
          <w:webHidden/>
        </w:rPr>
        <w:fldChar w:fldCharType="begin"/>
      </w:r>
      <w:r w:rsidR="0012073B">
        <w:rPr>
          <w:noProof/>
          <w:webHidden/>
        </w:rPr>
        <w:instrText xml:space="preserve"> PAGEREF _Toc355005245 \h </w:instrText>
      </w:r>
      <w:r>
        <w:rPr>
          <w:noProof/>
          <w:webHidden/>
        </w:rPr>
      </w:r>
      <w:r>
        <w:rPr>
          <w:noProof/>
          <w:webHidden/>
        </w:rPr>
        <w:fldChar w:fldCharType="separate"/>
      </w:r>
      <w:ins w:id="115" w:author="Иво Станков" w:date="2013-07-29T18:22:00Z">
        <w:r w:rsidR="00484F1F">
          <w:rPr>
            <w:noProof/>
            <w:webHidden/>
          </w:rPr>
          <w:t>35</w:t>
        </w:r>
      </w:ins>
      <w:del w:id="116" w:author="Иво Станков" w:date="2013-07-29T18:17:00Z">
        <w:r w:rsidR="008A30F7" w:rsidDel="00AD4667">
          <w:rPr>
            <w:noProof/>
            <w:webHidden/>
          </w:rPr>
          <w:delText>36</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17" w:author="Иво Станков" w:date="2013-07-29T18:48:00Z">
          <w:pPr>
            <w:pStyle w:val="TOC1"/>
          </w:pPr>
        </w:pPrChange>
      </w:pPr>
      <w:r>
        <w:rPr>
          <w:noProof/>
        </w:rPr>
        <w:fldChar w:fldCharType="begin"/>
      </w:r>
      <w:r w:rsidR="0097669D">
        <w:rPr>
          <w:noProof/>
        </w:rPr>
        <w:instrText>HYPERLINK \l "_Toc355005246"</w:instrText>
      </w:r>
      <w:r>
        <w:rPr>
          <w:noProof/>
        </w:rPr>
        <w:fldChar w:fldCharType="separate"/>
      </w:r>
      <w:r w:rsidR="0012073B" w:rsidRPr="003E63A2">
        <w:rPr>
          <w:rStyle w:val="Hyperlink"/>
          <w:noProof/>
        </w:rPr>
        <w:t>28.</w:t>
      </w:r>
      <w:r w:rsidR="0012073B">
        <w:rPr>
          <w:rFonts w:ascii="Calibri" w:hAnsi="Calibri"/>
          <w:noProof/>
          <w:spacing w:val="0"/>
          <w:szCs w:val="22"/>
        </w:rPr>
        <w:tab/>
      </w:r>
      <w:r w:rsidR="0012073B" w:rsidRPr="003E63A2">
        <w:rPr>
          <w:rStyle w:val="Hyperlink"/>
          <w:noProof/>
        </w:rPr>
        <w:t>ЗАДЪЛЖЕНИЯ ЗА ДАНЪЦИ</w:t>
      </w:r>
      <w:r w:rsidR="0012073B">
        <w:rPr>
          <w:noProof/>
          <w:webHidden/>
        </w:rPr>
        <w:tab/>
      </w:r>
      <w:r>
        <w:rPr>
          <w:noProof/>
          <w:webHidden/>
        </w:rPr>
        <w:fldChar w:fldCharType="begin"/>
      </w:r>
      <w:r w:rsidR="0012073B">
        <w:rPr>
          <w:noProof/>
          <w:webHidden/>
        </w:rPr>
        <w:instrText xml:space="preserve"> PAGEREF _Toc355005246 \h </w:instrText>
      </w:r>
      <w:r>
        <w:rPr>
          <w:noProof/>
          <w:webHidden/>
        </w:rPr>
      </w:r>
      <w:r>
        <w:rPr>
          <w:noProof/>
          <w:webHidden/>
        </w:rPr>
        <w:fldChar w:fldCharType="separate"/>
      </w:r>
      <w:ins w:id="118" w:author="Иво Станков" w:date="2013-07-29T18:22:00Z">
        <w:r w:rsidR="00484F1F">
          <w:rPr>
            <w:noProof/>
            <w:webHidden/>
          </w:rPr>
          <w:t>35</w:t>
        </w:r>
      </w:ins>
      <w:del w:id="119" w:author="Иво Станков" w:date="2013-07-29T18:17:00Z">
        <w:r w:rsidR="008A30F7" w:rsidDel="00AD4667">
          <w:rPr>
            <w:noProof/>
            <w:webHidden/>
          </w:rPr>
          <w:delText>36</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20" w:author="Иво Станков" w:date="2013-07-29T18:48:00Z">
          <w:pPr>
            <w:pStyle w:val="TOC1"/>
          </w:pPr>
        </w:pPrChange>
      </w:pPr>
      <w:r>
        <w:rPr>
          <w:noProof/>
        </w:rPr>
        <w:fldChar w:fldCharType="begin"/>
      </w:r>
      <w:r w:rsidR="0097669D">
        <w:rPr>
          <w:noProof/>
        </w:rPr>
        <w:instrText>HYPERLINK \l "_Toc355005247"</w:instrText>
      </w:r>
      <w:r>
        <w:rPr>
          <w:noProof/>
        </w:rPr>
        <w:fldChar w:fldCharType="separate"/>
      </w:r>
      <w:r w:rsidR="0012073B" w:rsidRPr="003E63A2">
        <w:rPr>
          <w:rStyle w:val="Hyperlink"/>
          <w:noProof/>
        </w:rPr>
        <w:t>29.</w:t>
      </w:r>
      <w:r w:rsidR="0012073B">
        <w:rPr>
          <w:rFonts w:ascii="Calibri" w:hAnsi="Calibri"/>
          <w:noProof/>
          <w:spacing w:val="0"/>
          <w:szCs w:val="22"/>
        </w:rPr>
        <w:tab/>
      </w:r>
      <w:r w:rsidR="0012073B" w:rsidRPr="003E63A2">
        <w:rPr>
          <w:rStyle w:val="Hyperlink"/>
          <w:noProof/>
        </w:rPr>
        <w:t>ЗАДЪЛЖЕНИЯ КЪМ ПЕРСОНАЛА И СОЦИАЛНОТО ОСИГУРЯВАНЕ</w:t>
      </w:r>
      <w:r w:rsidR="0012073B">
        <w:rPr>
          <w:noProof/>
          <w:webHidden/>
        </w:rPr>
        <w:tab/>
      </w:r>
      <w:r>
        <w:rPr>
          <w:noProof/>
          <w:webHidden/>
        </w:rPr>
        <w:fldChar w:fldCharType="begin"/>
      </w:r>
      <w:r w:rsidR="0012073B">
        <w:rPr>
          <w:noProof/>
          <w:webHidden/>
        </w:rPr>
        <w:instrText xml:space="preserve"> PAGEREF _Toc355005247 \h </w:instrText>
      </w:r>
      <w:r>
        <w:rPr>
          <w:noProof/>
          <w:webHidden/>
        </w:rPr>
      </w:r>
      <w:r>
        <w:rPr>
          <w:noProof/>
          <w:webHidden/>
        </w:rPr>
        <w:fldChar w:fldCharType="separate"/>
      </w:r>
      <w:ins w:id="121" w:author="Иво Станков" w:date="2013-07-29T18:22:00Z">
        <w:r w:rsidR="00484F1F">
          <w:rPr>
            <w:noProof/>
            <w:webHidden/>
          </w:rPr>
          <w:t>36</w:t>
        </w:r>
      </w:ins>
      <w:del w:id="122" w:author="Иво Станков" w:date="2013-07-29T18:17:00Z">
        <w:r w:rsidR="008A30F7" w:rsidDel="00AD4667">
          <w:rPr>
            <w:noProof/>
            <w:webHidden/>
          </w:rPr>
          <w:delText>37</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23" w:author="Иво Станков" w:date="2013-07-29T18:48:00Z">
          <w:pPr>
            <w:pStyle w:val="TOC1"/>
          </w:pPr>
        </w:pPrChange>
      </w:pPr>
      <w:r>
        <w:rPr>
          <w:noProof/>
        </w:rPr>
        <w:fldChar w:fldCharType="begin"/>
      </w:r>
      <w:r w:rsidR="0097669D">
        <w:rPr>
          <w:noProof/>
        </w:rPr>
        <w:instrText>HYPERLINK \l "_Toc355005248"</w:instrText>
      </w:r>
      <w:r>
        <w:rPr>
          <w:noProof/>
        </w:rPr>
        <w:fldChar w:fldCharType="separate"/>
      </w:r>
      <w:r w:rsidR="0012073B" w:rsidRPr="003E63A2">
        <w:rPr>
          <w:rStyle w:val="Hyperlink"/>
          <w:noProof/>
        </w:rPr>
        <w:t>30.</w:t>
      </w:r>
      <w:r w:rsidR="0012073B">
        <w:rPr>
          <w:rFonts w:ascii="Calibri" w:hAnsi="Calibri"/>
          <w:noProof/>
          <w:spacing w:val="0"/>
          <w:szCs w:val="22"/>
        </w:rPr>
        <w:tab/>
      </w:r>
      <w:r w:rsidR="0012073B" w:rsidRPr="003E63A2">
        <w:rPr>
          <w:rStyle w:val="Hyperlink"/>
          <w:noProof/>
        </w:rPr>
        <w:t>СЕГМЕНТНО ОТЧИТАНЕ</w:t>
      </w:r>
      <w:r w:rsidR="0012073B">
        <w:rPr>
          <w:noProof/>
          <w:webHidden/>
        </w:rPr>
        <w:tab/>
      </w:r>
      <w:r>
        <w:rPr>
          <w:noProof/>
          <w:webHidden/>
        </w:rPr>
        <w:fldChar w:fldCharType="begin"/>
      </w:r>
      <w:r w:rsidR="0012073B">
        <w:rPr>
          <w:noProof/>
          <w:webHidden/>
        </w:rPr>
        <w:instrText xml:space="preserve"> PAGEREF _Toc355005248 \h </w:instrText>
      </w:r>
      <w:r>
        <w:rPr>
          <w:noProof/>
          <w:webHidden/>
        </w:rPr>
      </w:r>
      <w:r>
        <w:rPr>
          <w:noProof/>
          <w:webHidden/>
        </w:rPr>
        <w:fldChar w:fldCharType="separate"/>
      </w:r>
      <w:ins w:id="124" w:author="Иво Станков" w:date="2013-07-29T18:22:00Z">
        <w:r w:rsidR="00484F1F">
          <w:rPr>
            <w:noProof/>
            <w:webHidden/>
          </w:rPr>
          <w:t>37</w:t>
        </w:r>
      </w:ins>
      <w:del w:id="125" w:author="Иво Станков" w:date="2013-07-29T18:17:00Z">
        <w:r w:rsidR="008A30F7" w:rsidDel="00AD4667">
          <w:rPr>
            <w:noProof/>
            <w:webHidden/>
          </w:rPr>
          <w:delText>38</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26" w:author="Иво Станков" w:date="2013-07-29T18:48:00Z">
          <w:pPr>
            <w:pStyle w:val="TOC1"/>
          </w:pPr>
        </w:pPrChange>
      </w:pPr>
      <w:r>
        <w:rPr>
          <w:noProof/>
        </w:rPr>
        <w:fldChar w:fldCharType="begin"/>
      </w:r>
      <w:r w:rsidR="0097669D">
        <w:rPr>
          <w:noProof/>
        </w:rPr>
        <w:instrText>HYPERLINK \l "_Toc355005249"</w:instrText>
      </w:r>
      <w:r>
        <w:rPr>
          <w:noProof/>
        </w:rPr>
        <w:fldChar w:fldCharType="separate"/>
      </w:r>
      <w:r w:rsidR="0012073B" w:rsidRPr="003E63A2">
        <w:rPr>
          <w:rStyle w:val="Hyperlink"/>
          <w:noProof/>
        </w:rPr>
        <w:t>31.</w:t>
      </w:r>
      <w:r w:rsidR="0012073B">
        <w:rPr>
          <w:rFonts w:ascii="Calibri" w:hAnsi="Calibri"/>
          <w:noProof/>
          <w:spacing w:val="0"/>
          <w:szCs w:val="22"/>
        </w:rPr>
        <w:tab/>
      </w:r>
      <w:r w:rsidR="0012073B" w:rsidRPr="003E63A2">
        <w:rPr>
          <w:rStyle w:val="Hyperlink"/>
          <w:noProof/>
        </w:rPr>
        <w:t>УПРАВЛЕНИЕ НА ФИНАНСОВИЯ РИСК</w:t>
      </w:r>
      <w:r w:rsidR="0012073B">
        <w:rPr>
          <w:noProof/>
          <w:webHidden/>
        </w:rPr>
        <w:tab/>
      </w:r>
      <w:r>
        <w:rPr>
          <w:noProof/>
          <w:webHidden/>
        </w:rPr>
        <w:fldChar w:fldCharType="begin"/>
      </w:r>
      <w:r w:rsidR="0012073B">
        <w:rPr>
          <w:noProof/>
          <w:webHidden/>
        </w:rPr>
        <w:instrText xml:space="preserve"> PAGEREF _Toc355005249 \h </w:instrText>
      </w:r>
      <w:r>
        <w:rPr>
          <w:noProof/>
          <w:webHidden/>
        </w:rPr>
      </w:r>
      <w:r>
        <w:rPr>
          <w:noProof/>
          <w:webHidden/>
        </w:rPr>
        <w:fldChar w:fldCharType="separate"/>
      </w:r>
      <w:ins w:id="127" w:author="Иво Станков" w:date="2013-07-29T18:22:00Z">
        <w:r w:rsidR="00484F1F">
          <w:rPr>
            <w:noProof/>
            <w:webHidden/>
          </w:rPr>
          <w:t>38</w:t>
        </w:r>
      </w:ins>
      <w:del w:id="128" w:author="Иво Станков" w:date="2013-07-29T18:17:00Z">
        <w:r w:rsidR="008A30F7" w:rsidDel="00AD4667">
          <w:rPr>
            <w:noProof/>
            <w:webHidden/>
          </w:rPr>
          <w:delText>39</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29" w:author="Иво Станков" w:date="2013-07-29T18:48:00Z">
          <w:pPr>
            <w:pStyle w:val="TOC1"/>
          </w:pPr>
        </w:pPrChange>
      </w:pPr>
      <w:r>
        <w:rPr>
          <w:noProof/>
        </w:rPr>
        <w:fldChar w:fldCharType="begin"/>
      </w:r>
      <w:r w:rsidR="0097669D">
        <w:rPr>
          <w:noProof/>
        </w:rPr>
        <w:instrText>HYPERLINK \l "_Toc355005250"</w:instrText>
      </w:r>
      <w:r>
        <w:rPr>
          <w:noProof/>
        </w:rPr>
        <w:fldChar w:fldCharType="separate"/>
      </w:r>
      <w:r w:rsidR="0012073B" w:rsidRPr="003E63A2">
        <w:rPr>
          <w:rStyle w:val="Hyperlink"/>
          <w:noProof/>
        </w:rPr>
        <w:t>31.1.</w:t>
      </w:r>
      <w:r w:rsidR="0012073B">
        <w:rPr>
          <w:rFonts w:ascii="Calibri" w:hAnsi="Calibri"/>
          <w:noProof/>
          <w:spacing w:val="0"/>
          <w:szCs w:val="22"/>
        </w:rPr>
        <w:tab/>
      </w:r>
      <w:r w:rsidR="0012073B" w:rsidRPr="003E63A2">
        <w:rPr>
          <w:rStyle w:val="Hyperlink"/>
          <w:noProof/>
        </w:rPr>
        <w:t>ПАЗАРЕН РИСК</w:t>
      </w:r>
      <w:r w:rsidR="0012073B">
        <w:rPr>
          <w:noProof/>
          <w:webHidden/>
        </w:rPr>
        <w:tab/>
      </w:r>
      <w:r>
        <w:rPr>
          <w:noProof/>
          <w:webHidden/>
        </w:rPr>
        <w:fldChar w:fldCharType="begin"/>
      </w:r>
      <w:r w:rsidR="0012073B">
        <w:rPr>
          <w:noProof/>
          <w:webHidden/>
        </w:rPr>
        <w:instrText xml:space="preserve"> PAGEREF _Toc355005250 \h </w:instrText>
      </w:r>
      <w:r>
        <w:rPr>
          <w:noProof/>
          <w:webHidden/>
        </w:rPr>
      </w:r>
      <w:r>
        <w:rPr>
          <w:noProof/>
          <w:webHidden/>
        </w:rPr>
        <w:fldChar w:fldCharType="separate"/>
      </w:r>
      <w:ins w:id="130" w:author="Иво Станков" w:date="2013-07-29T18:22:00Z">
        <w:r w:rsidR="00484F1F">
          <w:rPr>
            <w:noProof/>
            <w:webHidden/>
          </w:rPr>
          <w:t>39</w:t>
        </w:r>
      </w:ins>
      <w:del w:id="131" w:author="Иво Станков" w:date="2013-07-29T18:17:00Z">
        <w:r w:rsidR="008A30F7" w:rsidDel="00AD4667">
          <w:rPr>
            <w:noProof/>
            <w:webHidden/>
          </w:rPr>
          <w:delText>40</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32" w:author="Иво Станков" w:date="2013-07-29T18:48:00Z">
          <w:pPr>
            <w:pStyle w:val="TOC1"/>
          </w:pPr>
        </w:pPrChange>
      </w:pPr>
      <w:r>
        <w:rPr>
          <w:noProof/>
        </w:rPr>
        <w:fldChar w:fldCharType="begin"/>
      </w:r>
      <w:r w:rsidR="0097669D">
        <w:rPr>
          <w:noProof/>
        </w:rPr>
        <w:instrText>HYPERLINK \l "_Toc355005251"</w:instrText>
      </w:r>
      <w:r>
        <w:rPr>
          <w:noProof/>
        </w:rPr>
        <w:fldChar w:fldCharType="separate"/>
      </w:r>
      <w:r w:rsidR="0012073B" w:rsidRPr="003E63A2">
        <w:rPr>
          <w:rStyle w:val="Hyperlink"/>
          <w:noProof/>
        </w:rPr>
        <w:t>31.2.</w:t>
      </w:r>
      <w:r w:rsidR="0012073B">
        <w:rPr>
          <w:rFonts w:ascii="Calibri" w:hAnsi="Calibri"/>
          <w:noProof/>
          <w:spacing w:val="0"/>
          <w:szCs w:val="22"/>
        </w:rPr>
        <w:tab/>
      </w:r>
      <w:r w:rsidR="0012073B" w:rsidRPr="003E63A2">
        <w:rPr>
          <w:rStyle w:val="Hyperlink"/>
          <w:noProof/>
        </w:rPr>
        <w:t>КРЕДИТЕН РИСК</w:t>
      </w:r>
      <w:r w:rsidR="0012073B">
        <w:rPr>
          <w:noProof/>
          <w:webHidden/>
        </w:rPr>
        <w:tab/>
      </w:r>
      <w:r>
        <w:rPr>
          <w:noProof/>
          <w:webHidden/>
        </w:rPr>
        <w:fldChar w:fldCharType="begin"/>
      </w:r>
      <w:r w:rsidR="0012073B">
        <w:rPr>
          <w:noProof/>
          <w:webHidden/>
        </w:rPr>
        <w:instrText xml:space="preserve"> PAGEREF _Toc355005251 \h </w:instrText>
      </w:r>
      <w:r>
        <w:rPr>
          <w:noProof/>
          <w:webHidden/>
        </w:rPr>
      </w:r>
      <w:r>
        <w:rPr>
          <w:noProof/>
          <w:webHidden/>
        </w:rPr>
        <w:fldChar w:fldCharType="separate"/>
      </w:r>
      <w:ins w:id="133" w:author="Иво Станков" w:date="2013-07-29T18:22:00Z">
        <w:r w:rsidR="00484F1F">
          <w:rPr>
            <w:noProof/>
            <w:webHidden/>
          </w:rPr>
          <w:t>39</w:t>
        </w:r>
      </w:ins>
      <w:del w:id="134" w:author="Иво Станков" w:date="2013-07-29T18:17:00Z">
        <w:r w:rsidR="008A30F7" w:rsidDel="00AD4667">
          <w:rPr>
            <w:noProof/>
            <w:webHidden/>
          </w:rPr>
          <w:delText>40</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35" w:author="Иво Станков" w:date="2013-07-29T18:48:00Z">
          <w:pPr>
            <w:pStyle w:val="TOC1"/>
          </w:pPr>
        </w:pPrChange>
      </w:pPr>
      <w:r>
        <w:rPr>
          <w:noProof/>
        </w:rPr>
        <w:fldChar w:fldCharType="begin"/>
      </w:r>
      <w:r w:rsidR="0097669D">
        <w:rPr>
          <w:noProof/>
        </w:rPr>
        <w:instrText>HYPERLINK \l "_Toc355005252"</w:instrText>
      </w:r>
      <w:r>
        <w:rPr>
          <w:noProof/>
        </w:rPr>
        <w:fldChar w:fldCharType="separate"/>
      </w:r>
      <w:r w:rsidR="0012073B" w:rsidRPr="003E63A2">
        <w:rPr>
          <w:rStyle w:val="Hyperlink"/>
          <w:noProof/>
        </w:rPr>
        <w:t>31.3.</w:t>
      </w:r>
      <w:r w:rsidR="0012073B">
        <w:rPr>
          <w:rFonts w:ascii="Calibri" w:hAnsi="Calibri"/>
          <w:noProof/>
          <w:spacing w:val="0"/>
          <w:szCs w:val="22"/>
        </w:rPr>
        <w:tab/>
      </w:r>
      <w:r w:rsidR="0012073B" w:rsidRPr="003E63A2">
        <w:rPr>
          <w:rStyle w:val="Hyperlink"/>
          <w:noProof/>
        </w:rPr>
        <w:t>ЛИКВИДЕН РИСК</w:t>
      </w:r>
      <w:r w:rsidR="0012073B">
        <w:rPr>
          <w:noProof/>
          <w:webHidden/>
        </w:rPr>
        <w:tab/>
      </w:r>
      <w:r>
        <w:rPr>
          <w:noProof/>
          <w:webHidden/>
        </w:rPr>
        <w:fldChar w:fldCharType="begin"/>
      </w:r>
      <w:r w:rsidR="0012073B">
        <w:rPr>
          <w:noProof/>
          <w:webHidden/>
        </w:rPr>
        <w:instrText xml:space="preserve"> PAGEREF _Toc355005252 \h </w:instrText>
      </w:r>
      <w:r>
        <w:rPr>
          <w:noProof/>
          <w:webHidden/>
        </w:rPr>
      </w:r>
      <w:r>
        <w:rPr>
          <w:noProof/>
          <w:webHidden/>
        </w:rPr>
        <w:fldChar w:fldCharType="separate"/>
      </w:r>
      <w:ins w:id="136" w:author="Иво Станков" w:date="2013-07-29T18:22:00Z">
        <w:r w:rsidR="00484F1F">
          <w:rPr>
            <w:noProof/>
            <w:webHidden/>
          </w:rPr>
          <w:t>40</w:t>
        </w:r>
      </w:ins>
      <w:del w:id="137" w:author="Иво Станков" w:date="2013-07-29T18:17:00Z">
        <w:r w:rsidR="008A30F7" w:rsidDel="00AD4667">
          <w:rPr>
            <w:noProof/>
            <w:webHidden/>
          </w:rPr>
          <w:delText>41</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38" w:author="Иво Станков" w:date="2013-07-29T18:48:00Z">
          <w:pPr>
            <w:pStyle w:val="TOC1"/>
          </w:pPr>
        </w:pPrChange>
      </w:pPr>
      <w:r>
        <w:rPr>
          <w:noProof/>
        </w:rPr>
        <w:fldChar w:fldCharType="begin"/>
      </w:r>
      <w:r w:rsidR="0097669D">
        <w:rPr>
          <w:noProof/>
        </w:rPr>
        <w:instrText>HYPERLINK \l "_Toc355005253"</w:instrText>
      </w:r>
      <w:r>
        <w:rPr>
          <w:noProof/>
        </w:rPr>
        <w:fldChar w:fldCharType="separate"/>
      </w:r>
      <w:r w:rsidR="0012073B" w:rsidRPr="003E63A2">
        <w:rPr>
          <w:rStyle w:val="Hyperlink"/>
          <w:noProof/>
        </w:rPr>
        <w:t>31.4.</w:t>
      </w:r>
      <w:r w:rsidR="0012073B">
        <w:rPr>
          <w:rFonts w:ascii="Calibri" w:hAnsi="Calibri"/>
          <w:noProof/>
          <w:spacing w:val="0"/>
          <w:szCs w:val="22"/>
        </w:rPr>
        <w:tab/>
      </w:r>
      <w:r w:rsidR="0012073B" w:rsidRPr="003E63A2">
        <w:rPr>
          <w:rStyle w:val="Hyperlink"/>
          <w:noProof/>
        </w:rPr>
        <w:t>РИСК НА ЛИХВОНОСНИТЕ ПАРИЧНИ ПОТОЦИ</w:t>
      </w:r>
      <w:r w:rsidR="0012073B">
        <w:rPr>
          <w:noProof/>
          <w:webHidden/>
        </w:rPr>
        <w:tab/>
      </w:r>
      <w:r>
        <w:rPr>
          <w:noProof/>
          <w:webHidden/>
        </w:rPr>
        <w:fldChar w:fldCharType="begin"/>
      </w:r>
      <w:r w:rsidR="0012073B">
        <w:rPr>
          <w:noProof/>
          <w:webHidden/>
        </w:rPr>
        <w:instrText xml:space="preserve"> PAGEREF _Toc355005253 \h </w:instrText>
      </w:r>
      <w:r>
        <w:rPr>
          <w:noProof/>
          <w:webHidden/>
        </w:rPr>
      </w:r>
      <w:r>
        <w:rPr>
          <w:noProof/>
          <w:webHidden/>
        </w:rPr>
        <w:fldChar w:fldCharType="separate"/>
      </w:r>
      <w:ins w:id="139" w:author="Иво Станков" w:date="2013-07-29T18:22:00Z">
        <w:r w:rsidR="00484F1F">
          <w:rPr>
            <w:noProof/>
            <w:webHidden/>
          </w:rPr>
          <w:t>41</w:t>
        </w:r>
      </w:ins>
      <w:del w:id="140" w:author="Иво Станков" w:date="2013-07-29T18:17:00Z">
        <w:r w:rsidR="008A30F7" w:rsidDel="00AD4667">
          <w:rPr>
            <w:noProof/>
            <w:webHidden/>
          </w:rPr>
          <w:delText>42</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41" w:author="Иво Станков" w:date="2013-07-29T18:48:00Z">
          <w:pPr>
            <w:pStyle w:val="TOC1"/>
          </w:pPr>
        </w:pPrChange>
      </w:pPr>
      <w:r>
        <w:rPr>
          <w:noProof/>
        </w:rPr>
        <w:fldChar w:fldCharType="begin"/>
      </w:r>
      <w:r w:rsidR="0097669D">
        <w:rPr>
          <w:noProof/>
        </w:rPr>
        <w:instrText>HYPERLINK \l "_Toc355005254"</w:instrText>
      </w:r>
      <w:r>
        <w:rPr>
          <w:noProof/>
        </w:rPr>
        <w:fldChar w:fldCharType="separate"/>
      </w:r>
      <w:r w:rsidR="0012073B" w:rsidRPr="003E63A2">
        <w:rPr>
          <w:rStyle w:val="Hyperlink"/>
          <w:noProof/>
        </w:rPr>
        <w:t>31.5.</w:t>
      </w:r>
      <w:r w:rsidR="0012073B">
        <w:rPr>
          <w:rFonts w:ascii="Calibri" w:hAnsi="Calibri"/>
          <w:noProof/>
          <w:spacing w:val="0"/>
          <w:szCs w:val="22"/>
        </w:rPr>
        <w:tab/>
      </w:r>
      <w:r w:rsidR="0012073B" w:rsidRPr="003E63A2">
        <w:rPr>
          <w:rStyle w:val="Hyperlink"/>
          <w:noProof/>
        </w:rPr>
        <w:t>УПРАВЛЕНИЕ НА КАПИТАЛОВИЯ РИСК</w:t>
      </w:r>
      <w:r w:rsidR="0012073B">
        <w:rPr>
          <w:noProof/>
          <w:webHidden/>
        </w:rPr>
        <w:tab/>
      </w:r>
      <w:r>
        <w:rPr>
          <w:noProof/>
          <w:webHidden/>
        </w:rPr>
        <w:fldChar w:fldCharType="begin"/>
      </w:r>
      <w:r w:rsidR="0012073B">
        <w:rPr>
          <w:noProof/>
          <w:webHidden/>
        </w:rPr>
        <w:instrText xml:space="preserve"> PAGEREF _Toc355005254 \h </w:instrText>
      </w:r>
      <w:r>
        <w:rPr>
          <w:noProof/>
          <w:webHidden/>
        </w:rPr>
      </w:r>
      <w:r>
        <w:rPr>
          <w:noProof/>
          <w:webHidden/>
        </w:rPr>
        <w:fldChar w:fldCharType="separate"/>
      </w:r>
      <w:ins w:id="142" w:author="Иво Станков" w:date="2013-07-29T18:22:00Z">
        <w:r w:rsidR="00484F1F">
          <w:rPr>
            <w:noProof/>
            <w:webHidden/>
          </w:rPr>
          <w:t>42</w:t>
        </w:r>
      </w:ins>
      <w:del w:id="143" w:author="Иво Станков" w:date="2013-07-29T18:17:00Z">
        <w:r w:rsidR="008A30F7" w:rsidDel="00AD4667">
          <w:rPr>
            <w:noProof/>
            <w:webHidden/>
          </w:rPr>
          <w:delText>43</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44" w:author="Иво Станков" w:date="2013-07-29T18:48:00Z">
          <w:pPr>
            <w:pStyle w:val="TOC1"/>
          </w:pPr>
        </w:pPrChange>
      </w:pPr>
      <w:r>
        <w:rPr>
          <w:noProof/>
        </w:rPr>
        <w:fldChar w:fldCharType="begin"/>
      </w:r>
      <w:r w:rsidR="0097669D">
        <w:rPr>
          <w:noProof/>
        </w:rPr>
        <w:instrText>HYPERLINK \l "_Toc355005255"</w:instrText>
      </w:r>
      <w:r>
        <w:rPr>
          <w:noProof/>
        </w:rPr>
        <w:fldChar w:fldCharType="separate"/>
      </w:r>
      <w:r w:rsidR="0012073B" w:rsidRPr="003E63A2">
        <w:rPr>
          <w:rStyle w:val="Hyperlink"/>
          <w:noProof/>
        </w:rPr>
        <w:t>31.6.</w:t>
      </w:r>
      <w:r w:rsidR="0012073B">
        <w:rPr>
          <w:rFonts w:ascii="Calibri" w:hAnsi="Calibri"/>
          <w:noProof/>
          <w:spacing w:val="0"/>
          <w:szCs w:val="22"/>
        </w:rPr>
        <w:tab/>
      </w:r>
      <w:r w:rsidR="0012073B" w:rsidRPr="003E63A2">
        <w:rPr>
          <w:rStyle w:val="Hyperlink"/>
          <w:noProof/>
        </w:rPr>
        <w:t>СПРАВЕДЛИВА СТОЙНОСТ</w:t>
      </w:r>
      <w:r w:rsidR="0012073B">
        <w:rPr>
          <w:noProof/>
          <w:webHidden/>
        </w:rPr>
        <w:tab/>
      </w:r>
      <w:r>
        <w:rPr>
          <w:noProof/>
          <w:webHidden/>
        </w:rPr>
        <w:fldChar w:fldCharType="begin"/>
      </w:r>
      <w:r w:rsidR="0012073B">
        <w:rPr>
          <w:noProof/>
          <w:webHidden/>
        </w:rPr>
        <w:instrText xml:space="preserve"> PAGEREF _Toc355005255 \h </w:instrText>
      </w:r>
      <w:r>
        <w:rPr>
          <w:noProof/>
          <w:webHidden/>
        </w:rPr>
      </w:r>
      <w:r>
        <w:rPr>
          <w:noProof/>
          <w:webHidden/>
        </w:rPr>
        <w:fldChar w:fldCharType="separate"/>
      </w:r>
      <w:ins w:id="145" w:author="Иво Станков" w:date="2013-07-29T18:22:00Z">
        <w:r w:rsidR="00484F1F">
          <w:rPr>
            <w:noProof/>
            <w:webHidden/>
          </w:rPr>
          <w:t>42</w:t>
        </w:r>
      </w:ins>
      <w:del w:id="146" w:author="Иво Станков" w:date="2013-07-29T18:17:00Z">
        <w:r w:rsidR="008A30F7" w:rsidDel="00AD4667">
          <w:rPr>
            <w:noProof/>
            <w:webHidden/>
          </w:rPr>
          <w:delText>43</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47" w:author="Иво Станков" w:date="2013-07-29T18:48:00Z">
          <w:pPr>
            <w:pStyle w:val="TOC1"/>
          </w:pPr>
        </w:pPrChange>
      </w:pPr>
      <w:r>
        <w:rPr>
          <w:noProof/>
        </w:rPr>
        <w:fldChar w:fldCharType="begin"/>
      </w:r>
      <w:r w:rsidR="0097669D">
        <w:rPr>
          <w:noProof/>
        </w:rPr>
        <w:instrText>HYPERLINK \l "_Toc355005256"</w:instrText>
      </w:r>
      <w:r>
        <w:rPr>
          <w:noProof/>
        </w:rPr>
        <w:fldChar w:fldCharType="separate"/>
      </w:r>
      <w:r w:rsidR="0012073B" w:rsidRPr="003E63A2">
        <w:rPr>
          <w:rStyle w:val="Hyperlink"/>
          <w:noProof/>
        </w:rPr>
        <w:t>32.</w:t>
      </w:r>
      <w:r w:rsidR="0012073B">
        <w:rPr>
          <w:rFonts w:ascii="Calibri" w:hAnsi="Calibri"/>
          <w:noProof/>
          <w:spacing w:val="0"/>
          <w:szCs w:val="22"/>
        </w:rPr>
        <w:tab/>
      </w:r>
      <w:r w:rsidR="0012073B" w:rsidRPr="003E63A2">
        <w:rPr>
          <w:rStyle w:val="Hyperlink"/>
          <w:noProof/>
        </w:rPr>
        <w:t>СВЪРЗАНИ ЛИЦА И СДЕЛКИ СЪС СВЪРЗАНИ ЛИЦА</w:t>
      </w:r>
      <w:r w:rsidR="0012073B">
        <w:rPr>
          <w:noProof/>
          <w:webHidden/>
        </w:rPr>
        <w:tab/>
      </w:r>
      <w:r>
        <w:rPr>
          <w:noProof/>
          <w:webHidden/>
        </w:rPr>
        <w:fldChar w:fldCharType="begin"/>
      </w:r>
      <w:r w:rsidR="0012073B">
        <w:rPr>
          <w:noProof/>
          <w:webHidden/>
        </w:rPr>
        <w:instrText xml:space="preserve"> PAGEREF _Toc355005256 \h </w:instrText>
      </w:r>
      <w:r>
        <w:rPr>
          <w:noProof/>
          <w:webHidden/>
        </w:rPr>
      </w:r>
      <w:r>
        <w:rPr>
          <w:noProof/>
          <w:webHidden/>
        </w:rPr>
        <w:fldChar w:fldCharType="separate"/>
      </w:r>
      <w:ins w:id="148" w:author="Иво Станков" w:date="2013-07-29T18:22:00Z">
        <w:r w:rsidR="00484F1F">
          <w:rPr>
            <w:noProof/>
            <w:webHidden/>
          </w:rPr>
          <w:t>43</w:t>
        </w:r>
      </w:ins>
      <w:del w:id="149" w:author="Иво Станков" w:date="2013-07-29T18:17:00Z">
        <w:r w:rsidR="008A30F7" w:rsidDel="00AD4667">
          <w:rPr>
            <w:noProof/>
            <w:webHidden/>
          </w:rPr>
          <w:delText>43</w:delText>
        </w:r>
      </w:del>
      <w:r>
        <w:rPr>
          <w:noProof/>
          <w:webHidden/>
        </w:rPr>
        <w:fldChar w:fldCharType="end"/>
      </w:r>
      <w:r>
        <w:rPr>
          <w:noProof/>
        </w:rPr>
        <w:fldChar w:fldCharType="end"/>
      </w:r>
    </w:p>
    <w:p w:rsidR="004C0111" w:rsidRDefault="006F14B9" w:rsidP="008A68BE">
      <w:pPr>
        <w:pStyle w:val="TOC1"/>
        <w:rPr>
          <w:rFonts w:ascii="Calibri" w:hAnsi="Calibri"/>
          <w:noProof/>
          <w:spacing w:val="0"/>
          <w:szCs w:val="22"/>
        </w:rPr>
        <w:pPrChange w:id="150" w:author="Иво Станков" w:date="2013-07-29T18:48:00Z">
          <w:pPr>
            <w:pStyle w:val="TOC1"/>
          </w:pPr>
        </w:pPrChange>
      </w:pPr>
      <w:r>
        <w:rPr>
          <w:noProof/>
        </w:rPr>
        <w:fldChar w:fldCharType="begin"/>
      </w:r>
      <w:r w:rsidR="0097669D">
        <w:rPr>
          <w:noProof/>
        </w:rPr>
        <w:instrText>HYPERLINK \l "_Toc355005257"</w:instrText>
      </w:r>
      <w:r>
        <w:rPr>
          <w:noProof/>
        </w:rPr>
        <w:fldChar w:fldCharType="separate"/>
      </w:r>
      <w:r w:rsidR="0012073B" w:rsidRPr="003E63A2">
        <w:rPr>
          <w:rStyle w:val="Hyperlink"/>
          <w:noProof/>
        </w:rPr>
        <w:t>33.</w:t>
      </w:r>
      <w:r w:rsidR="0012073B">
        <w:rPr>
          <w:rFonts w:ascii="Calibri" w:hAnsi="Calibri"/>
          <w:noProof/>
          <w:spacing w:val="0"/>
          <w:szCs w:val="22"/>
        </w:rPr>
        <w:tab/>
      </w:r>
      <w:r w:rsidR="0012073B" w:rsidRPr="003E63A2">
        <w:rPr>
          <w:rStyle w:val="Hyperlink"/>
          <w:noProof/>
        </w:rPr>
        <w:t>СЪБИТИЯ СЛЕД КРАЯ НА ОТЧЕТНИЯ ПЕРИОД</w:t>
      </w:r>
      <w:r w:rsidR="0012073B">
        <w:rPr>
          <w:noProof/>
          <w:webHidden/>
        </w:rPr>
        <w:tab/>
      </w:r>
      <w:r>
        <w:rPr>
          <w:noProof/>
          <w:webHidden/>
        </w:rPr>
        <w:fldChar w:fldCharType="begin"/>
      </w:r>
      <w:r w:rsidR="0012073B">
        <w:rPr>
          <w:noProof/>
          <w:webHidden/>
        </w:rPr>
        <w:instrText xml:space="preserve"> PAGEREF _Toc355005257 \h </w:instrText>
      </w:r>
      <w:r>
        <w:rPr>
          <w:noProof/>
          <w:webHidden/>
        </w:rPr>
      </w:r>
      <w:r>
        <w:rPr>
          <w:noProof/>
          <w:webHidden/>
        </w:rPr>
        <w:fldChar w:fldCharType="separate"/>
      </w:r>
      <w:ins w:id="151" w:author="Иво Станков" w:date="2013-07-29T18:22:00Z">
        <w:r w:rsidR="00484F1F">
          <w:rPr>
            <w:noProof/>
            <w:webHidden/>
          </w:rPr>
          <w:t>44</w:t>
        </w:r>
      </w:ins>
      <w:del w:id="152" w:author="Иво Станков" w:date="2013-07-29T18:17:00Z">
        <w:r w:rsidR="008A30F7" w:rsidDel="00AD4667">
          <w:rPr>
            <w:noProof/>
            <w:webHidden/>
          </w:rPr>
          <w:delText>44</w:delText>
        </w:r>
      </w:del>
      <w:r>
        <w:rPr>
          <w:noProof/>
          <w:webHidden/>
        </w:rPr>
        <w:fldChar w:fldCharType="end"/>
      </w:r>
      <w:r>
        <w:rPr>
          <w:noProof/>
        </w:rPr>
        <w:fldChar w:fldCharType="end"/>
      </w:r>
    </w:p>
    <w:p w:rsidR="0012073B" w:rsidRPr="00146731" w:rsidRDefault="006F14B9" w:rsidP="008A68BE">
      <w:pPr>
        <w:rPr>
          <w:highlight w:val="yellow"/>
        </w:rPr>
        <w:sectPr w:rsidR="0012073B" w:rsidRPr="00146731" w:rsidSect="00474EC3">
          <w:headerReference w:type="default" r:id="rId9"/>
          <w:footerReference w:type="even" r:id="rId10"/>
          <w:headerReference w:type="first" r:id="rId11"/>
          <w:footerReference w:type="first" r:id="rId12"/>
          <w:pgSz w:w="12240" w:h="15840"/>
          <w:pgMar w:top="1843" w:right="1325" w:bottom="1276" w:left="1797" w:header="709" w:footer="709" w:gutter="0"/>
          <w:pgNumType w:start="3"/>
          <w:cols w:space="708"/>
          <w:titlePg/>
          <w:docGrid w:linePitch="272"/>
        </w:sectPr>
        <w:pPrChange w:id="154" w:author="Иво Станков" w:date="2013-07-29T18:48:00Z">
          <w:pPr/>
        </w:pPrChange>
      </w:pPr>
      <w:r w:rsidRPr="00146731">
        <w:fldChar w:fldCharType="end"/>
      </w:r>
    </w:p>
    <w:p w:rsidR="00EE5811" w:rsidRDefault="00EB16B4" w:rsidP="008A68BE">
      <w:pPr>
        <w:pStyle w:val="Heading1"/>
        <w:pPrChange w:id="155" w:author="Иво Станков" w:date="2013-07-29T18:48:00Z">
          <w:pPr/>
        </w:pPrChange>
      </w:pPr>
      <w:bookmarkStart w:id="156" w:name="_Toc355005188"/>
      <w:bookmarkEnd w:id="8"/>
      <w:r>
        <w:rPr>
          <w:rFonts w:asciiTheme="minorHAnsi" w:hAnsiTheme="minorHAnsi"/>
          <w:lang w:val="en-US"/>
        </w:rPr>
        <w:lastRenderedPageBreak/>
        <w:t>1.</w:t>
      </w:r>
      <w:r w:rsidR="0012073B" w:rsidRPr="00146731">
        <w:t>ИНФОРМАЦИЯ ЗА ДРУЖЕСТВОТО</w:t>
      </w:r>
      <w:bookmarkEnd w:id="156"/>
    </w:p>
    <w:p w:rsidR="004C0111" w:rsidRDefault="0012073B" w:rsidP="008A68BE">
      <w:pPr>
        <w:pPrChange w:id="157" w:author="Иво Станков" w:date="2013-07-29T18:48:00Z">
          <w:pPr/>
        </w:pPrChange>
      </w:pPr>
      <w:r w:rsidRPr="00146731">
        <w:tab/>
        <w:t>Българска Фондова Борса - София АД</w:t>
      </w:r>
      <w:r>
        <w:t xml:space="preserve"> </w:t>
      </w:r>
      <w:r w:rsidRPr="00146731">
        <w:t>е</w:t>
      </w:r>
      <w:r>
        <w:t xml:space="preserve"> </w:t>
      </w:r>
      <w:r w:rsidRPr="00146731">
        <w:t xml:space="preserve">търговско дружество, създадено през </w:t>
      </w:r>
      <w:proofErr w:type="gramStart"/>
      <w:r w:rsidRPr="00146731">
        <w:t>месец ноември</w:t>
      </w:r>
      <w:proofErr w:type="gramEnd"/>
      <w:r w:rsidRPr="00146731">
        <w:t xml:space="preserve"> 1991 г. Дружеството е със седалище и адрес на управление </w:t>
      </w:r>
      <w:proofErr w:type="gramStart"/>
      <w:r w:rsidRPr="00146731">
        <w:t>гр.</w:t>
      </w:r>
      <w:proofErr w:type="gramEnd"/>
      <w:r w:rsidRPr="00146731">
        <w:t>София, ул. “Три уши” № 6. Съдебната регистрация на дружеството е от 1991 г. с Решение № 25156/08.11.1991</w:t>
      </w:r>
      <w:r w:rsidRPr="00146731">
        <w:rPr>
          <w:i/>
        </w:rPr>
        <w:t xml:space="preserve"> </w:t>
      </w:r>
      <w:r w:rsidRPr="00146731">
        <w:t xml:space="preserve">г. на Софийски градски </w:t>
      </w:r>
      <w:proofErr w:type="gramStart"/>
      <w:r w:rsidRPr="00146731">
        <w:t xml:space="preserve">съд. </w:t>
      </w:r>
      <w:proofErr w:type="gramEnd"/>
    </w:p>
    <w:p w:rsidR="004C0111" w:rsidRDefault="0012073B" w:rsidP="008A68BE">
      <w:pPr>
        <w:pPrChange w:id="158" w:author="Иво Станков" w:date="2013-07-29T18:48:00Z">
          <w:pPr/>
        </w:pPrChange>
      </w:pPr>
      <w:r w:rsidRPr="00146731">
        <w:tab/>
        <w:t>Българска Фондова Борса - София АД (Борсата) е публично акционерно дружество. Към 31.03.2013 г. капиталът на дружеството е разпределен в 6,582,860 броя безналични поименни акции с номинална стойност на една акция - един лев.</w:t>
      </w:r>
      <w:r>
        <w:t xml:space="preserve"> </w:t>
      </w:r>
    </w:p>
    <w:p w:rsidR="004C0111" w:rsidRDefault="0012073B" w:rsidP="008A68BE">
      <w:pPr>
        <w:pPrChange w:id="159" w:author="Иво Станков" w:date="2013-07-29T18:48:00Z">
          <w:pPr/>
        </w:pPrChange>
      </w:pPr>
      <w:r w:rsidRPr="00146731">
        <w:tab/>
        <w:t xml:space="preserve">На 09.12.2010 г. е вписано в Търговския регистър увеличение на основния капитал на Борсата със 715,000 лева от 5,867,860 лева 6,582,860 лева чрез издаване на нови 715,000 броя обикновени поименни безналични акции с право на глас срещу парична вноска от акционера на дружеството Министерство на финансите на Република </w:t>
      </w:r>
      <w:proofErr w:type="gramStart"/>
      <w:r w:rsidRPr="00146731">
        <w:t xml:space="preserve">България. </w:t>
      </w:r>
      <w:proofErr w:type="gramEnd"/>
    </w:p>
    <w:p w:rsidR="00EE5811" w:rsidRDefault="00EB16B4" w:rsidP="008A68BE">
      <w:pPr>
        <w:pStyle w:val="Heading1"/>
        <w:pPrChange w:id="160" w:author="Иво Станков" w:date="2013-07-29T18:48:00Z">
          <w:pPr/>
        </w:pPrChange>
      </w:pPr>
      <w:bookmarkStart w:id="161" w:name="_Toc439746784"/>
      <w:bookmarkStart w:id="162" w:name="_Toc355005189"/>
      <w:r>
        <w:rPr>
          <w:rFonts w:asciiTheme="minorHAnsi" w:hAnsiTheme="minorHAnsi"/>
          <w:lang w:val="en-US"/>
        </w:rPr>
        <w:t>1.1</w:t>
      </w:r>
      <w:r w:rsidR="0012073B" w:rsidRPr="00146731">
        <w:t>СОБСТВЕНОСТ И УПРАВЛЕНИЕ</w:t>
      </w:r>
      <w:bookmarkEnd w:id="161"/>
      <w:bookmarkEnd w:id="162"/>
    </w:p>
    <w:p w:rsidR="004C0111" w:rsidRDefault="0012073B" w:rsidP="008A68BE">
      <w:pPr>
        <w:pPrChange w:id="163" w:author="Иво Станков" w:date="2013-07-29T18:48:00Z">
          <w:pPr/>
        </w:pPrChange>
      </w:pPr>
      <w:r w:rsidRPr="00146731">
        <w:tab/>
        <w:t xml:space="preserve">На 21.12.2010 г. в Търговския регистър е вписан и обявен статутът на Борсата като публично </w:t>
      </w:r>
      <w:proofErr w:type="gramStart"/>
      <w:r w:rsidRPr="00146731">
        <w:t>дружество, както и новият устав на дружеството</w:t>
      </w:r>
      <w:proofErr w:type="gramEnd"/>
      <w:r w:rsidRPr="00146731">
        <w:t>.</w:t>
      </w:r>
    </w:p>
    <w:p w:rsidR="004C0111" w:rsidRDefault="0012073B" w:rsidP="008A68BE">
      <w:pPr>
        <w:rPr>
          <w:b/>
        </w:rPr>
        <w:pPrChange w:id="164" w:author="Иво Станков" w:date="2013-07-29T18:48:00Z">
          <w:pPr/>
        </w:pPrChange>
      </w:pPr>
      <w:r w:rsidRPr="00146731">
        <w:tab/>
        <w:t xml:space="preserve">Към </w:t>
      </w:r>
      <w:r w:rsidR="00AD37C8">
        <w:t>30.06.</w:t>
      </w:r>
      <w:r w:rsidRPr="00146731">
        <w:t xml:space="preserve">2013 г. регистрираният акционерен капитал на Българска Фондова Борса – София АД възлиза на 6,583 хил. лв., разпределен в 6,582,860 обикновени поименни акции с право на глас с номинална стойност на акция - 1 </w:t>
      </w:r>
      <w:proofErr w:type="gramStart"/>
      <w:r w:rsidRPr="00146731">
        <w:t>лев.</w:t>
      </w:r>
      <w:r w:rsidRPr="00146731">
        <w:rPr>
          <w:b/>
        </w:rPr>
        <w:t xml:space="preserve"> </w:t>
      </w:r>
      <w:proofErr w:type="gramEnd"/>
    </w:p>
    <w:p w:rsidR="004C0111" w:rsidRDefault="0012073B" w:rsidP="008A68BE">
      <w:pPr>
        <w:pPrChange w:id="165" w:author="Иво Станков" w:date="2013-07-29T18:48:00Z">
          <w:pPr/>
        </w:pPrChange>
      </w:pPr>
      <w:r w:rsidRPr="00146731">
        <w:tab/>
        <w:t>Разпределението на основния акционерен капитал е:</w:t>
      </w:r>
    </w:p>
    <w:tbl>
      <w:tblPr>
        <w:tblW w:w="8267"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402"/>
        <w:gridCol w:w="1705"/>
        <w:gridCol w:w="1160"/>
      </w:tblGrid>
      <w:tr w:rsidR="0012073B" w:rsidRPr="00037FA2" w:rsidTr="00037FA2">
        <w:trPr>
          <w:trHeight w:val="170"/>
          <w:jc w:val="center"/>
        </w:trPr>
        <w:tc>
          <w:tcPr>
            <w:tcW w:w="5402" w:type="dxa"/>
            <w:noWrap/>
            <w:vAlign w:val="center"/>
          </w:tcPr>
          <w:p w:rsidR="004C0111" w:rsidRPr="00A12DC3" w:rsidRDefault="006F14B9" w:rsidP="008A68BE">
            <w:pPr>
              <w:pPrChange w:id="166" w:author="Иво Станков" w:date="2013-07-29T18:48:00Z">
                <w:pPr/>
              </w:pPrChange>
            </w:pPr>
            <w:r w:rsidRPr="00A12DC3">
              <w:t>Вид</w:t>
            </w:r>
          </w:p>
        </w:tc>
        <w:tc>
          <w:tcPr>
            <w:tcW w:w="1705" w:type="dxa"/>
            <w:noWrap/>
            <w:vAlign w:val="center"/>
          </w:tcPr>
          <w:p w:rsidR="004C0111" w:rsidRPr="00A12DC3" w:rsidRDefault="006F14B9" w:rsidP="008A68BE">
            <w:pPr>
              <w:pPrChange w:id="167" w:author="Иво Станков" w:date="2013-07-29T18:48:00Z">
                <w:pPr>
                  <w:jc w:val="center"/>
                </w:pPr>
              </w:pPrChange>
            </w:pPr>
            <w:r w:rsidRPr="00A12DC3">
              <w:t>Брой акции</w:t>
            </w:r>
          </w:p>
        </w:tc>
        <w:tc>
          <w:tcPr>
            <w:tcW w:w="1160" w:type="dxa"/>
            <w:noWrap/>
            <w:vAlign w:val="center"/>
          </w:tcPr>
          <w:p w:rsidR="004C0111" w:rsidRPr="00A12DC3" w:rsidRDefault="006F14B9" w:rsidP="008A68BE">
            <w:pPr>
              <w:pPrChange w:id="168" w:author="Иво Станков" w:date="2013-07-29T18:48:00Z">
                <w:pPr/>
              </w:pPrChange>
            </w:pPr>
            <w:r w:rsidRPr="00A12DC3">
              <w:t>%</w:t>
            </w:r>
          </w:p>
        </w:tc>
      </w:tr>
      <w:tr w:rsidR="004B286A" w:rsidRPr="00A13C0D" w:rsidTr="00631A73">
        <w:trPr>
          <w:trHeight w:val="170"/>
          <w:jc w:val="center"/>
        </w:trPr>
        <w:tc>
          <w:tcPr>
            <w:tcW w:w="5402" w:type="dxa"/>
            <w:noWrap/>
            <w:vAlign w:val="center"/>
          </w:tcPr>
          <w:p w:rsidR="004B286A" w:rsidRPr="00A12DC3" w:rsidRDefault="004B286A" w:rsidP="008A68BE">
            <w:pPr>
              <w:rPr>
                <w:highlight w:val="yellow"/>
              </w:rPr>
              <w:pPrChange w:id="169" w:author="Иво Станков" w:date="2013-07-29T18:48:00Z">
                <w:pPr/>
              </w:pPrChange>
            </w:pPr>
            <w:r>
              <w:t>Министерство на финансите</w:t>
            </w:r>
          </w:p>
        </w:tc>
        <w:tc>
          <w:tcPr>
            <w:tcW w:w="1705" w:type="dxa"/>
            <w:noWrap/>
            <w:vAlign w:val="center"/>
          </w:tcPr>
          <w:p w:rsidR="004B286A" w:rsidRPr="00A12DC3" w:rsidRDefault="004B286A" w:rsidP="008A68BE">
            <w:pPr>
              <w:rPr>
                <w:highlight w:val="yellow"/>
              </w:rPr>
              <w:pPrChange w:id="170" w:author="Иво Станков" w:date="2013-07-29T18:48:00Z">
                <w:pPr>
                  <w:jc w:val="right"/>
                </w:pPr>
              </w:pPrChange>
            </w:pPr>
            <w:r>
              <w:t>3 295 000</w:t>
            </w:r>
          </w:p>
        </w:tc>
        <w:tc>
          <w:tcPr>
            <w:tcW w:w="1160" w:type="dxa"/>
            <w:noWrap/>
            <w:vAlign w:val="center"/>
          </w:tcPr>
          <w:p w:rsidR="004B286A" w:rsidRPr="00A12DC3" w:rsidRDefault="004B286A" w:rsidP="008A68BE">
            <w:pPr>
              <w:rPr>
                <w:highlight w:val="yellow"/>
              </w:rPr>
              <w:pPrChange w:id="171" w:author="Иво Станков" w:date="2013-07-29T18:48:00Z">
                <w:pPr>
                  <w:jc w:val="right"/>
                </w:pPr>
              </w:pPrChange>
            </w:pPr>
            <w:r>
              <w:t>50.05%</w:t>
            </w:r>
          </w:p>
        </w:tc>
      </w:tr>
      <w:tr w:rsidR="004B286A" w:rsidRPr="00A13C0D" w:rsidTr="00631A73">
        <w:trPr>
          <w:trHeight w:val="170"/>
          <w:jc w:val="center"/>
        </w:trPr>
        <w:tc>
          <w:tcPr>
            <w:tcW w:w="5402" w:type="dxa"/>
            <w:vAlign w:val="center"/>
          </w:tcPr>
          <w:p w:rsidR="004B286A" w:rsidRPr="00A12DC3" w:rsidRDefault="004B286A" w:rsidP="008A68BE">
            <w:pPr>
              <w:rPr>
                <w:highlight w:val="yellow"/>
              </w:rPr>
              <w:pPrChange w:id="172" w:author="Иво Станков" w:date="2013-07-29T18:48:00Z">
                <w:pPr/>
              </w:pPrChange>
            </w:pPr>
            <w:r>
              <w:t>Инвестиционни посредници и търговски банки</w:t>
            </w:r>
          </w:p>
        </w:tc>
        <w:tc>
          <w:tcPr>
            <w:tcW w:w="1705" w:type="dxa"/>
            <w:vAlign w:val="center"/>
          </w:tcPr>
          <w:p w:rsidR="004B286A" w:rsidRPr="00A12DC3" w:rsidRDefault="004B286A" w:rsidP="008A68BE">
            <w:pPr>
              <w:rPr>
                <w:highlight w:val="yellow"/>
              </w:rPr>
              <w:pPrChange w:id="173" w:author="Иво Станков" w:date="2013-07-29T18:48:00Z">
                <w:pPr>
                  <w:jc w:val="right"/>
                </w:pPr>
              </w:pPrChange>
            </w:pPr>
            <w:r>
              <w:t>1 186 007</w:t>
            </w:r>
          </w:p>
        </w:tc>
        <w:tc>
          <w:tcPr>
            <w:tcW w:w="1160" w:type="dxa"/>
            <w:noWrap/>
            <w:vAlign w:val="center"/>
          </w:tcPr>
          <w:p w:rsidR="004B286A" w:rsidRPr="00A12DC3" w:rsidRDefault="004B286A" w:rsidP="008A68BE">
            <w:pPr>
              <w:rPr>
                <w:highlight w:val="yellow"/>
              </w:rPr>
              <w:pPrChange w:id="174" w:author="Иво Станков" w:date="2013-07-29T18:48:00Z">
                <w:pPr>
                  <w:jc w:val="right"/>
                </w:pPr>
              </w:pPrChange>
            </w:pPr>
            <w:r>
              <w:t>18.02%</w:t>
            </w:r>
          </w:p>
        </w:tc>
      </w:tr>
      <w:tr w:rsidR="004B286A" w:rsidRPr="00A13C0D" w:rsidTr="00631A73">
        <w:trPr>
          <w:trHeight w:val="170"/>
          <w:jc w:val="center"/>
        </w:trPr>
        <w:tc>
          <w:tcPr>
            <w:tcW w:w="5402" w:type="dxa"/>
            <w:noWrap/>
            <w:vAlign w:val="center"/>
          </w:tcPr>
          <w:p w:rsidR="004B286A" w:rsidRPr="00A12DC3" w:rsidRDefault="004B286A" w:rsidP="008A68BE">
            <w:pPr>
              <w:rPr>
                <w:highlight w:val="yellow"/>
              </w:rPr>
              <w:pPrChange w:id="175" w:author="Иво Станков" w:date="2013-07-29T18:48:00Z">
                <w:pPr/>
              </w:pPrChange>
            </w:pPr>
            <w:r>
              <w:t>Други юридически лица</w:t>
            </w:r>
          </w:p>
        </w:tc>
        <w:tc>
          <w:tcPr>
            <w:tcW w:w="1705" w:type="dxa"/>
            <w:vAlign w:val="center"/>
          </w:tcPr>
          <w:p w:rsidR="004B286A" w:rsidRPr="00A12DC3" w:rsidRDefault="004B286A" w:rsidP="008A68BE">
            <w:pPr>
              <w:rPr>
                <w:highlight w:val="yellow"/>
              </w:rPr>
              <w:pPrChange w:id="176" w:author="Иво Станков" w:date="2013-07-29T18:48:00Z">
                <w:pPr>
                  <w:jc w:val="right"/>
                </w:pPr>
              </w:pPrChange>
            </w:pPr>
            <w:r>
              <w:t>1 457 870</w:t>
            </w:r>
          </w:p>
        </w:tc>
        <w:tc>
          <w:tcPr>
            <w:tcW w:w="1160" w:type="dxa"/>
            <w:noWrap/>
            <w:vAlign w:val="center"/>
          </w:tcPr>
          <w:p w:rsidR="004B286A" w:rsidRPr="00A12DC3" w:rsidRDefault="004B286A" w:rsidP="008A68BE">
            <w:pPr>
              <w:rPr>
                <w:highlight w:val="yellow"/>
              </w:rPr>
              <w:pPrChange w:id="177" w:author="Иво Станков" w:date="2013-07-29T18:48:00Z">
                <w:pPr>
                  <w:jc w:val="right"/>
                </w:pPr>
              </w:pPrChange>
            </w:pPr>
            <w:r>
              <w:t>22.15%</w:t>
            </w:r>
          </w:p>
        </w:tc>
      </w:tr>
      <w:tr w:rsidR="004B286A" w:rsidRPr="00A13C0D" w:rsidTr="00631A73">
        <w:trPr>
          <w:trHeight w:val="170"/>
          <w:jc w:val="center"/>
        </w:trPr>
        <w:tc>
          <w:tcPr>
            <w:tcW w:w="5402" w:type="dxa"/>
            <w:noWrap/>
            <w:vAlign w:val="center"/>
          </w:tcPr>
          <w:p w:rsidR="004B286A" w:rsidRPr="00A12DC3" w:rsidRDefault="004B286A" w:rsidP="008A68BE">
            <w:pPr>
              <w:rPr>
                <w:highlight w:val="yellow"/>
              </w:rPr>
              <w:pPrChange w:id="178" w:author="Иво Станков" w:date="2013-07-29T18:48:00Z">
                <w:pPr/>
              </w:pPrChange>
            </w:pPr>
            <w:r>
              <w:t>Физически лица</w:t>
            </w:r>
          </w:p>
        </w:tc>
        <w:tc>
          <w:tcPr>
            <w:tcW w:w="1705" w:type="dxa"/>
            <w:vAlign w:val="center"/>
          </w:tcPr>
          <w:p w:rsidR="004B286A" w:rsidRPr="00A12DC3" w:rsidRDefault="004B286A" w:rsidP="008A68BE">
            <w:pPr>
              <w:rPr>
                <w:highlight w:val="yellow"/>
              </w:rPr>
              <w:pPrChange w:id="179" w:author="Иво Станков" w:date="2013-07-29T18:48:00Z">
                <w:pPr>
                  <w:jc w:val="right"/>
                </w:pPr>
              </w:pPrChange>
            </w:pPr>
            <w:r>
              <w:t>643 983</w:t>
            </w:r>
          </w:p>
        </w:tc>
        <w:tc>
          <w:tcPr>
            <w:tcW w:w="1160" w:type="dxa"/>
            <w:noWrap/>
            <w:vAlign w:val="center"/>
          </w:tcPr>
          <w:p w:rsidR="004B286A" w:rsidRPr="00A12DC3" w:rsidRDefault="004B286A" w:rsidP="008A68BE">
            <w:pPr>
              <w:rPr>
                <w:highlight w:val="yellow"/>
              </w:rPr>
              <w:pPrChange w:id="180" w:author="Иво Станков" w:date="2013-07-29T18:48:00Z">
                <w:pPr>
                  <w:jc w:val="right"/>
                </w:pPr>
              </w:pPrChange>
            </w:pPr>
            <w:r>
              <w:t>9.78%</w:t>
            </w:r>
          </w:p>
        </w:tc>
      </w:tr>
      <w:tr w:rsidR="004B286A" w:rsidRPr="00BA7C78" w:rsidTr="00631A73">
        <w:trPr>
          <w:trHeight w:val="170"/>
          <w:jc w:val="center"/>
        </w:trPr>
        <w:tc>
          <w:tcPr>
            <w:tcW w:w="5402" w:type="dxa"/>
            <w:vAlign w:val="center"/>
          </w:tcPr>
          <w:p w:rsidR="004B286A" w:rsidRPr="00A12DC3" w:rsidRDefault="004B286A" w:rsidP="008A68BE">
            <w:pPr>
              <w:rPr>
                <w:highlight w:val="yellow"/>
              </w:rPr>
              <w:pPrChange w:id="181" w:author="Иво Станков" w:date="2013-07-29T18:48:00Z">
                <w:pPr/>
              </w:pPrChange>
            </w:pPr>
            <w:r>
              <w:t>Общо</w:t>
            </w:r>
          </w:p>
        </w:tc>
        <w:tc>
          <w:tcPr>
            <w:tcW w:w="1705" w:type="dxa"/>
            <w:noWrap/>
            <w:vAlign w:val="center"/>
          </w:tcPr>
          <w:p w:rsidR="004B286A" w:rsidRPr="00A12DC3" w:rsidRDefault="004B286A" w:rsidP="008A68BE">
            <w:pPr>
              <w:rPr>
                <w:highlight w:val="yellow"/>
              </w:rPr>
              <w:pPrChange w:id="182" w:author="Иво Станков" w:date="2013-07-29T18:48:00Z">
                <w:pPr>
                  <w:jc w:val="right"/>
                </w:pPr>
              </w:pPrChange>
            </w:pPr>
            <w:r>
              <w:t>6 582 860</w:t>
            </w:r>
          </w:p>
        </w:tc>
        <w:tc>
          <w:tcPr>
            <w:tcW w:w="1160" w:type="dxa"/>
            <w:noWrap/>
            <w:vAlign w:val="center"/>
          </w:tcPr>
          <w:p w:rsidR="004B286A" w:rsidRPr="00A12DC3" w:rsidRDefault="004B286A" w:rsidP="008A68BE">
            <w:pPr>
              <w:rPr>
                <w:highlight w:val="yellow"/>
              </w:rPr>
              <w:pPrChange w:id="183" w:author="Иво Станков" w:date="2013-07-29T18:48:00Z">
                <w:pPr>
                  <w:jc w:val="right"/>
                </w:pPr>
              </w:pPrChange>
            </w:pPr>
            <w:r>
              <w:t>100.00%</w:t>
            </w:r>
          </w:p>
        </w:tc>
      </w:tr>
      <w:tr w:rsidR="004B286A" w:rsidRPr="00A13C0D" w:rsidTr="00A12DC3">
        <w:trPr>
          <w:trHeight w:val="170"/>
          <w:jc w:val="center"/>
        </w:trPr>
        <w:tc>
          <w:tcPr>
            <w:tcW w:w="5402" w:type="dxa"/>
            <w:vAlign w:val="center"/>
          </w:tcPr>
          <w:p w:rsidR="004B286A" w:rsidRPr="00A12DC3" w:rsidRDefault="004B286A" w:rsidP="008A68BE">
            <w:pPr>
              <w:rPr>
                <w:highlight w:val="yellow"/>
              </w:rPr>
              <w:pPrChange w:id="184" w:author="Иво Станков" w:date="2013-07-29T18:48:00Z">
                <w:pPr/>
              </w:pPrChange>
            </w:pPr>
            <w:r>
              <w:t>В това число чуждестранни акционери</w:t>
            </w:r>
          </w:p>
        </w:tc>
        <w:tc>
          <w:tcPr>
            <w:tcW w:w="1705" w:type="dxa"/>
            <w:vAlign w:val="bottom"/>
          </w:tcPr>
          <w:p w:rsidR="004B286A" w:rsidRPr="00A12DC3" w:rsidRDefault="004B286A" w:rsidP="008A68BE">
            <w:pPr>
              <w:rPr>
                <w:highlight w:val="yellow"/>
              </w:rPr>
              <w:pPrChange w:id="185" w:author="Иво Станков" w:date="2013-07-29T18:48:00Z">
                <w:pPr>
                  <w:jc w:val="right"/>
                </w:pPr>
              </w:pPrChange>
            </w:pPr>
            <w:r>
              <w:t>236 605</w:t>
            </w:r>
          </w:p>
        </w:tc>
        <w:tc>
          <w:tcPr>
            <w:tcW w:w="1160" w:type="dxa"/>
            <w:noWrap/>
            <w:vAlign w:val="center"/>
          </w:tcPr>
          <w:p w:rsidR="004B286A" w:rsidRPr="00A12DC3" w:rsidRDefault="004B286A" w:rsidP="008A68BE">
            <w:pPr>
              <w:rPr>
                <w:highlight w:val="yellow"/>
              </w:rPr>
              <w:pPrChange w:id="186" w:author="Иво Станков" w:date="2013-07-29T18:48:00Z">
                <w:pPr>
                  <w:jc w:val="right"/>
                </w:pPr>
              </w:pPrChange>
            </w:pPr>
            <w:r>
              <w:t>3.59%</w:t>
            </w:r>
          </w:p>
        </w:tc>
      </w:tr>
    </w:tbl>
    <w:p w:rsidR="004C0111" w:rsidRDefault="004C0111" w:rsidP="008A68BE">
      <w:pPr>
        <w:rPr>
          <w:highlight w:val="yellow"/>
        </w:rPr>
        <w:pPrChange w:id="187" w:author="Иво Станков" w:date="2013-07-29T18:48:00Z">
          <w:pPr/>
        </w:pPrChange>
      </w:pPr>
    </w:p>
    <w:p w:rsidR="004C0111" w:rsidRDefault="0012073B" w:rsidP="008A68BE">
      <w:pPr>
        <w:pPrChange w:id="188" w:author="Иво Станков" w:date="2013-07-29T18:48:00Z">
          <w:pPr/>
        </w:pPrChange>
      </w:pPr>
      <w:r w:rsidRPr="00146731">
        <w:tab/>
        <w:t xml:space="preserve">Българска фондова борса – София АД е публично дружество, по смисъла на чл. 110, </w:t>
      </w:r>
      <w:proofErr w:type="gramStart"/>
      <w:r w:rsidRPr="00146731">
        <w:t>ал.1</w:t>
      </w:r>
      <w:proofErr w:type="gramEnd"/>
      <w:r w:rsidRPr="00146731">
        <w:t>, т.2 от ЗППЦК.</w:t>
      </w:r>
    </w:p>
    <w:p w:rsidR="004C0111" w:rsidRDefault="0012073B" w:rsidP="008A68BE">
      <w:pPr>
        <w:pPrChange w:id="189" w:author="Иво Станков" w:date="2013-07-29T18:48:00Z">
          <w:pPr/>
        </w:pPrChange>
      </w:pPr>
      <w:r w:rsidRPr="00146731">
        <w:t xml:space="preserve">Дружеството има едностепенна система на управление със Съвет на директорите. Към 31.03.2013 г. Съветът на директорите е в състав: Асен </w:t>
      </w:r>
      <w:proofErr w:type="spellStart"/>
      <w:r w:rsidRPr="00146731">
        <w:t>Ягодин</w:t>
      </w:r>
      <w:proofErr w:type="spellEnd"/>
      <w:r w:rsidRPr="00146731">
        <w:t xml:space="preserve"> (председател), Васил </w:t>
      </w:r>
      <w:proofErr w:type="spellStart"/>
      <w:r w:rsidRPr="00146731">
        <w:t>Големански</w:t>
      </w:r>
      <w:proofErr w:type="spellEnd"/>
      <w:r w:rsidRPr="00146731">
        <w:t xml:space="preserve"> (заместник-председател), Иван Такев, Любомир Бояджиев, Георги Български. </w:t>
      </w:r>
    </w:p>
    <w:p w:rsidR="004C0111" w:rsidRDefault="0012073B" w:rsidP="008A68BE">
      <w:pPr>
        <w:pPrChange w:id="190" w:author="Иво Станков" w:date="2013-07-29T18:48:00Z">
          <w:pPr/>
        </w:pPrChange>
      </w:pPr>
      <w:r w:rsidRPr="00146731">
        <w:tab/>
        <w:t xml:space="preserve">Представителството в дружеството се осъществява от Председателя на Съвета на директорите Асен </w:t>
      </w:r>
      <w:proofErr w:type="spellStart"/>
      <w:r w:rsidRPr="00146731">
        <w:t>Ягодин</w:t>
      </w:r>
      <w:proofErr w:type="spellEnd"/>
      <w:r w:rsidRPr="00146731">
        <w:t xml:space="preserve"> и един от двамата изпълнителни директори – Иван Такев и Васил </w:t>
      </w:r>
      <w:proofErr w:type="spellStart"/>
      <w:r w:rsidRPr="00146731">
        <w:t>Големански</w:t>
      </w:r>
      <w:proofErr w:type="spellEnd"/>
      <w:r w:rsidRPr="00146731">
        <w:t>.</w:t>
      </w:r>
    </w:p>
    <w:p w:rsidR="004C0111" w:rsidRDefault="0012073B" w:rsidP="008A68BE">
      <w:pPr>
        <w:pPrChange w:id="191" w:author="Иво Станков" w:date="2013-07-29T18:48:00Z">
          <w:pPr/>
        </w:pPrChange>
      </w:pPr>
      <w:r w:rsidRPr="00146731">
        <w:tab/>
        <w:t xml:space="preserve">Към </w:t>
      </w:r>
      <w:r w:rsidR="00AD37C8">
        <w:t>30.</w:t>
      </w:r>
      <w:proofErr w:type="gramStart"/>
      <w:r w:rsidR="00AD37C8">
        <w:t>06.</w:t>
      </w:r>
      <w:r w:rsidRPr="00146731">
        <w:t>.</w:t>
      </w:r>
      <w:proofErr w:type="gramEnd"/>
      <w:r w:rsidRPr="00146731">
        <w:t>2013 г. общият брой на персонала в дружеството е 29 служители</w:t>
      </w:r>
      <w:r>
        <w:t xml:space="preserve"> </w:t>
      </w:r>
      <w:r w:rsidRPr="00146731">
        <w:t>(31.12.2012 г.: 29 служители).</w:t>
      </w:r>
    </w:p>
    <w:p w:rsidR="00EE5811" w:rsidRDefault="00EB16B4" w:rsidP="008A68BE">
      <w:pPr>
        <w:pStyle w:val="Heading1"/>
        <w:pPrChange w:id="192" w:author="Иво Станков" w:date="2013-07-29T18:48:00Z">
          <w:pPr/>
        </w:pPrChange>
      </w:pPr>
      <w:bookmarkStart w:id="193" w:name="_Toc439746785"/>
      <w:bookmarkStart w:id="194" w:name="_Toc355005190"/>
      <w:r>
        <w:rPr>
          <w:rFonts w:asciiTheme="minorHAnsi" w:hAnsiTheme="minorHAnsi"/>
          <w:lang w:val="en-US"/>
        </w:rPr>
        <w:t>1.2.</w:t>
      </w:r>
      <w:r w:rsidR="0012073B" w:rsidRPr="00146731">
        <w:t>ПРЕДМЕТ НА ДЕЙНОСТ</w:t>
      </w:r>
      <w:bookmarkEnd w:id="193"/>
      <w:bookmarkEnd w:id="194"/>
    </w:p>
    <w:p w:rsidR="004C0111" w:rsidRDefault="0012073B" w:rsidP="008A68BE">
      <w:pPr>
        <w:pPrChange w:id="195" w:author="Иво Станков" w:date="2013-07-29T18:48:00Z">
          <w:pPr/>
        </w:pPrChange>
      </w:pPr>
      <w:r w:rsidRPr="00146731">
        <w:tab/>
        <w:t>Дружеството е лицензирано с разрешение издадено от Държавната комисия по ценните книжа да извършва дейност като фондова борса.</w:t>
      </w:r>
    </w:p>
    <w:p w:rsidR="004C0111" w:rsidRDefault="0012073B" w:rsidP="008A68BE">
      <w:pPr>
        <w:pPrChange w:id="196" w:author="Иво Станков" w:date="2013-07-29T18:48:00Z">
          <w:pPr/>
        </w:pPrChange>
      </w:pPr>
      <w:r w:rsidRPr="00146731">
        <w:t xml:space="preserve">Предметът на дейност на дружеството за 2013 г. включва следните видове операции и </w:t>
      </w:r>
      <w:proofErr w:type="gramStart"/>
      <w:r w:rsidRPr="00146731">
        <w:t xml:space="preserve">сделки: </w:t>
      </w:r>
      <w:proofErr w:type="gramEnd"/>
    </w:p>
    <w:p w:rsidR="004C0111" w:rsidRDefault="0012073B" w:rsidP="008A68BE">
      <w:pPr>
        <w:pPrChange w:id="197" w:author="Иво Станков" w:date="2013-07-29T18:48:00Z">
          <w:pPr/>
        </w:pPrChange>
      </w:pPr>
      <w:proofErr w:type="gramStart"/>
      <w:r w:rsidRPr="00146731">
        <w:t>организиране</w:t>
      </w:r>
      <w:proofErr w:type="gramEnd"/>
      <w:r w:rsidRPr="00146731">
        <w:t xml:space="preserve"> на търговия с ценни книжа и други финансови инструменти;</w:t>
      </w:r>
    </w:p>
    <w:p w:rsidR="004C0111" w:rsidRDefault="0012073B" w:rsidP="008A68BE">
      <w:pPr>
        <w:pPrChange w:id="198" w:author="Иво Станков" w:date="2013-07-29T18:48:00Z">
          <w:pPr/>
        </w:pPrChange>
      </w:pPr>
      <w:proofErr w:type="gramStart"/>
      <w:r w:rsidRPr="00146731">
        <w:t>организиране</w:t>
      </w:r>
      <w:proofErr w:type="gramEnd"/>
      <w:r w:rsidRPr="00146731">
        <w:t xml:space="preserve"> и поддържане на информационна система за търговия с ценни книжа;</w:t>
      </w:r>
    </w:p>
    <w:p w:rsidR="004C0111" w:rsidRDefault="0012073B" w:rsidP="008A68BE">
      <w:pPr>
        <w:pPrChange w:id="199" w:author="Иво Станков" w:date="2013-07-29T18:48:00Z">
          <w:pPr/>
        </w:pPrChange>
      </w:pPr>
      <w:proofErr w:type="gramStart"/>
      <w:r w:rsidRPr="00146731">
        <w:t>създаване</w:t>
      </w:r>
      <w:proofErr w:type="gramEnd"/>
      <w:r w:rsidRPr="00146731">
        <w:t xml:space="preserve"> и поддържане на клирингова система за гарантиране на поетите задължения по сделките с ценни книжа, извършвани на нея.</w:t>
      </w:r>
    </w:p>
    <w:p w:rsidR="004C0111" w:rsidRDefault="0012073B" w:rsidP="008A68BE">
      <w:pPr>
        <w:pPrChange w:id="200" w:author="Иво Станков" w:date="2013-07-29T18:48:00Z">
          <w:pPr/>
        </w:pPrChange>
      </w:pPr>
      <w:r w:rsidRPr="00146731">
        <w:tab/>
        <w:t>С решение на общо събрание на акционерите на БФБ-София АД, проведено на 13.09.2010 г., предметът на дейност на дружеството е променен както следва: организиране на регулиран пазар на финансови инструменти като система за търговия, която среща или съдейства за срещането на интересите за покупка и продажба на финансови инструменти, допуснати до търговия на регулирания пазар, на множество трети страни, в рамките на системата и въз основа на правила</w:t>
      </w:r>
      <w:proofErr w:type="gramStart"/>
      <w:r w:rsidRPr="00146731">
        <w:t>, като резултатът</w:t>
      </w:r>
      <w:proofErr w:type="gramEnd"/>
      <w:r w:rsidRPr="00146731">
        <w:t xml:space="preserve"> е сключване на сделки с тези инструменти. Системата функционира редовно и в съответствие с изискванията на ЗПФИ и актовете по </w:t>
      </w:r>
      <w:r w:rsidRPr="00146731">
        <w:lastRenderedPageBreak/>
        <w:t>прилагането му.</w:t>
      </w:r>
    </w:p>
    <w:p w:rsidR="00EE5811" w:rsidRDefault="00EB16B4" w:rsidP="008A68BE">
      <w:pPr>
        <w:pStyle w:val="Heading1"/>
        <w:pPrChange w:id="201" w:author="Иво Станков" w:date="2013-07-29T18:48:00Z">
          <w:pPr/>
        </w:pPrChange>
      </w:pPr>
      <w:bookmarkStart w:id="202" w:name="_Toc355005191"/>
      <w:r>
        <w:rPr>
          <w:rFonts w:asciiTheme="minorHAnsi" w:hAnsiTheme="minorHAnsi"/>
          <w:lang w:val="en-US"/>
        </w:rPr>
        <w:t>1.3</w:t>
      </w:r>
      <w:r w:rsidR="0012073B" w:rsidRPr="00146731">
        <w:t>ОСНОВНИ ПОКАЗАТЕЛИ НА ИКОНОМИЧЕСКАТА СРЕДА</w:t>
      </w:r>
      <w:bookmarkEnd w:id="202"/>
    </w:p>
    <w:p w:rsidR="004C0111" w:rsidRDefault="0012073B" w:rsidP="008A68BE">
      <w:pPr>
        <w:pPrChange w:id="203" w:author="Иво Станков" w:date="2013-07-29T18:48:00Z">
          <w:pPr/>
        </w:pPrChange>
      </w:pPr>
      <w:r w:rsidRPr="00146731">
        <w:tab/>
        <w:t xml:space="preserve">Основните показатели на икономическата среда, които оказват влияние върху </w:t>
      </w:r>
      <w:r w:rsidRPr="0010444D">
        <w:t>дейността на дружеството, за периода 2010 – 2012 г. са представени в таблицата по-</w:t>
      </w:r>
      <w:r w:rsidRPr="00146731">
        <w:t>долу:</w:t>
      </w:r>
    </w:p>
    <w:p w:rsidR="004C0111" w:rsidRDefault="004C0111" w:rsidP="008A68BE">
      <w:pPr>
        <w:pPrChange w:id="204" w:author="Иво Станков" w:date="2013-07-29T18:48:00Z">
          <w:pPr/>
        </w:pPrChange>
      </w:pPr>
    </w:p>
    <w:tbl>
      <w:tblPr>
        <w:tblW w:w="9782" w:type="dxa"/>
        <w:tblInd w:w="15" w:type="dxa"/>
        <w:tblLayout w:type="fixed"/>
        <w:tblCellMar>
          <w:left w:w="0" w:type="dxa"/>
          <w:right w:w="0" w:type="dxa"/>
        </w:tblCellMar>
        <w:tblLook w:val="0000" w:firstRow="0" w:lastRow="0" w:firstColumn="0" w:lastColumn="0" w:noHBand="0" w:noVBand="0"/>
      </w:tblPr>
      <w:tblGrid>
        <w:gridCol w:w="6521"/>
        <w:gridCol w:w="992"/>
        <w:gridCol w:w="1134"/>
        <w:gridCol w:w="1135"/>
      </w:tblGrid>
      <w:tr w:rsidR="0012073B" w:rsidRPr="00A12DC3" w:rsidTr="00037FA2">
        <w:trPr>
          <w:trHeight w:val="285"/>
        </w:trPr>
        <w:tc>
          <w:tcPr>
            <w:tcW w:w="6521" w:type="dxa"/>
            <w:tcBorders>
              <w:top w:val="single" w:sz="4" w:space="0" w:color="000000"/>
              <w:left w:val="single" w:sz="4" w:space="0" w:color="000000"/>
              <w:bottom w:val="single" w:sz="4" w:space="0" w:color="000000"/>
              <w:right w:val="single" w:sz="4" w:space="0" w:color="000000"/>
            </w:tcBorders>
            <w:tcMar>
              <w:top w:w="0" w:type="dxa"/>
              <w:left w:w="15" w:type="dxa"/>
              <w:bottom w:w="0" w:type="dxa"/>
              <w:right w:w="15" w:type="dxa"/>
            </w:tcMar>
          </w:tcPr>
          <w:p w:rsidR="00EE5811" w:rsidRPr="00A12DC3" w:rsidRDefault="0012073B" w:rsidP="008A68BE">
            <w:pPr>
              <w:pStyle w:val="a1"/>
              <w:pPrChange w:id="205" w:author="Иво Станков" w:date="2013-07-29T18:48:00Z">
                <w:pPr/>
              </w:pPrChange>
            </w:pPr>
            <w:r w:rsidRPr="00A12DC3">
              <w:t>Показател</w:t>
            </w:r>
          </w:p>
        </w:tc>
        <w:tc>
          <w:tcPr>
            <w:tcW w:w="992" w:type="dxa"/>
            <w:tcBorders>
              <w:top w:val="single" w:sz="4" w:space="0" w:color="000000"/>
              <w:left w:val="nil"/>
              <w:bottom w:val="single" w:sz="4" w:space="0" w:color="000000"/>
              <w:right w:val="single" w:sz="4" w:space="0" w:color="000000"/>
            </w:tcBorders>
            <w:vAlign w:val="bottom"/>
          </w:tcPr>
          <w:p w:rsidR="004C0111" w:rsidRPr="00A12DC3" w:rsidRDefault="0012073B" w:rsidP="008A68BE">
            <w:pPr>
              <w:pStyle w:val="a1"/>
              <w:pPrChange w:id="206" w:author="Иво Станков" w:date="2013-07-29T18:48:00Z">
                <w:pPr>
                  <w:pStyle w:val="a1"/>
                </w:pPr>
              </w:pPrChange>
            </w:pPr>
            <w:r w:rsidRPr="00A12DC3">
              <w:t>2010</w:t>
            </w:r>
          </w:p>
        </w:tc>
        <w:tc>
          <w:tcPr>
            <w:tcW w:w="1134" w:type="dxa"/>
            <w:tcBorders>
              <w:top w:val="single" w:sz="4" w:space="0" w:color="000000"/>
              <w:left w:val="single" w:sz="4" w:space="0" w:color="000000"/>
              <w:bottom w:val="single" w:sz="4" w:space="0" w:color="000000"/>
              <w:right w:val="single" w:sz="4" w:space="0" w:color="000000"/>
            </w:tcBorders>
            <w:vAlign w:val="bottom"/>
          </w:tcPr>
          <w:p w:rsidR="004C0111" w:rsidRPr="00A12DC3" w:rsidRDefault="0012073B" w:rsidP="008A68BE">
            <w:pPr>
              <w:pStyle w:val="a1"/>
              <w:pPrChange w:id="207" w:author="Иво Станков" w:date="2013-07-29T18:48:00Z">
                <w:pPr>
                  <w:pStyle w:val="a1"/>
                </w:pPr>
              </w:pPrChange>
            </w:pPr>
            <w:r w:rsidRPr="00A12DC3">
              <w:t>2011</w:t>
            </w:r>
          </w:p>
        </w:tc>
        <w:tc>
          <w:tcPr>
            <w:tcW w:w="1135" w:type="dxa"/>
            <w:tcBorders>
              <w:top w:val="single" w:sz="4" w:space="0" w:color="000000"/>
              <w:left w:val="nil"/>
              <w:bottom w:val="single" w:sz="4" w:space="0" w:color="000000"/>
              <w:right w:val="single" w:sz="4" w:space="0" w:color="000000"/>
            </w:tcBorders>
            <w:vAlign w:val="bottom"/>
          </w:tcPr>
          <w:p w:rsidR="004C0111" w:rsidRPr="00A12DC3" w:rsidRDefault="0012073B" w:rsidP="008A68BE">
            <w:pPr>
              <w:pStyle w:val="a1"/>
              <w:pPrChange w:id="208" w:author="Иво Станков" w:date="2013-07-29T18:48:00Z">
                <w:pPr>
                  <w:pStyle w:val="a1"/>
                </w:pPr>
              </w:pPrChange>
            </w:pPr>
            <w:r w:rsidRPr="00A12DC3">
              <w:t>2012</w:t>
            </w:r>
          </w:p>
        </w:tc>
      </w:tr>
      <w:tr w:rsidR="0012073B" w:rsidRPr="00A12DC3" w:rsidTr="00037FA2">
        <w:trPr>
          <w:trHeight w:val="30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09" w:author="Иво Станков" w:date="2013-07-29T18:48:00Z">
                <w:pPr>
                  <w:pStyle w:val="a1"/>
                </w:pPr>
              </w:pPrChange>
            </w:pPr>
            <w:r w:rsidRPr="00A12DC3">
              <w:t xml:space="preserve">БВП в млн. </w:t>
            </w:r>
            <w:proofErr w:type="gramStart"/>
            <w:r w:rsidRPr="00A12DC3">
              <w:t xml:space="preserve">лева </w:t>
            </w:r>
            <w:proofErr w:type="gramEnd"/>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10" w:author="Иво Станков" w:date="2013-07-29T18:48:00Z">
                <w:pPr>
                  <w:pStyle w:val="a"/>
                </w:pPr>
              </w:pPrChange>
            </w:pPr>
            <w:r w:rsidRPr="00A12DC3">
              <w:t>70,511</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11" w:author="Иво Станков" w:date="2013-07-29T18:48:00Z">
                <w:pPr>
                  <w:pStyle w:val="a0"/>
                </w:pPr>
              </w:pPrChange>
            </w:pPr>
            <w:r w:rsidRPr="00A12DC3">
              <w:t>75,308</w:t>
            </w:r>
          </w:p>
        </w:tc>
        <w:tc>
          <w:tcPr>
            <w:tcW w:w="1135" w:type="dxa"/>
            <w:tcBorders>
              <w:top w:val="nil"/>
              <w:left w:val="nil"/>
              <w:bottom w:val="single" w:sz="4" w:space="0" w:color="000000"/>
              <w:right w:val="single" w:sz="4" w:space="0" w:color="000000"/>
            </w:tcBorders>
          </w:tcPr>
          <w:p w:rsidR="004C0111" w:rsidRPr="00A12DC3" w:rsidRDefault="006F14B9" w:rsidP="008A68BE">
            <w:pPr>
              <w:pStyle w:val="a0"/>
              <w:pPrChange w:id="212" w:author="Иво Станков" w:date="2013-07-29T18:48:00Z">
                <w:pPr>
                  <w:pStyle w:val="a0"/>
                </w:pPr>
              </w:pPrChange>
            </w:pPr>
            <w:r w:rsidRPr="00A12DC3">
              <w:t>77,582</w:t>
            </w:r>
          </w:p>
        </w:tc>
      </w:tr>
      <w:tr w:rsidR="0012073B" w:rsidRPr="00A12DC3" w:rsidTr="00037FA2">
        <w:trPr>
          <w:trHeight w:val="30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13" w:author="Иво Станков" w:date="2013-07-29T18:48:00Z">
                <w:pPr>
                  <w:pStyle w:val="a0"/>
                </w:pPr>
              </w:pPrChange>
            </w:pPr>
            <w:r w:rsidRPr="00A12DC3">
              <w:t xml:space="preserve">Реален растеж на </w:t>
            </w:r>
            <w:proofErr w:type="gramStart"/>
            <w:r w:rsidRPr="00A12DC3">
              <w:t xml:space="preserve">БВП </w:t>
            </w:r>
            <w:proofErr w:type="gramEnd"/>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14" w:author="Иво Станков" w:date="2013-07-29T18:48:00Z">
                <w:pPr>
                  <w:pStyle w:val="a"/>
                </w:pPr>
              </w:pPrChange>
            </w:pPr>
            <w:r w:rsidRPr="00A12DC3">
              <w:t>0.39%</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15" w:author="Иво Станков" w:date="2013-07-29T18:48:00Z">
                <w:pPr>
                  <w:pStyle w:val="a0"/>
                </w:pPr>
              </w:pPrChange>
            </w:pPr>
            <w:r w:rsidRPr="00A12DC3">
              <w:t>1.8%</w:t>
            </w:r>
          </w:p>
        </w:tc>
        <w:tc>
          <w:tcPr>
            <w:tcW w:w="1135" w:type="dxa"/>
            <w:tcBorders>
              <w:top w:val="nil"/>
              <w:left w:val="nil"/>
              <w:bottom w:val="single" w:sz="4" w:space="0" w:color="000000"/>
              <w:right w:val="single" w:sz="4" w:space="0" w:color="000000"/>
            </w:tcBorders>
          </w:tcPr>
          <w:p w:rsidR="004C0111" w:rsidRPr="00A12DC3" w:rsidRDefault="006F14B9" w:rsidP="008A68BE">
            <w:pPr>
              <w:pStyle w:val="a0"/>
              <w:pPrChange w:id="216" w:author="Иво Станков" w:date="2013-07-29T18:48:00Z">
                <w:pPr>
                  <w:pStyle w:val="a0"/>
                </w:pPr>
              </w:pPrChange>
            </w:pPr>
            <w:r w:rsidRPr="00A12DC3">
              <w:t>0.8%</w:t>
            </w:r>
          </w:p>
        </w:tc>
      </w:tr>
      <w:tr w:rsidR="0012073B" w:rsidRPr="00A12DC3" w:rsidTr="00037FA2">
        <w:trPr>
          <w:trHeight w:val="30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17" w:author="Иво Станков" w:date="2013-07-29T18:48:00Z">
                <w:pPr>
                  <w:pStyle w:val="a0"/>
                </w:pPr>
              </w:pPrChange>
            </w:pPr>
            <w:r w:rsidRPr="00A12DC3">
              <w:t>Инфлация в края на годината (ХИПЦ)</w:t>
            </w:r>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18" w:author="Иво Станков" w:date="2013-07-29T18:48:00Z">
                <w:pPr>
                  <w:pStyle w:val="a"/>
                </w:pPr>
              </w:pPrChange>
            </w:pPr>
            <w:r w:rsidRPr="00A12DC3">
              <w:t>4.45%</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19" w:author="Иво Станков" w:date="2013-07-29T18:48:00Z">
                <w:pPr>
                  <w:pStyle w:val="a0"/>
                </w:pPr>
              </w:pPrChange>
            </w:pPr>
            <w:r w:rsidRPr="00A12DC3">
              <w:t>2.04%</w:t>
            </w:r>
          </w:p>
        </w:tc>
        <w:tc>
          <w:tcPr>
            <w:tcW w:w="1135" w:type="dxa"/>
            <w:tcBorders>
              <w:top w:val="nil"/>
              <w:left w:val="nil"/>
              <w:bottom w:val="single" w:sz="4" w:space="0" w:color="000000"/>
              <w:right w:val="single" w:sz="4" w:space="0" w:color="000000"/>
            </w:tcBorders>
          </w:tcPr>
          <w:p w:rsidR="004C0111" w:rsidRPr="00A12DC3" w:rsidRDefault="006F14B9" w:rsidP="008A68BE">
            <w:pPr>
              <w:pStyle w:val="a0"/>
              <w:pPrChange w:id="220" w:author="Иво Станков" w:date="2013-07-29T18:48:00Z">
                <w:pPr>
                  <w:pStyle w:val="a0"/>
                </w:pPr>
              </w:pPrChange>
            </w:pPr>
            <w:r w:rsidRPr="00A12DC3">
              <w:t>2.76%</w:t>
            </w:r>
          </w:p>
        </w:tc>
      </w:tr>
      <w:tr w:rsidR="0012073B" w:rsidRPr="00A12DC3" w:rsidTr="00037FA2">
        <w:trPr>
          <w:trHeight w:val="30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21" w:author="Иво Станков" w:date="2013-07-29T18:48:00Z">
                <w:pPr>
                  <w:pStyle w:val="a0"/>
                </w:pPr>
              </w:pPrChange>
            </w:pPr>
            <w:r w:rsidRPr="00A12DC3">
              <w:t>Инфлация в края на годината (ИПЦ)</w:t>
            </w:r>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22" w:author="Иво Станков" w:date="2013-07-29T18:48:00Z">
                <w:pPr>
                  <w:pStyle w:val="a"/>
                </w:pPr>
              </w:pPrChange>
            </w:pPr>
            <w:r w:rsidRPr="00A12DC3">
              <w:t>4.53%</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23" w:author="Иво Станков" w:date="2013-07-29T18:48:00Z">
                <w:pPr>
                  <w:pStyle w:val="a0"/>
                </w:pPr>
              </w:pPrChange>
            </w:pPr>
            <w:r w:rsidRPr="00A12DC3">
              <w:t>2.75%</w:t>
            </w:r>
          </w:p>
        </w:tc>
        <w:tc>
          <w:tcPr>
            <w:tcW w:w="1135" w:type="dxa"/>
            <w:tcBorders>
              <w:top w:val="nil"/>
              <w:left w:val="nil"/>
              <w:bottom w:val="single" w:sz="4" w:space="0" w:color="000000"/>
              <w:right w:val="single" w:sz="4" w:space="0" w:color="000000"/>
            </w:tcBorders>
          </w:tcPr>
          <w:p w:rsidR="004C0111" w:rsidRPr="00A12DC3" w:rsidRDefault="006F14B9" w:rsidP="008A68BE">
            <w:pPr>
              <w:pStyle w:val="a0"/>
              <w:pPrChange w:id="224" w:author="Иво Станков" w:date="2013-07-29T18:48:00Z">
                <w:pPr>
                  <w:pStyle w:val="a0"/>
                </w:pPr>
              </w:pPrChange>
            </w:pPr>
            <w:r w:rsidRPr="00A12DC3">
              <w:t>4,20%</w:t>
            </w:r>
          </w:p>
        </w:tc>
      </w:tr>
      <w:tr w:rsidR="0012073B" w:rsidRPr="00A12DC3" w:rsidTr="00037FA2">
        <w:trPr>
          <w:trHeight w:val="27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25" w:author="Иво Станков" w:date="2013-07-29T18:48:00Z">
                <w:pPr>
                  <w:pStyle w:val="a0"/>
                </w:pPr>
              </w:pPrChange>
            </w:pPr>
            <w:r w:rsidRPr="00A12DC3">
              <w:t>Среден валутен курс на щатския долар за годината</w:t>
            </w:r>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26" w:author="Иво Станков" w:date="2013-07-29T18:48:00Z">
                <w:pPr>
                  <w:pStyle w:val="a"/>
                </w:pPr>
              </w:pPrChange>
            </w:pPr>
            <w:r w:rsidRPr="00A12DC3">
              <w:t>1.4774</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27" w:author="Иво Станков" w:date="2013-07-29T18:48:00Z">
                <w:pPr>
                  <w:pStyle w:val="a0"/>
                </w:pPr>
              </w:pPrChange>
            </w:pPr>
            <w:r w:rsidRPr="00A12DC3">
              <w:t>1.4065</w:t>
            </w:r>
          </w:p>
        </w:tc>
        <w:tc>
          <w:tcPr>
            <w:tcW w:w="1135" w:type="dxa"/>
            <w:tcBorders>
              <w:top w:val="nil"/>
              <w:left w:val="nil"/>
              <w:bottom w:val="single" w:sz="4" w:space="0" w:color="000000"/>
              <w:right w:val="single" w:sz="4" w:space="0" w:color="000000"/>
            </w:tcBorders>
            <w:vAlign w:val="bottom"/>
          </w:tcPr>
          <w:p w:rsidR="004C0111" w:rsidRPr="00A12DC3" w:rsidRDefault="006F14B9" w:rsidP="008A68BE">
            <w:pPr>
              <w:pStyle w:val="a0"/>
              <w:pPrChange w:id="228" w:author="Иво Станков" w:date="2013-07-29T18:48:00Z">
                <w:pPr>
                  <w:pStyle w:val="a0"/>
                </w:pPr>
              </w:pPrChange>
            </w:pPr>
            <w:r w:rsidRPr="00A12DC3">
              <w:t>1.5221</w:t>
            </w:r>
          </w:p>
        </w:tc>
      </w:tr>
      <w:tr w:rsidR="0012073B" w:rsidRPr="00A12DC3" w:rsidTr="00037FA2">
        <w:trPr>
          <w:trHeight w:val="27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29" w:author="Иво Станков" w:date="2013-07-29T18:48:00Z">
                <w:pPr>
                  <w:pStyle w:val="a0"/>
                </w:pPr>
              </w:pPrChange>
            </w:pPr>
            <w:r w:rsidRPr="00A12DC3">
              <w:t>Валутен курс на щатския долар в края на годината</w:t>
            </w:r>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30" w:author="Иво Станков" w:date="2013-07-29T18:48:00Z">
                <w:pPr>
                  <w:pStyle w:val="a"/>
                </w:pPr>
              </w:pPrChange>
            </w:pPr>
            <w:r w:rsidRPr="00A12DC3">
              <w:t>1.4728</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31" w:author="Иво Станков" w:date="2013-07-29T18:48:00Z">
                <w:pPr>
                  <w:pStyle w:val="a0"/>
                </w:pPr>
              </w:pPrChange>
            </w:pPr>
            <w:r w:rsidRPr="00A12DC3">
              <w:t>1.5116</w:t>
            </w:r>
          </w:p>
        </w:tc>
        <w:tc>
          <w:tcPr>
            <w:tcW w:w="1135" w:type="dxa"/>
            <w:tcBorders>
              <w:top w:val="nil"/>
              <w:left w:val="nil"/>
              <w:bottom w:val="single" w:sz="4" w:space="0" w:color="000000"/>
              <w:right w:val="single" w:sz="4" w:space="0" w:color="000000"/>
            </w:tcBorders>
            <w:vAlign w:val="bottom"/>
          </w:tcPr>
          <w:p w:rsidR="004C0111" w:rsidRPr="00A12DC3" w:rsidRDefault="006F14B9" w:rsidP="008A68BE">
            <w:pPr>
              <w:pStyle w:val="a0"/>
              <w:pPrChange w:id="232" w:author="Иво Станков" w:date="2013-07-29T18:48:00Z">
                <w:pPr>
                  <w:pStyle w:val="a0"/>
                </w:pPr>
              </w:pPrChange>
            </w:pPr>
            <w:r w:rsidRPr="00A12DC3">
              <w:t>1.4836</w:t>
            </w:r>
          </w:p>
        </w:tc>
      </w:tr>
      <w:tr w:rsidR="0012073B" w:rsidRPr="00A12DC3" w:rsidTr="00037FA2">
        <w:trPr>
          <w:trHeight w:val="27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33" w:author="Иво Станков" w:date="2013-07-29T18:48:00Z">
                <w:pPr>
                  <w:pStyle w:val="a0"/>
                </w:pPr>
              </w:pPrChange>
            </w:pPr>
            <w:r w:rsidRPr="00A12DC3">
              <w:t>Основен лихвен процент в края на годината</w:t>
            </w:r>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34" w:author="Иво Станков" w:date="2013-07-29T18:48:00Z">
                <w:pPr>
                  <w:pStyle w:val="a"/>
                </w:pPr>
              </w:pPrChange>
            </w:pPr>
            <w:r w:rsidRPr="00A12DC3">
              <w:t>0.18%</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35" w:author="Иво Станков" w:date="2013-07-29T18:48:00Z">
                <w:pPr>
                  <w:pStyle w:val="a0"/>
                </w:pPr>
              </w:pPrChange>
            </w:pPr>
            <w:r w:rsidRPr="00A12DC3">
              <w:t>0.22%</w:t>
            </w:r>
          </w:p>
        </w:tc>
        <w:tc>
          <w:tcPr>
            <w:tcW w:w="1135" w:type="dxa"/>
            <w:tcBorders>
              <w:top w:val="nil"/>
              <w:left w:val="nil"/>
              <w:bottom w:val="single" w:sz="4" w:space="0" w:color="000000"/>
              <w:right w:val="single" w:sz="4" w:space="0" w:color="000000"/>
            </w:tcBorders>
            <w:vAlign w:val="bottom"/>
          </w:tcPr>
          <w:p w:rsidR="004C0111" w:rsidRPr="00A12DC3" w:rsidRDefault="006F14B9" w:rsidP="008A68BE">
            <w:pPr>
              <w:pStyle w:val="a0"/>
              <w:pPrChange w:id="236" w:author="Иво Станков" w:date="2013-07-29T18:48:00Z">
                <w:pPr>
                  <w:pStyle w:val="a0"/>
                </w:pPr>
              </w:pPrChange>
            </w:pPr>
            <w:r w:rsidRPr="00A12DC3">
              <w:t>0.03%</w:t>
            </w:r>
          </w:p>
        </w:tc>
      </w:tr>
      <w:tr w:rsidR="0012073B" w:rsidRPr="00146731" w:rsidTr="00037FA2">
        <w:trPr>
          <w:trHeight w:val="270"/>
        </w:trPr>
        <w:tc>
          <w:tcPr>
            <w:tcW w:w="6521"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EE5811" w:rsidRPr="00A12DC3" w:rsidRDefault="006F14B9" w:rsidP="008A68BE">
            <w:pPr>
              <w:pStyle w:val="a"/>
              <w:pPrChange w:id="237" w:author="Иво Станков" w:date="2013-07-29T18:48:00Z">
                <w:pPr>
                  <w:pStyle w:val="a0"/>
                </w:pPr>
              </w:pPrChange>
            </w:pPr>
            <w:r w:rsidRPr="00A12DC3">
              <w:t xml:space="preserve">Безработица (в края на годината, </w:t>
            </w:r>
            <w:proofErr w:type="gramStart"/>
            <w:r w:rsidRPr="00A12DC3">
              <w:t xml:space="preserve">АЗ) </w:t>
            </w:r>
            <w:proofErr w:type="gramEnd"/>
          </w:p>
        </w:tc>
        <w:tc>
          <w:tcPr>
            <w:tcW w:w="992" w:type="dxa"/>
            <w:tcBorders>
              <w:top w:val="single" w:sz="4" w:space="0" w:color="000000"/>
              <w:left w:val="nil"/>
              <w:bottom w:val="single" w:sz="4" w:space="0" w:color="000000"/>
              <w:right w:val="single" w:sz="4" w:space="0" w:color="000000"/>
            </w:tcBorders>
            <w:vAlign w:val="bottom"/>
          </w:tcPr>
          <w:p w:rsidR="00EE5811" w:rsidRPr="00A12DC3" w:rsidRDefault="006F14B9" w:rsidP="008A68BE">
            <w:pPr>
              <w:pStyle w:val="a0"/>
              <w:pPrChange w:id="238" w:author="Иво Станков" w:date="2013-07-29T18:48:00Z">
                <w:pPr>
                  <w:pStyle w:val="a"/>
                </w:pPr>
              </w:pPrChange>
            </w:pPr>
            <w:r w:rsidRPr="00A12DC3">
              <w:t>9.2%</w:t>
            </w:r>
          </w:p>
        </w:tc>
        <w:tc>
          <w:tcPr>
            <w:tcW w:w="1134" w:type="dxa"/>
            <w:tcBorders>
              <w:top w:val="nil"/>
              <w:left w:val="single" w:sz="4" w:space="0" w:color="000000"/>
              <w:bottom w:val="single" w:sz="4" w:space="0" w:color="000000"/>
              <w:right w:val="single" w:sz="4" w:space="0" w:color="000000"/>
            </w:tcBorders>
            <w:vAlign w:val="bottom"/>
          </w:tcPr>
          <w:p w:rsidR="004C0111" w:rsidRPr="00A12DC3" w:rsidRDefault="006F14B9" w:rsidP="008A68BE">
            <w:pPr>
              <w:pStyle w:val="a0"/>
              <w:pPrChange w:id="239" w:author="Иво Станков" w:date="2013-07-29T18:48:00Z">
                <w:pPr>
                  <w:pStyle w:val="a0"/>
                </w:pPr>
              </w:pPrChange>
            </w:pPr>
            <w:r w:rsidRPr="00A12DC3">
              <w:t>10.4%</w:t>
            </w:r>
          </w:p>
        </w:tc>
        <w:tc>
          <w:tcPr>
            <w:tcW w:w="1135" w:type="dxa"/>
            <w:tcBorders>
              <w:top w:val="nil"/>
              <w:left w:val="nil"/>
              <w:bottom w:val="single" w:sz="4" w:space="0" w:color="000000"/>
              <w:right w:val="single" w:sz="4" w:space="0" w:color="000000"/>
            </w:tcBorders>
            <w:vAlign w:val="bottom"/>
          </w:tcPr>
          <w:p w:rsidR="004C0111" w:rsidRPr="00A12DC3" w:rsidRDefault="006F14B9" w:rsidP="008A68BE">
            <w:pPr>
              <w:pStyle w:val="a0"/>
              <w:pPrChange w:id="240" w:author="Иво Станков" w:date="2013-07-29T18:48:00Z">
                <w:pPr>
                  <w:pStyle w:val="a0"/>
                </w:pPr>
              </w:pPrChange>
            </w:pPr>
            <w:r w:rsidRPr="00A12DC3">
              <w:t>11.4%</w:t>
            </w:r>
          </w:p>
        </w:tc>
      </w:tr>
    </w:tbl>
    <w:p w:rsidR="00EE5811" w:rsidRDefault="00EB16B4" w:rsidP="008A68BE">
      <w:pPr>
        <w:pStyle w:val="Heading1"/>
        <w:pPrChange w:id="241" w:author="Иво Станков" w:date="2013-07-29T18:48:00Z">
          <w:pPr>
            <w:pStyle w:val="a0"/>
          </w:pPr>
        </w:pPrChange>
      </w:pPr>
      <w:bookmarkStart w:id="242" w:name="_Toc355005192"/>
      <w:bookmarkStart w:id="243" w:name="_Toc439746787"/>
      <w:r>
        <w:rPr>
          <w:rFonts w:asciiTheme="minorHAnsi" w:hAnsiTheme="minorHAnsi"/>
          <w:lang w:val="en-US"/>
        </w:rPr>
        <w:t>1.4.</w:t>
      </w:r>
      <w:r w:rsidR="0012073B" w:rsidRPr="00146731">
        <w:t xml:space="preserve">ЕФЕКТИТЕ ОТ ФИНАНСОВАТА КРИЗА ПРЕЗ ПЕРИОДА </w:t>
      </w:r>
      <w:r w:rsidR="0012073B" w:rsidRPr="00146731">
        <w:rPr>
          <w:lang w:val="en-US"/>
        </w:rPr>
        <w:t>2009</w:t>
      </w:r>
      <w:r w:rsidR="0012073B" w:rsidRPr="00146731">
        <w:t xml:space="preserve"> - 201</w:t>
      </w:r>
      <w:r w:rsidR="0012073B" w:rsidRPr="00146731">
        <w:rPr>
          <w:lang w:val="en-US"/>
        </w:rPr>
        <w:t xml:space="preserve">3 </w:t>
      </w:r>
      <w:r w:rsidR="0012073B" w:rsidRPr="00146731">
        <w:t>Г. И ПРЕДПРИЕТИТЕ МЕРКИ ОТ ДРУЖЕСТВОТО</w:t>
      </w:r>
      <w:bookmarkEnd w:id="242"/>
    </w:p>
    <w:p w:rsidR="004C0111" w:rsidRDefault="0012073B" w:rsidP="008A68BE">
      <w:pPr>
        <w:pPrChange w:id="244" w:author="Иво Станков" w:date="2013-07-29T18:48:00Z">
          <w:pPr/>
        </w:pPrChange>
      </w:pPr>
      <w:r w:rsidRPr="00146731">
        <w:tab/>
      </w:r>
      <w:r w:rsidRPr="00037FA2">
        <w:t xml:space="preserve">През 2013 г. Българска Фондова Борса –София АД предприе редица инициативи като част от приетата в началото на 2010 г. стратегия за развитие на капиталовия пазар и заложените в нея конкретни цели и задачи. Основните направления, в които трябва да бъдат съсредоточени усилията на борсата и на останалите участници на пазара са свързани с повишаването на ликвидността на пазара. </w:t>
      </w:r>
    </w:p>
    <w:p w:rsidR="004C0111" w:rsidRDefault="0012073B" w:rsidP="008A68BE">
      <w:pPr>
        <w:pPrChange w:id="245" w:author="Иво Станков" w:date="2013-07-29T18:48:00Z">
          <w:pPr/>
        </w:pPrChange>
      </w:pPr>
      <w:r w:rsidRPr="00037FA2">
        <w:tab/>
        <w:t>Най-общо, предприетите през 2013 г. мерки от страна на борсата са както следва:</w:t>
      </w:r>
    </w:p>
    <w:p w:rsidR="00EE5811" w:rsidRDefault="00EB16B4" w:rsidP="008A68BE">
      <w:pPr>
        <w:pStyle w:val="Heading1"/>
        <w:pPrChange w:id="246" w:author="Иво Станков" w:date="2013-07-29T18:48:00Z">
          <w:pPr/>
        </w:pPrChange>
      </w:pPr>
      <w:bookmarkStart w:id="247" w:name="_Toc355005193"/>
      <w:r>
        <w:rPr>
          <w:rFonts w:asciiTheme="minorHAnsi" w:hAnsiTheme="minorHAnsi"/>
          <w:lang w:val="en-US"/>
        </w:rPr>
        <w:t>1.4.1</w:t>
      </w:r>
      <w:r w:rsidR="0012073B" w:rsidRPr="00037FA2">
        <w:t xml:space="preserve">ПОДОБРЯВАНЕ НА </w:t>
      </w:r>
      <w:r w:rsidR="0012073B">
        <w:t>КЛИРИНГ И СЕГЪЛМЕНТ УСЛУГИТЕ</w:t>
      </w:r>
      <w:bookmarkEnd w:id="247"/>
    </w:p>
    <w:p w:rsidR="004C0111" w:rsidRPr="00A12DC3" w:rsidRDefault="0012073B" w:rsidP="008A68BE">
      <w:pPr>
        <w:pPrChange w:id="248" w:author="Иво Станков" w:date="2013-07-29T18:48:00Z">
          <w:pPr/>
        </w:pPrChange>
      </w:pPr>
      <w:r w:rsidRPr="00A12DC3">
        <w:t xml:space="preserve">Съвместно с Централен Депозитар АД и след извършването на необходимите регулаторни промени в </w:t>
      </w:r>
      <w:r w:rsidR="006F14B9" w:rsidRPr="00A12DC3">
        <w:t>правилника за дейността на тази институция, както и в нейните информационни системи, в третото тримесечие на 2013 г. се очаква да бъде завършен стартиралия преди повече от 1 година процес по усъвършенстване на предоставяните пост-трейдинг услуги. Независимо, че същите са част от портфолиото на Централен Депозитар АД, тяхното качество и пълнота имат пряко отражение върху борсовата активност, тъй като позволяват по-ефективна търговия от страна на борсовите членове, както и по-лесно осъществяване на някои от съществуващите видове сделки</w:t>
      </w:r>
      <w:proofErr w:type="gramStart"/>
      <w:r w:rsidR="006F14B9" w:rsidRPr="00A12DC3">
        <w:t xml:space="preserve">, като например </w:t>
      </w:r>
      <w:proofErr w:type="spellStart"/>
      <w:r w:rsidR="006F14B9" w:rsidRPr="00A12DC3">
        <w:t>маржин</w:t>
      </w:r>
      <w:proofErr w:type="gramEnd"/>
      <w:r w:rsidR="006F14B9" w:rsidRPr="00A12DC3">
        <w:t>-покупките</w:t>
      </w:r>
      <w:proofErr w:type="spellEnd"/>
      <w:r w:rsidR="006F14B9" w:rsidRPr="00A12DC3">
        <w:t xml:space="preserve"> и късите продажби.</w:t>
      </w:r>
    </w:p>
    <w:p w:rsidR="004C0111" w:rsidRPr="00A12DC3" w:rsidRDefault="006F14B9" w:rsidP="008A68BE">
      <w:pPr>
        <w:pPrChange w:id="249" w:author="Иво Станков" w:date="2013-07-29T18:48:00Z">
          <w:pPr/>
        </w:pPrChange>
      </w:pPr>
      <w:r w:rsidRPr="00A12DC3">
        <w:t xml:space="preserve">След одобряването на новия правилник за дейността на Централен Депозитар АД и след съответното решение от страна на борсата, към депозитарната и клирингова институция ще бъде прехвърлен гаранционния фонд, функциониращ към момента към БФБ-София </w:t>
      </w:r>
      <w:proofErr w:type="gramStart"/>
      <w:r w:rsidRPr="00A12DC3">
        <w:t xml:space="preserve">АД.  </w:t>
      </w:r>
      <w:proofErr w:type="gramEnd"/>
      <w:r w:rsidRPr="00A12DC3">
        <w:t>Тази миграция е стъпка от процеса към по-ефективен клиринг и гарантиране на сделките от институцията, която е ангажирана с тази задача, като същевременно ще освободи борсата от съществуващите й задължения по неспецифични за един регулиран пазар дейности.</w:t>
      </w:r>
    </w:p>
    <w:p w:rsidR="00EE5811" w:rsidRPr="00A12DC3" w:rsidRDefault="006F14B9" w:rsidP="008A68BE">
      <w:pPr>
        <w:pStyle w:val="Heading1"/>
        <w:numPr>
          <w:ilvl w:val="2"/>
          <w:numId w:val="34"/>
        </w:numPr>
        <w:pPrChange w:id="250" w:author="Иво Станков" w:date="2013-07-29T18:48:00Z">
          <w:pPr/>
        </w:pPrChange>
      </w:pPr>
      <w:bookmarkStart w:id="251" w:name="_Toc355005194"/>
      <w:r w:rsidRPr="00A12DC3">
        <w:t>КОРПОРАТИВНО УПРАВЛЕНИЕ</w:t>
      </w:r>
      <w:bookmarkEnd w:id="251"/>
    </w:p>
    <w:p w:rsidR="004C0111" w:rsidRPr="00A12DC3" w:rsidRDefault="006F14B9" w:rsidP="008A68BE">
      <w:pPr>
        <w:pPrChange w:id="252" w:author="Иво Станков" w:date="2013-07-29T18:48:00Z">
          <w:pPr/>
        </w:pPrChange>
      </w:pPr>
      <w:r w:rsidRPr="00A12DC3">
        <w:t>БФБ-София АД продължава да подпомага и участва активно в дейността на Националната комисия за корпоративно управление (НККУ). Борсата подкрепи инициативата за институционализиране на НККУ чрез регистрирането й като юридическо лице с нестопанска цел, като изработи и предприе стъпки по съгласуването с членовете на НККУ на проект на устав и на учредителен договор. Същите бяха приети по принцип от всички участващи членове, като се очаква на следващо заседание да бъдат окончателно одобрени, респективно да бъде взето решение за регистрация на НККУ като юридическо лице с нестопанска цел.</w:t>
      </w:r>
    </w:p>
    <w:p w:rsidR="004C0111" w:rsidRDefault="006F14B9" w:rsidP="008A68BE">
      <w:pPr>
        <w:pPrChange w:id="253" w:author="Иво Станков" w:date="2013-07-29T18:48:00Z">
          <w:pPr/>
        </w:pPrChange>
      </w:pPr>
      <w:r w:rsidRPr="00A12DC3">
        <w:t xml:space="preserve">Паралелно с това, борсата анализира и предостави на НККУ резултатите от попълнените от публичните дружества актуализирани карти за самооценка на съответствието на тяхната дейността с принципите за на </w:t>
      </w:r>
      <w:r w:rsidRPr="00A12DC3">
        <w:lastRenderedPageBreak/>
        <w:t xml:space="preserve">Националния кодекс за корпоративно управление. Същото е част от ежегодния анализ на тези резултати за целите на формирането и промяната в базата на индекса CGIX, който се изчислява от борсата въз основа на споразумение с НККУ. След анализирането на резултатите от картите за самооценка и евентуалното им ревизиране, най-късно до края на първите десет дена на месец юни ще </w:t>
      </w:r>
      <w:proofErr w:type="gramStart"/>
      <w:r w:rsidRPr="00A12DC3">
        <w:t>бъде  взето</w:t>
      </w:r>
      <w:proofErr w:type="gramEnd"/>
      <w:r w:rsidRPr="00A12DC3">
        <w:t xml:space="preserve"> решение кои дружества</w:t>
      </w:r>
      <w:r w:rsidR="0012073B" w:rsidRPr="00A12DC3">
        <w:t xml:space="preserve"> ще формират индекса за следващия едногодишен период.</w:t>
      </w:r>
    </w:p>
    <w:p w:rsidR="00EE5811" w:rsidRDefault="00EB16B4" w:rsidP="008A68BE">
      <w:pPr>
        <w:pStyle w:val="Heading1"/>
        <w:pPrChange w:id="254" w:author="Иво Станков" w:date="2013-07-29T18:48:00Z">
          <w:pPr/>
        </w:pPrChange>
      </w:pPr>
      <w:bookmarkStart w:id="255" w:name="_Toc355005195"/>
      <w:r>
        <w:rPr>
          <w:rFonts w:asciiTheme="minorHAnsi" w:hAnsiTheme="minorHAnsi"/>
          <w:lang w:val="en-US"/>
        </w:rPr>
        <w:t>2.</w:t>
      </w:r>
      <w:r w:rsidR="0012073B" w:rsidRPr="00146731">
        <w:t xml:space="preserve">ОСНОВНИ ПОЛОЖЕНИЯ ОТ СЧЕТОВОДНАТА ПОЛИТИКА НА </w:t>
      </w:r>
      <w:bookmarkEnd w:id="243"/>
      <w:r w:rsidR="0012073B" w:rsidRPr="00146731">
        <w:t>ДРУЖЕСТВОТО</w:t>
      </w:r>
      <w:bookmarkStart w:id="256" w:name="_Toc439746788"/>
      <w:bookmarkStart w:id="257" w:name="_Toc355005196"/>
      <w:bookmarkEnd w:id="255"/>
      <w:r>
        <w:rPr>
          <w:rFonts w:asciiTheme="minorHAnsi" w:hAnsiTheme="minorHAnsi"/>
          <w:lang w:val="en-US"/>
        </w:rPr>
        <w:t>2.1</w:t>
      </w:r>
      <w:r w:rsidR="0012073B" w:rsidRPr="00146731">
        <w:t>БАЗА ЗА ИЗГОТВЯНЕ НА ФИНАНСОВИЯ ОТЧЕТ</w:t>
      </w:r>
      <w:bookmarkEnd w:id="256"/>
      <w:bookmarkEnd w:id="257"/>
    </w:p>
    <w:p w:rsidR="004C0111" w:rsidRDefault="0012073B" w:rsidP="008A68BE">
      <w:pPr>
        <w:pPrChange w:id="258" w:author="Иво Станков" w:date="2013-07-29T18:48:00Z">
          <w:pPr/>
        </w:pPrChange>
      </w:pPr>
      <w:r w:rsidRPr="00146731">
        <w:tab/>
        <w:t>Финансовият отчет на Българска фондова борса – София АД е изготвен в съответствие с</w:t>
      </w:r>
      <w:r>
        <w:t xml:space="preserve"> </w:t>
      </w:r>
      <w:r w:rsidRPr="00146731">
        <w:t xml:space="preserve">всички Международни стандарти за финансови отчети (МСФО), които се състоят от: стандарти за финансови отчети и от тълкувания на Комитета за разяснения на МСФО (КРМСФО), одобрени от Съвета по Международни счетоводни стандарти (СМСС), и Международните счетоводни стандарти и тълкуванията на Постоянния комитет за разясняване (ПКР), одобрени от Комитета по Международни счетоводни стандарти (КМСС), които ефективно са в сила на 1 януари 2012 г., и които са приети от Комисията на Европейския </w:t>
      </w:r>
      <w:proofErr w:type="gramStart"/>
      <w:r w:rsidRPr="00146731">
        <w:t xml:space="preserve">съюз. </w:t>
      </w:r>
      <w:proofErr w:type="gramEnd"/>
    </w:p>
    <w:p w:rsidR="004C0111" w:rsidRDefault="0012073B" w:rsidP="008A68BE">
      <w:pPr>
        <w:pPrChange w:id="259" w:author="Иво Станков" w:date="2013-07-29T18:48:00Z">
          <w:pPr/>
        </w:pPrChange>
      </w:pPr>
      <w:r w:rsidRPr="00146731">
        <w:tab/>
        <w:t xml:space="preserve">За текущата финансова година дружеството е приело всички нови и/или ревизирани стандарти и тълкувания, издадени от Съвета по Международни счетоводни стандарти (СМСС) и респ. от Комитета за разяснения на МСФО, които са били уместни за неговата дейност. </w:t>
      </w:r>
    </w:p>
    <w:p w:rsidR="004C0111" w:rsidRDefault="0012073B" w:rsidP="008A68BE">
      <w:pPr>
        <w:pPrChange w:id="260" w:author="Иво Станков" w:date="2013-07-29T18:48:00Z">
          <w:pPr/>
        </w:pPrChange>
      </w:pPr>
      <w:r w:rsidRPr="00146731">
        <w:tab/>
        <w:t xml:space="preserve">От възприемането на тези стандарти и/или тълкувания, в сила за годишни периоди започващи на 1 януари 2012 г., не са настъпили промени в счетоводната политика на дружеството - в класификацията или оценката на отделни отчетни обекти и операции. </w:t>
      </w:r>
    </w:p>
    <w:p w:rsidR="004C0111" w:rsidRDefault="004C0111" w:rsidP="008A68BE">
      <w:pPr>
        <w:pPrChange w:id="261" w:author="Иво Станков" w:date="2013-07-29T18:48:00Z">
          <w:pPr/>
        </w:pPrChange>
      </w:pPr>
    </w:p>
    <w:p w:rsidR="004C0111" w:rsidRDefault="0012073B" w:rsidP="008A68BE">
      <w:pPr>
        <w:pPrChange w:id="262" w:author="Иво Станков" w:date="2013-07-29T18:48:00Z">
          <w:pPr/>
        </w:pPrChange>
      </w:pPr>
      <w:r w:rsidRPr="00146731">
        <w:tab/>
        <w:t xml:space="preserve">Тези стандарти и тълкувания </w:t>
      </w:r>
      <w:proofErr w:type="gramStart"/>
      <w:r w:rsidRPr="00146731">
        <w:t xml:space="preserve">включват: </w:t>
      </w:r>
      <w:proofErr w:type="gramEnd"/>
    </w:p>
    <w:p w:rsidR="004C0111" w:rsidRDefault="0012073B" w:rsidP="008A68BE">
      <w:pPr>
        <w:pPrChange w:id="263" w:author="Иво Станков" w:date="2013-07-29T18:48:00Z">
          <w:pPr/>
        </w:pPrChange>
      </w:pPr>
      <w:r w:rsidRPr="00146731">
        <w:t xml:space="preserve">МСФО 7 (променен) Финансови инструменти: Оповестявания – </w:t>
      </w:r>
      <w:proofErr w:type="gramStart"/>
      <w:r w:rsidRPr="00146731">
        <w:t>относно</w:t>
      </w:r>
      <w:proofErr w:type="gramEnd"/>
      <w:r w:rsidRPr="00146731">
        <w:t xml:space="preserve"> трансфер на финансови активи (в сила за годишни периоди от 01.07.2011 г. –</w:t>
      </w:r>
      <w:r>
        <w:t xml:space="preserve"> </w:t>
      </w:r>
      <w:r w:rsidRPr="00146731">
        <w:t>приет от ЕК от 01.07.2011 г. – за Република България практически приложим от 01.</w:t>
      </w:r>
      <w:proofErr w:type="spellStart"/>
      <w:r w:rsidRPr="00146731">
        <w:t>01</w:t>
      </w:r>
      <w:proofErr w:type="spellEnd"/>
      <w:r w:rsidRPr="00146731">
        <w:t xml:space="preserve">.2012 г.). Тези промени са свързани с разширяване на изискванията за оповестяване на данни </w:t>
      </w:r>
      <w:proofErr w:type="gramStart"/>
      <w:r w:rsidRPr="00146731">
        <w:t>относно</w:t>
      </w:r>
      <w:proofErr w:type="gramEnd"/>
      <w:r w:rsidRPr="00146731">
        <w:t xml:space="preserve"> трансферирани финансови активи и операциите с тях, вкл. </w:t>
      </w:r>
      <w:proofErr w:type="gramStart"/>
      <w:r w:rsidRPr="00146731">
        <w:t>в</w:t>
      </w:r>
      <w:proofErr w:type="gramEnd"/>
      <w:r w:rsidRPr="00146731">
        <w:t xml:space="preserve"> зависимост от обстоятелството дали към датата на финансовия отчет отчитащото се предприятие продължава да има участие и отговорност към съответния финансов актив чрез носене на определени рискове, права и ползи, и независимо дали трансферираните активи са отписани или не от отчета му за финансовото състояние; </w:t>
      </w:r>
    </w:p>
    <w:p w:rsidR="004C0111" w:rsidRDefault="004C0111" w:rsidP="008A68BE">
      <w:pPr>
        <w:pPrChange w:id="264" w:author="Иво Станков" w:date="2013-07-29T18:48:00Z">
          <w:pPr/>
        </w:pPrChange>
      </w:pPr>
    </w:p>
    <w:p w:rsidR="004C0111" w:rsidRDefault="0012073B" w:rsidP="008A68BE">
      <w:pPr>
        <w:pPrChange w:id="265" w:author="Иво Станков" w:date="2013-07-29T18:48:00Z">
          <w:pPr/>
        </w:pPrChange>
      </w:pPr>
      <w:r w:rsidRPr="00146731">
        <w:tab/>
        <w:t xml:space="preserve">Към датата на издаване за одобряване на този финансов отчет са издадени, но не са все още в сила за годишни периоди, започващи на 1 януари 2012 г., няколко </w:t>
      </w:r>
      <w:proofErr w:type="gramStart"/>
      <w:r w:rsidRPr="00146731">
        <w:t>стандарти</w:t>
      </w:r>
      <w:proofErr w:type="gramEnd"/>
      <w:r w:rsidRPr="00146731">
        <w:t xml:space="preserve">, променени стандарти и тълкувания, които не са били приети за по-ранно приложение от дружеството. Едни от тях са приети за действащи през 2012 г., но за годишни периоди, започващи след 1 януари 2012 г., а други – за годишни периоди, започващи на и след 1 януари 2013 </w:t>
      </w:r>
      <w:proofErr w:type="gramStart"/>
      <w:r w:rsidRPr="00146731">
        <w:t xml:space="preserve">г. </w:t>
      </w:r>
      <w:proofErr w:type="gramEnd"/>
    </w:p>
    <w:p w:rsidR="004C0111" w:rsidRDefault="0012073B" w:rsidP="008A68BE">
      <w:pPr>
        <w:pPrChange w:id="266" w:author="Иво Станков" w:date="2013-07-29T18:48:00Z">
          <w:pPr/>
        </w:pPrChange>
      </w:pPr>
      <w:r w:rsidRPr="00146731">
        <w:tab/>
        <w:t xml:space="preserve">От тях ръководството е преценило, че следните биха имали потенциален ефект в бъдеще за промени в счетоводната политика и класификацията и стойностите на отчетни обекти във финансовите отчети на дружеството за следващи периоди, а </w:t>
      </w:r>
      <w:proofErr w:type="gramStart"/>
      <w:r w:rsidRPr="00146731">
        <w:t xml:space="preserve">именно: </w:t>
      </w:r>
      <w:proofErr w:type="gramEnd"/>
    </w:p>
    <w:p w:rsidR="004C0111" w:rsidRDefault="004C0111" w:rsidP="008A68BE">
      <w:pPr>
        <w:pPrChange w:id="267" w:author="Иво Станков" w:date="2013-07-29T18:48:00Z">
          <w:pPr/>
        </w:pPrChange>
      </w:pPr>
    </w:p>
    <w:p w:rsidR="004C0111" w:rsidRDefault="0012073B" w:rsidP="008A68BE">
      <w:pPr>
        <w:pPrChange w:id="268" w:author="Иво Станков" w:date="2013-07-29T18:48:00Z">
          <w:pPr/>
        </w:pPrChange>
      </w:pPr>
      <w:r w:rsidRPr="00146731">
        <w:tab/>
        <w:t xml:space="preserve">А. Приети за периоди, започващи след 1 януари 2012 </w:t>
      </w:r>
      <w:proofErr w:type="gramStart"/>
      <w:r w:rsidRPr="00146731">
        <w:t>година</w:t>
      </w:r>
      <w:proofErr w:type="gramEnd"/>
    </w:p>
    <w:p w:rsidR="004C0111" w:rsidRDefault="0012073B" w:rsidP="008A68BE">
      <w:pPr>
        <w:pPrChange w:id="269" w:author="Иво Станков" w:date="2013-07-29T18:48:00Z">
          <w:pPr/>
        </w:pPrChange>
      </w:pPr>
      <w:r w:rsidRPr="00146731">
        <w:rPr>
          <w:i/>
        </w:rPr>
        <w:t>МСС 1 (променен) Представяне на финансови отчети (в сила за годишни периоди от 1.07.2012 г. – приет от ЕК)</w:t>
      </w:r>
      <w:r w:rsidRPr="00146731">
        <w:t xml:space="preserve">. Промяната въвежда изискване за представяне на компонентите на други всеобхватни доходи в отчета за всеобхватния доход в две отделни групи, в зависимост от това дали те потенциално в бъдеще биха могли последващо да се </w:t>
      </w:r>
      <w:proofErr w:type="spellStart"/>
      <w:r w:rsidRPr="00146731">
        <w:t>рекласифицират</w:t>
      </w:r>
      <w:proofErr w:type="spellEnd"/>
      <w:r w:rsidRPr="00146731">
        <w:t xml:space="preserve"> или не към отчета за доходи в текущите печалби и загуби, вкл. и техния данъчен ефект. Допълнително, променено е и наименованието на самия отчет за всеобхватния доход –отчет за печалбата или загубата и друг всеобхватен </w:t>
      </w:r>
      <w:proofErr w:type="gramStart"/>
      <w:r w:rsidRPr="00146731">
        <w:t xml:space="preserve">доход. </w:t>
      </w:r>
      <w:proofErr w:type="gramEnd"/>
    </w:p>
    <w:p w:rsidR="004C0111" w:rsidRDefault="004C0111" w:rsidP="008A68BE">
      <w:pPr>
        <w:pPrChange w:id="270" w:author="Иво Станков" w:date="2013-07-29T18:48:00Z">
          <w:pPr/>
        </w:pPrChange>
      </w:pPr>
    </w:p>
    <w:p w:rsidR="004C0111" w:rsidRDefault="0012073B" w:rsidP="008A68BE">
      <w:pPr>
        <w:pPrChange w:id="271" w:author="Иво Станков" w:date="2013-07-29T18:48:00Z">
          <w:pPr/>
        </w:pPrChange>
      </w:pPr>
      <w:r w:rsidRPr="00146731">
        <w:tab/>
        <w:t xml:space="preserve">Б. Приети за периоди, започващи поне на 1 януари 2013 </w:t>
      </w:r>
      <w:proofErr w:type="gramStart"/>
      <w:r w:rsidRPr="00146731">
        <w:t>година</w:t>
      </w:r>
      <w:r>
        <w:t xml:space="preserve"> </w:t>
      </w:r>
      <w:proofErr w:type="gramEnd"/>
    </w:p>
    <w:p w:rsidR="004C0111" w:rsidRDefault="0012073B" w:rsidP="008A68BE">
      <w:pPr>
        <w:pPrChange w:id="272" w:author="Иво Станков" w:date="2013-07-29T18:48:00Z">
          <w:pPr/>
        </w:pPrChange>
      </w:pPr>
      <w:r w:rsidRPr="00146731">
        <w:rPr>
          <w:i/>
        </w:rPr>
        <w:t xml:space="preserve">МСС 19 (променен) Доходи на наети лица (в сила за годишни периоди от 1.01.2013 г. – приет от ЕК). </w:t>
      </w:r>
      <w:r w:rsidRPr="00146731">
        <w:t xml:space="preserve">Промените са свързани с плановете с дефинирани доходи и доходите при напускане. Фундаменталната промяна е отпадането на метода на „коридора” и въвеждането на правилото за признаване на всички последващи оценки (до сега наричани – </w:t>
      </w:r>
      <w:proofErr w:type="spellStart"/>
      <w:r w:rsidRPr="00146731">
        <w:t>актюерски</w:t>
      </w:r>
      <w:proofErr w:type="spellEnd"/>
      <w:r w:rsidRPr="00146731">
        <w:t xml:space="preserve"> печалби или загуби) на задълженията по дефинирани доходи и на планове от активи в момента на възникването им, през компонент на „друг всеобхватен доход”, както и ускореното признаване на разходите за минал стаж.</w:t>
      </w:r>
    </w:p>
    <w:p w:rsidR="004C0111" w:rsidRDefault="0012073B" w:rsidP="008A68BE">
      <w:pPr>
        <w:pPrChange w:id="273" w:author="Иво Станков" w:date="2013-07-29T18:48:00Z">
          <w:pPr/>
        </w:pPrChange>
      </w:pPr>
      <w:r w:rsidRPr="00146731">
        <w:lastRenderedPageBreak/>
        <w:t xml:space="preserve">МСС 27 (изменен 2011 г.) Индивидуални финансови отчети (в сила за годишни </w:t>
      </w:r>
      <w:proofErr w:type="gramStart"/>
      <w:r w:rsidRPr="00146731">
        <w:t>периоди от 01.</w:t>
      </w:r>
      <w:proofErr w:type="spellStart"/>
      <w:r w:rsidRPr="00146731">
        <w:t>01</w:t>
      </w:r>
      <w:proofErr w:type="spellEnd"/>
      <w:r w:rsidRPr="00146731">
        <w:t>.2013 г. – приет от ЕК – за задължително прилагане, най-късно, за годишни периоди</w:t>
      </w:r>
      <w:proofErr w:type="gramEnd"/>
      <w:r w:rsidRPr="00146731">
        <w:t>, започващи на или след 01.</w:t>
      </w:r>
      <w:proofErr w:type="spellStart"/>
      <w:r w:rsidRPr="00146731">
        <w:t>01</w:t>
      </w:r>
      <w:proofErr w:type="spellEnd"/>
      <w:r w:rsidRPr="00146731">
        <w:t>.2014 г.). Стандартът е преиздаден с променено наименование</w:t>
      </w:r>
      <w:proofErr w:type="gramStart"/>
      <w:r w:rsidRPr="00146731">
        <w:t>, като частта</w:t>
      </w:r>
      <w:proofErr w:type="gramEnd"/>
      <w:r w:rsidRPr="00146731">
        <w:t xml:space="preserve"> от него, която засягаше</w:t>
      </w:r>
      <w:r>
        <w:t xml:space="preserve"> </w:t>
      </w:r>
      <w:r w:rsidRPr="00146731">
        <w:t>консолидирани финансови отчети е изцяло обособена в нов стандарт – МСФО 10 Консолидирани финансови отчети. По този начин в стандарта са останали включени само правилата за отчитане на инвестиции в дъщерни, асоциирани и съвместни предприятия на ниво индивидуални отчети;</w:t>
      </w:r>
    </w:p>
    <w:p w:rsidR="004C0111" w:rsidRDefault="0012073B" w:rsidP="008A68BE">
      <w:pPr>
        <w:pPrChange w:id="274" w:author="Иво Станков" w:date="2013-07-29T18:48:00Z">
          <w:pPr/>
        </w:pPrChange>
      </w:pPr>
      <w:r w:rsidRPr="00146731">
        <w:rPr>
          <w:i/>
        </w:rPr>
        <w:t>МСФО 9 Финансови инструменти: Класификация и оценяване (в сила за годишни периоди от 01.</w:t>
      </w:r>
      <w:proofErr w:type="spellStart"/>
      <w:r w:rsidRPr="00146731">
        <w:rPr>
          <w:i/>
        </w:rPr>
        <w:t>01</w:t>
      </w:r>
      <w:proofErr w:type="spellEnd"/>
      <w:r w:rsidRPr="00146731">
        <w:rPr>
          <w:i/>
        </w:rPr>
        <w:t xml:space="preserve">.2015 г. – не е приет от ЕК). </w:t>
      </w:r>
      <w:r w:rsidRPr="00146731">
        <w:t xml:space="preserve">Този стандарт замества части от МСС39, като установява принципи, правила и критерии за класификация, оценка и отписване на финансовите активи и пасиви, вкл. хибридните договори. Той въвежда изискване класификацията на финансовите </w:t>
      </w:r>
      <w:proofErr w:type="gramStart"/>
      <w:r w:rsidRPr="00146731">
        <w:t>активи да бъда правена на база бизнес модела на предприятието за тяхното управление и на характеристиките на договорените парични потоци на съответните активи</w:t>
      </w:r>
      <w:proofErr w:type="gramEnd"/>
      <w:r w:rsidRPr="00146731">
        <w:t xml:space="preserve">. Въвеждат две основни категории оценки – по </w:t>
      </w:r>
      <w:proofErr w:type="spellStart"/>
      <w:r w:rsidRPr="00146731">
        <w:t>амортизируема</w:t>
      </w:r>
      <w:proofErr w:type="spellEnd"/>
      <w:r w:rsidRPr="00146731">
        <w:t xml:space="preserve"> и по справедлива стойност. Новите правила ще доведат до евентуални промени основно в отчитането на финансови активи като дългови инструменти и на финансови пасиви приети за отчитане по справедлива стойност през текущите печалби и загуби (за кредитния риск);</w:t>
      </w:r>
    </w:p>
    <w:p w:rsidR="004C0111" w:rsidRDefault="0012073B" w:rsidP="008A68BE">
      <w:pPr>
        <w:pPrChange w:id="275" w:author="Иво Станков" w:date="2013-07-29T18:48:00Z">
          <w:pPr/>
        </w:pPrChange>
      </w:pPr>
      <w:r w:rsidRPr="00146731">
        <w:t xml:space="preserve">МСФО 10 Консолидирани финансови отчети (в сила за годишни </w:t>
      </w:r>
      <w:proofErr w:type="gramStart"/>
      <w:r w:rsidRPr="00146731">
        <w:t>периоди от 1.01.2013 г. – приет от ЕК - за задължително прилагане, най-късно, за годишни периоди</w:t>
      </w:r>
      <w:proofErr w:type="gramEnd"/>
      <w:r w:rsidRPr="00146731">
        <w:t>, започващи на или след 01.</w:t>
      </w:r>
      <w:proofErr w:type="spellStart"/>
      <w:r w:rsidRPr="00146731">
        <w:t>01</w:t>
      </w:r>
      <w:proofErr w:type="spellEnd"/>
      <w:r w:rsidRPr="00146731">
        <w:t>.2014 г.). Преходни разпоредби (в сила за годишни периоди, започващи на или след 01.</w:t>
      </w:r>
      <w:proofErr w:type="spellStart"/>
      <w:r w:rsidRPr="00146731">
        <w:t>01</w:t>
      </w:r>
      <w:proofErr w:type="spellEnd"/>
      <w:r w:rsidRPr="00146731">
        <w:t xml:space="preserve">.2013 г. – не са приети от ЕК) – </w:t>
      </w:r>
      <w:proofErr w:type="gramStart"/>
      <w:r w:rsidRPr="00146731">
        <w:t>относно</w:t>
      </w:r>
      <w:proofErr w:type="gramEnd"/>
      <w:r w:rsidRPr="00146731">
        <w:t xml:space="preserve"> прилагането на стандарта за първи път. Този стандарт заменя в значителната му част МСС 27 (Консолидирани и индивидуални финансови отчети) и ПКР Разяснение 12 (Консолидация – предприятия със специално предназначение). Основната му цел е да се установят принципите и начина на изготвяне и представяне на финансови отчети когато едно предприятие контролира едно или повече други предприятия. Той дава ново определение на понятието „контрол”, съдържащо три компонента, определя контролът като единствена база за консолидация и дава по-подробни правила за оценяване на наличието на отношения чрез контрол. Стандартът установява и основните задължителни правила по изготвянето на консолидирани финансови отчети;</w:t>
      </w:r>
    </w:p>
    <w:p w:rsidR="004C0111" w:rsidRDefault="0012073B" w:rsidP="008A68BE">
      <w:pPr>
        <w:pPrChange w:id="276" w:author="Иво Станков" w:date="2013-07-29T18:48:00Z">
          <w:pPr/>
        </w:pPrChange>
      </w:pPr>
      <w:r w:rsidRPr="00146731">
        <w:t xml:space="preserve">МСФО 12 Оповестяване на участия в други предприятия (в сила за годишни </w:t>
      </w:r>
      <w:proofErr w:type="gramStart"/>
      <w:r w:rsidRPr="00146731">
        <w:t>периоди от 1.01.2013 г. – приет от ЕК - за задължително прилагане, най-късно, за годишни периоди</w:t>
      </w:r>
      <w:proofErr w:type="gramEnd"/>
      <w:r w:rsidRPr="00146731">
        <w:t>, започващи на или след 01.</w:t>
      </w:r>
      <w:proofErr w:type="spellStart"/>
      <w:r w:rsidRPr="00146731">
        <w:t>01</w:t>
      </w:r>
      <w:proofErr w:type="spellEnd"/>
      <w:r w:rsidRPr="00146731">
        <w:t>.2014 г.). Преходни разпоредби (в сила за годишни периоди, започващи на или след 01.</w:t>
      </w:r>
      <w:proofErr w:type="spellStart"/>
      <w:r w:rsidRPr="00146731">
        <w:t>01</w:t>
      </w:r>
      <w:proofErr w:type="spellEnd"/>
      <w:r w:rsidRPr="00146731">
        <w:t xml:space="preserve">.2013 г. – не са приети от ЕК) – </w:t>
      </w:r>
      <w:proofErr w:type="gramStart"/>
      <w:r w:rsidRPr="00146731">
        <w:t>относно</w:t>
      </w:r>
      <w:proofErr w:type="gramEnd"/>
      <w:r w:rsidRPr="00146731">
        <w:t xml:space="preserve"> прилагането на стандарта за първи път. Този стандарт въвежда изисквания за оповестяване и към информацията в </w:t>
      </w:r>
      <w:proofErr w:type="spellStart"/>
      <w:r w:rsidRPr="00146731">
        <w:t>оповестяванията</w:t>
      </w:r>
      <w:proofErr w:type="spellEnd"/>
      <w:r w:rsidRPr="00146731">
        <w:t xml:space="preserve"> във финансовите отчети </w:t>
      </w:r>
      <w:proofErr w:type="gramStart"/>
      <w:r w:rsidRPr="00146731">
        <w:t>относно</w:t>
      </w:r>
      <w:proofErr w:type="gramEnd"/>
      <w:r w:rsidRPr="00146731">
        <w:t xml:space="preserve"> всички видове участия на отчитащото се предприятие в други дружества и предприятия, вкл. </w:t>
      </w:r>
      <w:proofErr w:type="gramStart"/>
      <w:r w:rsidRPr="00146731">
        <w:t>и</w:t>
      </w:r>
      <w:proofErr w:type="gramEnd"/>
      <w:r w:rsidRPr="00146731">
        <w:t xml:space="preserve"> ефектите и рисковете от тези участия;</w:t>
      </w:r>
    </w:p>
    <w:p w:rsidR="004C0111" w:rsidRDefault="0012073B" w:rsidP="008A68BE">
      <w:pPr>
        <w:pPrChange w:id="277" w:author="Иво Станков" w:date="2013-07-29T18:48:00Z">
          <w:pPr/>
        </w:pPrChange>
      </w:pPr>
      <w:r w:rsidRPr="00146731">
        <w:rPr>
          <w:i/>
        </w:rPr>
        <w:t xml:space="preserve">МСФО 13 Измерване на справедлива стойност (в сила за годишни периоди от 1.01.2013 г. – приет от ЕК). </w:t>
      </w:r>
      <w:r w:rsidRPr="00146731">
        <w:t xml:space="preserve">Този стандарт се явява единен източник с </w:t>
      </w:r>
      <w:proofErr w:type="spellStart"/>
      <w:r w:rsidRPr="00146731">
        <w:t>методологически</w:t>
      </w:r>
      <w:proofErr w:type="spellEnd"/>
      <w:r w:rsidRPr="00146731">
        <w:t xml:space="preserve"> насоки, съдържащ прецизирано определение на понятието „справедлива стойност”, правила</w:t>
      </w:r>
      <w:r>
        <w:t xml:space="preserve"> </w:t>
      </w:r>
      <w:r w:rsidRPr="00146731">
        <w:t>и методика за</w:t>
      </w:r>
      <w:r>
        <w:t xml:space="preserve"> </w:t>
      </w:r>
      <w:r w:rsidRPr="00146731">
        <w:t>нейното измерване, както и по-широки изисквания за оповестяване относно справедливата стойност и нейното измерване за целите на всички МСФО. Той покрива както финансовите инструменти, така и нефинансовите активи и пасиви, за които МСФО изискват или разрешават прилагането на справедлива стойност;</w:t>
      </w:r>
    </w:p>
    <w:p w:rsidR="004C0111" w:rsidRDefault="0012073B" w:rsidP="008A68BE">
      <w:pPr>
        <w:pPrChange w:id="278" w:author="Иво Станков" w:date="2013-07-29T18:48:00Z">
          <w:pPr/>
        </w:pPrChange>
      </w:pPr>
      <w:r w:rsidRPr="00146731">
        <w:t>Подобрения в МСФО (</w:t>
      </w:r>
      <w:proofErr w:type="gramStart"/>
      <w:r w:rsidRPr="00146731">
        <w:t>м.май</w:t>
      </w:r>
      <w:proofErr w:type="gramEnd"/>
      <w:r w:rsidRPr="00146731">
        <w:t xml:space="preserve"> 2012 г.) - подобрения в МСС 1, 16, 32, 34, МСФО 1, (в сила за годишни периоди от 01.</w:t>
      </w:r>
      <w:proofErr w:type="spellStart"/>
      <w:r w:rsidRPr="00146731">
        <w:t>01</w:t>
      </w:r>
      <w:proofErr w:type="spellEnd"/>
      <w:r w:rsidRPr="00146731">
        <w:t xml:space="preserve">.2013 г. – не са приети от ЕК). Тези подобрения внасят частични промени в съответните </w:t>
      </w:r>
      <w:proofErr w:type="gramStart"/>
      <w:r w:rsidRPr="00146731">
        <w:t>стандарти, основно с цел да премахнат съществуваща непоследователност или неясноти в правилата на приложение и изискванията на отделните стандарти</w:t>
      </w:r>
      <w:proofErr w:type="gramEnd"/>
      <w:r w:rsidRPr="00146731">
        <w:t>, както и да се внесе по-прецизна терминология на понятия. Основно промените са насочени към следните обекти или операции – разходи по заеми за отговарящи на условията активи, за които датата на започване на капитализация е преди датата на преминаване по МСФО (</w:t>
      </w:r>
      <w:proofErr w:type="spellStart"/>
      <w:r w:rsidRPr="00146731">
        <w:t>МСФО</w:t>
      </w:r>
      <w:proofErr w:type="spellEnd"/>
      <w:r w:rsidRPr="00146731">
        <w:t xml:space="preserve"> 1), разяснения по изискванията за представяне на сравнителна информация (МСС 1), разяснения по класификацията на обслужващо оборудване (МСС 16), отчитането на данъчния ефект от разпределения към притежателите на инструменти на собствения е според изискванията на МСС 12 (МСС 32), междинно отчитане на сегментна информация на общите активи за постигане на последователност с МСФО 8 (МСС </w:t>
      </w:r>
      <w:proofErr w:type="gramStart"/>
      <w:r w:rsidRPr="00146731">
        <w:t xml:space="preserve">34). </w:t>
      </w:r>
      <w:proofErr w:type="gramEnd"/>
    </w:p>
    <w:p w:rsidR="004C0111" w:rsidRDefault="004C0111" w:rsidP="008A68BE">
      <w:pPr>
        <w:pPrChange w:id="279" w:author="Иво Станков" w:date="2013-07-29T18:48:00Z">
          <w:pPr/>
        </w:pPrChange>
      </w:pPr>
    </w:p>
    <w:p w:rsidR="004C0111" w:rsidRDefault="0012073B" w:rsidP="008A68BE">
      <w:pPr>
        <w:pPrChange w:id="280" w:author="Иво Станков" w:date="2013-07-29T18:48:00Z">
          <w:pPr/>
        </w:pPrChange>
      </w:pPr>
      <w:r w:rsidRPr="00146731">
        <w:tab/>
        <w:t xml:space="preserve">Допълнително, за посочените по-долу нови стандарти, променени стандарти и приети тълкувания, които са издадени, но все още не са в сила за годишни периоди започващи на 1 януари 2012 г., ръководството е преценило, че следните не биха имали потенциален ефект за промени в счетоводната политика, класификацията и стойностите на отчетни обекти във финансовите отчети на дружеството, а </w:t>
      </w:r>
      <w:proofErr w:type="gramStart"/>
      <w:r w:rsidRPr="00146731">
        <w:t xml:space="preserve">именно: </w:t>
      </w:r>
      <w:proofErr w:type="gramEnd"/>
    </w:p>
    <w:p w:rsidR="004C0111" w:rsidRDefault="0012073B" w:rsidP="008A68BE">
      <w:pPr>
        <w:pPrChange w:id="281" w:author="Иво Станков" w:date="2013-07-29T18:48:00Z">
          <w:pPr/>
        </w:pPrChange>
      </w:pPr>
      <w:r w:rsidRPr="00146731">
        <w:rPr>
          <w:i/>
        </w:rPr>
        <w:t>МСС 12 (променен) Данъци върху дохода (в сила за годишни периоди от 01.</w:t>
      </w:r>
      <w:proofErr w:type="spellStart"/>
      <w:r w:rsidRPr="00146731">
        <w:rPr>
          <w:i/>
        </w:rPr>
        <w:t>01</w:t>
      </w:r>
      <w:proofErr w:type="spellEnd"/>
      <w:r w:rsidRPr="00146731">
        <w:rPr>
          <w:i/>
        </w:rPr>
        <w:t>.2013 г. – приет от ЕК).</w:t>
      </w:r>
      <w:r w:rsidRPr="00146731">
        <w:t xml:space="preserve"> Промяната </w:t>
      </w:r>
      <w:r w:rsidRPr="00146731">
        <w:lastRenderedPageBreak/>
        <w:t>е свързана с изричното пояснение, че оценката на отсрочените данъци (</w:t>
      </w:r>
      <w:proofErr w:type="gramStart"/>
      <w:r w:rsidRPr="00146731">
        <w:t>актив или пасив), свързани с определен</w:t>
      </w:r>
      <w:r>
        <w:t xml:space="preserve"> </w:t>
      </w:r>
      <w:r w:rsidRPr="00146731">
        <w:t>актив</w:t>
      </w:r>
      <w:proofErr w:type="gramEnd"/>
      <w:r w:rsidRPr="00146731">
        <w:t>, следва да се направи през призмата на намеренията на съответното предприятие как ще възстановява инвестираните средства в балансовата стойност на този актив – чрез продажба или през продължаваща употреба. Конкретни правила са дадени в случаите на нетекущи активи, преоценени по реда на МСС 16, но най-вече за инвестиционните имоти, оценявани по справедлива стойност по МСС 40, вкл. придобити по реда на бизнес-комбинации – т.е. приема се презумпцията, че те ще се възстановяват през продажба за целите на определяне на отсрочените данъци;</w:t>
      </w:r>
    </w:p>
    <w:p w:rsidR="004C0111" w:rsidRDefault="0012073B" w:rsidP="008A68BE">
      <w:pPr>
        <w:pPrChange w:id="282" w:author="Иво Станков" w:date="2013-07-29T18:48:00Z">
          <w:pPr/>
        </w:pPrChange>
      </w:pPr>
      <w:r w:rsidRPr="00146731">
        <w:t>МСС 28 (изменен 2011 г.) Инвестиции в асоциирани и съвместни предприятия –(в сила за годишни периоди от 01.</w:t>
      </w:r>
      <w:proofErr w:type="spellStart"/>
      <w:r w:rsidRPr="00146731">
        <w:t>01</w:t>
      </w:r>
      <w:proofErr w:type="spellEnd"/>
      <w:r w:rsidRPr="00146731">
        <w:t>.2013 г. – приет от ЕК - за задължително прилагане, най-късно, за годишни периоди, започващи на или след</w:t>
      </w:r>
      <w:r w:rsidRPr="00146731" w:rsidDel="0009680F">
        <w:t xml:space="preserve"> </w:t>
      </w:r>
      <w:r w:rsidRPr="00146731">
        <w:t>01.</w:t>
      </w:r>
      <w:proofErr w:type="spellStart"/>
      <w:r w:rsidRPr="00146731">
        <w:t>01</w:t>
      </w:r>
      <w:proofErr w:type="spellEnd"/>
      <w:r w:rsidRPr="00146731">
        <w:t xml:space="preserve">.2014 г.). Стандартът е с променено наименование и включва правила за отчитане по метода на собствения капитал както на инвестициите в асоциираните, така и в </w:t>
      </w:r>
      <w:proofErr w:type="gramStart"/>
      <w:r w:rsidRPr="00146731">
        <w:t>съвместните предприятия, които досега са били под обхвата на МСС 31 Съвместни</w:t>
      </w:r>
      <w:proofErr w:type="gramEnd"/>
      <w:r w:rsidRPr="00146731">
        <w:t xml:space="preserve"> предприятия в съответствие на новите МСФО 11 и МСФО 12. МСС 31 спира да бъде приложим от 01.</w:t>
      </w:r>
      <w:proofErr w:type="spellStart"/>
      <w:r w:rsidRPr="00146731">
        <w:t>01</w:t>
      </w:r>
      <w:proofErr w:type="spellEnd"/>
      <w:r w:rsidRPr="00146731">
        <w:t>.2013 г.;</w:t>
      </w:r>
    </w:p>
    <w:p w:rsidR="004C0111" w:rsidRDefault="0012073B" w:rsidP="008A68BE">
      <w:pPr>
        <w:pPrChange w:id="283" w:author="Иво Станков" w:date="2013-07-29T18:48:00Z">
          <w:pPr/>
        </w:pPrChange>
      </w:pPr>
      <w:r w:rsidRPr="00146731">
        <w:t>МСС 32 (променен) Финансови инструменти: Представяне (в сила за годишни периоди от 01.</w:t>
      </w:r>
      <w:proofErr w:type="spellStart"/>
      <w:r w:rsidRPr="00146731">
        <w:t>01</w:t>
      </w:r>
      <w:proofErr w:type="spellEnd"/>
      <w:r w:rsidRPr="00146731">
        <w:t xml:space="preserve">.2014 г. – приет от ЕК) – </w:t>
      </w:r>
      <w:proofErr w:type="gramStart"/>
      <w:r w:rsidRPr="00146731">
        <w:t>относно</w:t>
      </w:r>
      <w:proofErr w:type="gramEnd"/>
      <w:r w:rsidRPr="00146731">
        <w:t xml:space="preserve"> </w:t>
      </w:r>
      <w:proofErr w:type="spellStart"/>
      <w:r w:rsidRPr="00146731">
        <w:t>нетиране</w:t>
      </w:r>
      <w:proofErr w:type="spellEnd"/>
      <w:r w:rsidRPr="00146731">
        <w:t xml:space="preserve"> (компенсиране) на финансови активи и финансови пасиви. Тези промени са свързани с уточнение </w:t>
      </w:r>
      <w:proofErr w:type="gramStart"/>
      <w:r w:rsidRPr="00146731">
        <w:t>относно</w:t>
      </w:r>
      <w:proofErr w:type="gramEnd"/>
      <w:r w:rsidRPr="00146731">
        <w:t xml:space="preserve"> приложението на правилата за </w:t>
      </w:r>
      <w:proofErr w:type="spellStart"/>
      <w:r w:rsidRPr="00146731">
        <w:t>нетиране</w:t>
      </w:r>
      <w:proofErr w:type="spellEnd"/>
      <w:r w:rsidRPr="00146731">
        <w:t xml:space="preserve"> на финансови инструменти. Основно те са в четири насоки: а) изясняване на значението на разбирането за „текущо законосъобразно приложимо право за </w:t>
      </w:r>
      <w:proofErr w:type="spellStart"/>
      <w:r w:rsidRPr="00146731">
        <w:t>нетиране</w:t>
      </w:r>
      <w:proofErr w:type="spellEnd"/>
      <w:r w:rsidRPr="00146731">
        <w:t xml:space="preserve">”; б) приложението за едновременна реализация и споразумение за уреждане; в) </w:t>
      </w:r>
      <w:proofErr w:type="spellStart"/>
      <w:r w:rsidRPr="00146731">
        <w:t>нетиране</w:t>
      </w:r>
      <w:proofErr w:type="spellEnd"/>
      <w:r w:rsidRPr="00146731">
        <w:t xml:space="preserve"> на суми предоставени като гаранция; г) мярката за прилагането на изискванията за </w:t>
      </w:r>
      <w:proofErr w:type="spellStart"/>
      <w:proofErr w:type="gramStart"/>
      <w:r w:rsidRPr="00146731">
        <w:t>нетиране</w:t>
      </w:r>
      <w:proofErr w:type="spellEnd"/>
      <w:r w:rsidRPr="00146731">
        <w:t xml:space="preserve">; </w:t>
      </w:r>
      <w:proofErr w:type="gramEnd"/>
    </w:p>
    <w:p w:rsidR="004C0111" w:rsidRDefault="0012073B" w:rsidP="008A68BE">
      <w:pPr>
        <w:pPrChange w:id="284" w:author="Иво Станков" w:date="2013-07-29T18:48:00Z">
          <w:pPr/>
        </w:pPrChange>
      </w:pPr>
      <w:r w:rsidRPr="00146731">
        <w:t xml:space="preserve">МСФО 7 (променен) Финансови инструменти: Оповестявания – </w:t>
      </w:r>
      <w:proofErr w:type="gramStart"/>
      <w:r w:rsidRPr="00146731">
        <w:t>относно</w:t>
      </w:r>
      <w:proofErr w:type="gramEnd"/>
      <w:r w:rsidRPr="00146731">
        <w:t xml:space="preserve"> </w:t>
      </w:r>
      <w:proofErr w:type="spellStart"/>
      <w:r w:rsidRPr="00146731">
        <w:t>нетиране</w:t>
      </w:r>
      <w:proofErr w:type="spellEnd"/>
      <w:r w:rsidRPr="00146731">
        <w:t xml:space="preserve"> (компенсиране) на финансови активи и пасиви (в сила за годишни периоди от 01.</w:t>
      </w:r>
      <w:proofErr w:type="spellStart"/>
      <w:r w:rsidRPr="00146731">
        <w:t>01</w:t>
      </w:r>
      <w:proofErr w:type="spellEnd"/>
      <w:r w:rsidRPr="00146731">
        <w:t xml:space="preserve">.2013 г. – приет от ЕК). Тези промени са свързани с разширяването на </w:t>
      </w:r>
      <w:proofErr w:type="spellStart"/>
      <w:r w:rsidRPr="00146731">
        <w:t>оповестяванията</w:t>
      </w:r>
      <w:proofErr w:type="spellEnd"/>
      <w:r w:rsidRPr="00146731">
        <w:t xml:space="preserve"> за всички финансови инструменти, които ще се </w:t>
      </w:r>
      <w:proofErr w:type="spellStart"/>
      <w:r w:rsidRPr="00146731">
        <w:t>нетират</w:t>
      </w:r>
      <w:proofErr w:type="spellEnd"/>
      <w:r w:rsidRPr="00146731">
        <w:t xml:space="preserve"> (компенсират) в съответствие с МСС 32 (пара. 42), както и според допълнителни споразумения за </w:t>
      </w:r>
      <w:proofErr w:type="spellStart"/>
      <w:r w:rsidRPr="00146731">
        <w:t>нетиране</w:t>
      </w:r>
      <w:proofErr w:type="spellEnd"/>
      <w:r w:rsidRPr="00146731">
        <w:t>, които са извън обхвата на МСС 32;</w:t>
      </w:r>
    </w:p>
    <w:p w:rsidR="004C0111" w:rsidRDefault="0012073B" w:rsidP="008A68BE">
      <w:pPr>
        <w:pPrChange w:id="285" w:author="Иво Станков" w:date="2013-07-29T18:48:00Z">
          <w:pPr/>
        </w:pPrChange>
      </w:pPr>
      <w:r w:rsidRPr="00146731">
        <w:t xml:space="preserve">МСФО 7 (променен) Финансови инструменти: Оповестявания – относно облекчението за </w:t>
      </w:r>
      <w:proofErr w:type="spellStart"/>
      <w:r w:rsidRPr="00146731">
        <w:t>преизчислението</w:t>
      </w:r>
      <w:proofErr w:type="spellEnd"/>
      <w:r w:rsidRPr="00146731">
        <w:t xml:space="preserve"> на сравнителни периоди и свързаните с тях оповестявания при прилагането на МСФО 9 (в сила за годишни периоди от 01.</w:t>
      </w:r>
      <w:proofErr w:type="spellStart"/>
      <w:r w:rsidRPr="00146731">
        <w:t>01</w:t>
      </w:r>
      <w:proofErr w:type="spellEnd"/>
      <w:r w:rsidRPr="00146731">
        <w:t>.2015 г. – не е</w:t>
      </w:r>
      <w:r>
        <w:t xml:space="preserve"> </w:t>
      </w:r>
      <w:r w:rsidRPr="00146731">
        <w:t>приет от ЕК);</w:t>
      </w:r>
    </w:p>
    <w:p w:rsidR="004C0111" w:rsidRDefault="0012073B" w:rsidP="008A68BE">
      <w:pPr>
        <w:pPrChange w:id="286" w:author="Иво Станков" w:date="2013-07-29T18:48:00Z">
          <w:pPr/>
        </w:pPrChange>
      </w:pPr>
      <w:r w:rsidRPr="00146731">
        <w:t xml:space="preserve">МСФО 11 Съвместни споразумения (в сила за годишни </w:t>
      </w:r>
      <w:proofErr w:type="gramStart"/>
      <w:r w:rsidRPr="00146731">
        <w:t>периоди от 1.01.2013 г. – приет от ЕК - за задължително прилагане, най-късно, за годишни периоди</w:t>
      </w:r>
      <w:proofErr w:type="gramEnd"/>
      <w:r w:rsidRPr="00146731">
        <w:t>, започващи на или след</w:t>
      </w:r>
      <w:r w:rsidRPr="00146731" w:rsidDel="001466BF">
        <w:t xml:space="preserve"> </w:t>
      </w:r>
      <w:r w:rsidRPr="00146731">
        <w:t>01.</w:t>
      </w:r>
      <w:proofErr w:type="spellStart"/>
      <w:r w:rsidRPr="00146731">
        <w:t>01</w:t>
      </w:r>
      <w:proofErr w:type="spellEnd"/>
      <w:r w:rsidRPr="00146731">
        <w:t>.2014 г.) Преходни разпоредби (в сила за годишни периоди, започващи на или след 01.</w:t>
      </w:r>
      <w:proofErr w:type="spellStart"/>
      <w:r w:rsidRPr="00146731">
        <w:t>01</w:t>
      </w:r>
      <w:proofErr w:type="spellEnd"/>
      <w:r w:rsidRPr="00146731">
        <w:t xml:space="preserve">.2013 г. – не са приети от ЕК) – </w:t>
      </w:r>
      <w:proofErr w:type="gramStart"/>
      <w:r w:rsidRPr="00146731">
        <w:t>относно</w:t>
      </w:r>
      <w:proofErr w:type="gramEnd"/>
      <w:r w:rsidRPr="00146731">
        <w:t xml:space="preserve"> прилагането на стандарта за първи път. Този стандарт заменя МСС 31 Дялове в съвместни предприятия), вкл. и ПКР 13 Съвместно контролирани предприятия – непарични вноски от контролиращите съдружници. Той въвежда само два типа </w:t>
      </w:r>
      <w:proofErr w:type="gramStart"/>
      <w:r w:rsidRPr="00146731">
        <w:t>съвместни споразумения – съвместни</w:t>
      </w:r>
      <w:proofErr w:type="gramEnd"/>
      <w:r w:rsidRPr="00146731">
        <w:t xml:space="preserve"> дейности и съвместни</w:t>
      </w:r>
      <w:r>
        <w:t xml:space="preserve"> </w:t>
      </w:r>
      <w:r w:rsidRPr="00146731">
        <w:t xml:space="preserve">дружества, като установеният критерий за класификация не е правната форма, а видът на правата и задълженията на всяка страна в конкретното споразумение, т.е. дали са права върху активите и пасивите, респ. </w:t>
      </w:r>
      <w:proofErr w:type="gramStart"/>
      <w:r w:rsidRPr="00146731">
        <w:t>разходите</w:t>
      </w:r>
      <w:proofErr w:type="gramEnd"/>
      <w:r w:rsidRPr="00146731">
        <w:t xml:space="preserve"> и приходите от съвместното споразумение /съвместна дейност/, или са права върху нетните активи от съвместното споразумение /съвместно дружество/. Стандартът премахва опцията за прилагане на </w:t>
      </w:r>
      <w:proofErr w:type="gramStart"/>
      <w:r w:rsidRPr="00146731">
        <w:t>метода на пропорционална консолидация и налага ползването на метода</w:t>
      </w:r>
      <w:proofErr w:type="gramEnd"/>
      <w:r w:rsidRPr="00146731">
        <w:t xml:space="preserve"> на собствения капитал при консолидация на съвместно контролирани дружества;</w:t>
      </w:r>
    </w:p>
    <w:p w:rsidR="004C0111" w:rsidRDefault="0012073B" w:rsidP="008A68BE">
      <w:pPr>
        <w:pPrChange w:id="287" w:author="Иво Станков" w:date="2013-07-29T18:48:00Z">
          <w:pPr/>
        </w:pPrChange>
      </w:pPr>
      <w:r w:rsidRPr="00146731">
        <w:t xml:space="preserve">КРМСФО 20 Разходи за </w:t>
      </w:r>
      <w:proofErr w:type="spellStart"/>
      <w:r w:rsidRPr="00146731">
        <w:t>откривка</w:t>
      </w:r>
      <w:proofErr w:type="spellEnd"/>
      <w:r w:rsidRPr="00146731">
        <w:t xml:space="preserve"> в производствена фаза на открита мина – (в сила за годишни периоди, започващи на или след 1.01.2013 г. – прието от ЕК). Това тълкуване дава разяснение относно разграничението на счетоводното третиране на разходи за отстраняване на инертна маса с цел производство и разходи с цел за подобряване на достъпа до други количества минна маса за производство в бъдещи периоди;</w:t>
      </w:r>
    </w:p>
    <w:p w:rsidR="004C0111" w:rsidRDefault="004C0111" w:rsidP="008A68BE">
      <w:pPr>
        <w:pPrChange w:id="288" w:author="Иво Станков" w:date="2013-07-29T18:48:00Z">
          <w:pPr/>
        </w:pPrChange>
      </w:pPr>
    </w:p>
    <w:p w:rsidR="004C0111" w:rsidRDefault="0012073B" w:rsidP="008A68BE">
      <w:pPr>
        <w:pPrChange w:id="289" w:author="Иво Станков" w:date="2013-07-29T18:48:00Z">
          <w:pPr/>
        </w:pPrChange>
      </w:pPr>
      <w:r w:rsidRPr="00146731">
        <w:tab/>
        <w:t>Финансовите отчети са изготвени на база историческата цена.</w:t>
      </w:r>
    </w:p>
    <w:p w:rsidR="004C0111" w:rsidRDefault="0012073B" w:rsidP="008A68BE">
      <w:pPr>
        <w:pPrChange w:id="290" w:author="Иво Станков" w:date="2013-07-29T18:48:00Z">
          <w:pPr/>
        </w:pPrChange>
      </w:pPr>
      <w:r w:rsidRPr="00146731">
        <w:tab/>
        <w:t xml:space="preserve">Дружеството води своите счетоводни регистри в български лев (BGN), който приема като негова отчетна валута за представяне. Данните в отчета и приложенията към него са представени в хиляди </w:t>
      </w:r>
      <w:proofErr w:type="gramStart"/>
      <w:r w:rsidRPr="00146731">
        <w:t>лева</w:t>
      </w:r>
      <w:proofErr w:type="gramEnd"/>
      <w:r w:rsidRPr="00146731">
        <w:t>, освен ако нещо друго изрично не е указано.</w:t>
      </w:r>
    </w:p>
    <w:p w:rsidR="004C0111" w:rsidRDefault="0012073B" w:rsidP="008A68BE">
      <w:pPr>
        <w:pPrChange w:id="291" w:author="Иво Станков" w:date="2013-07-29T18:48:00Z">
          <w:pPr/>
        </w:pPrChange>
      </w:pPr>
      <w:r w:rsidRPr="00146731">
        <w:tab/>
        <w:t xml:space="preserve">Представянето на </w:t>
      </w:r>
      <w:proofErr w:type="spellStart"/>
      <w:r w:rsidRPr="00146731">
        <w:t>финансовя</w:t>
      </w:r>
      <w:proofErr w:type="spellEnd"/>
      <w:r w:rsidRPr="00146731">
        <w:t xml:space="preserve"> отчет съгласно Международните стандарти за финансови отчети изисква ръководството да направи </w:t>
      </w:r>
      <w:proofErr w:type="gramStart"/>
      <w:r w:rsidRPr="00146731">
        <w:t>най-добри</w:t>
      </w:r>
      <w:proofErr w:type="gramEnd"/>
      <w:r w:rsidRPr="00146731">
        <w:t xml:space="preserve"> приблизителни оценки, начисления и разумно обосновани предположения, които оказват ефект върху отчетените стойности на активите и пасивите, на приходите и разходите, и на оповестяването на условни вземания и задължения към датата на отчета. Тези приблизителни оценки, начисления и предположения са основани на информацията, която е налична към датата на </w:t>
      </w:r>
      <w:proofErr w:type="gramStart"/>
      <w:r w:rsidRPr="00146731">
        <w:t xml:space="preserve">финансовия отчет, поради което бъдещите фактически резултати биха могли да бъдат различни от тях (като в </w:t>
      </w:r>
      <w:r w:rsidRPr="00146731">
        <w:lastRenderedPageBreak/>
        <w:t>условия на финансова</w:t>
      </w:r>
      <w:proofErr w:type="gramEnd"/>
      <w:r w:rsidRPr="00146731">
        <w:t xml:space="preserve"> криза </w:t>
      </w:r>
      <w:proofErr w:type="spellStart"/>
      <w:r w:rsidRPr="00146731">
        <w:t>несигурностите</w:t>
      </w:r>
      <w:proofErr w:type="spellEnd"/>
      <w:r w:rsidRPr="00146731">
        <w:t xml:space="preserve"> са по-значителни). Обектите, които предполагат по-висока степен на субективна преценка или </w:t>
      </w:r>
      <w:proofErr w:type="gramStart"/>
      <w:r w:rsidRPr="00146731">
        <w:t>сложност, или където</w:t>
      </w:r>
      <w:proofErr w:type="gramEnd"/>
      <w:r w:rsidRPr="00146731">
        <w:t xml:space="preserve"> предположенията и</w:t>
      </w:r>
      <w:r>
        <w:t xml:space="preserve"> </w:t>
      </w:r>
      <w:r w:rsidRPr="00146731">
        <w:t>приблизителните счетоводни оценки са съществени за финансовия отчет, са оповестени в Приложение № 2.23.</w:t>
      </w:r>
    </w:p>
    <w:p w:rsidR="004C0111" w:rsidRDefault="004C0111" w:rsidP="008A68BE">
      <w:pPr>
        <w:rPr>
          <w:lang w:val="ru-RU"/>
        </w:rPr>
        <w:pPrChange w:id="292" w:author="Иво Станков" w:date="2013-07-29T18:48:00Z">
          <w:pPr/>
        </w:pPrChange>
      </w:pPr>
    </w:p>
    <w:p w:rsidR="00EE5811" w:rsidRDefault="0012073B" w:rsidP="008A68BE">
      <w:pPr>
        <w:pStyle w:val="NormalBoldItalic"/>
        <w:pPrChange w:id="293" w:author="Иво Станков" w:date="2013-07-29T18:48:00Z">
          <w:pPr/>
        </w:pPrChange>
      </w:pPr>
      <w:r w:rsidRPr="00146731">
        <w:t>Консолидиран отчет на дружеството</w:t>
      </w:r>
    </w:p>
    <w:p w:rsidR="004C0111" w:rsidRDefault="0012073B" w:rsidP="008A68BE">
      <w:pPr>
        <w:pPrChange w:id="294" w:author="Иво Станков" w:date="2013-07-29T18:48:00Z">
          <w:pPr/>
        </w:pPrChange>
      </w:pPr>
      <w:r w:rsidRPr="00146731">
        <w:tab/>
      </w:r>
      <w:r w:rsidRPr="00B8794F">
        <w:t xml:space="preserve">Дружеството започва процеса на изготвяне на своя консолидиран </w:t>
      </w:r>
      <w:proofErr w:type="gramStart"/>
      <w:r w:rsidRPr="00B8794F">
        <w:t xml:space="preserve">отчет за </w:t>
      </w:r>
      <w:r w:rsidR="00B30C37">
        <w:t>второто</w:t>
      </w:r>
      <w:r w:rsidR="00B30C37" w:rsidRPr="00B8794F">
        <w:t xml:space="preserve"> </w:t>
      </w:r>
      <w:r w:rsidRPr="00B8794F">
        <w:t>тримесечие на 2013 г. съгласно МСФО в сила за 2012 г., в който отчет</w:t>
      </w:r>
      <w:proofErr w:type="gramEnd"/>
      <w:r w:rsidRPr="00B8794F">
        <w:t xml:space="preserve"> ще е включен и настоящият индивидуален отчет. </w:t>
      </w:r>
      <w:r w:rsidRPr="00A12DC3">
        <w:t xml:space="preserve">Съгласно планираните дати ръководството очаква консолидираният </w:t>
      </w:r>
      <w:proofErr w:type="gramStart"/>
      <w:r w:rsidRPr="00A12DC3">
        <w:t xml:space="preserve">отчет да бъде одобрен за издаване не по-късно от </w:t>
      </w:r>
      <w:r w:rsidR="006F14B9" w:rsidRPr="00A12DC3">
        <w:rPr>
          <w:lang w:val="en-US"/>
        </w:rPr>
        <w:t>31.08</w:t>
      </w:r>
      <w:r w:rsidR="00641205" w:rsidRPr="00A12DC3">
        <w:rPr>
          <w:rFonts w:asciiTheme="minorHAnsi" w:hAnsiTheme="minorHAnsi"/>
          <w:lang w:val="en-US"/>
        </w:rPr>
        <w:t>.</w:t>
      </w:r>
      <w:commentRangeStart w:id="295"/>
      <w:r w:rsidR="006F14B9" w:rsidRPr="00A12DC3">
        <w:t>2013</w:t>
      </w:r>
      <w:commentRangeEnd w:id="295"/>
      <w:r w:rsidR="00B30C37" w:rsidRPr="00A12DC3">
        <w:rPr>
          <w:rStyle w:val="CommentReference"/>
        </w:rPr>
        <w:commentReference w:id="295"/>
      </w:r>
      <w:r w:rsidRPr="00A12DC3">
        <w:t xml:space="preserve"> г., след която дата отчетът</w:t>
      </w:r>
      <w:proofErr w:type="gramEnd"/>
      <w:r w:rsidRPr="00A12DC3">
        <w:t xml:space="preserve"> ще бъде на разположение на трети лица.</w:t>
      </w:r>
    </w:p>
    <w:p w:rsidR="00EE5811" w:rsidRDefault="00EB16B4" w:rsidP="008A68BE">
      <w:pPr>
        <w:pStyle w:val="Heading1"/>
        <w:pPrChange w:id="296" w:author="Иво Станков" w:date="2013-07-29T18:48:00Z">
          <w:pPr/>
        </w:pPrChange>
      </w:pPr>
      <w:bookmarkStart w:id="297" w:name="_Toc355005197"/>
      <w:r>
        <w:rPr>
          <w:rFonts w:asciiTheme="minorHAnsi" w:hAnsiTheme="minorHAnsi"/>
          <w:lang w:val="en-US"/>
        </w:rPr>
        <w:t>2.2.</w:t>
      </w:r>
      <w:r w:rsidR="0012073B" w:rsidRPr="00146731">
        <w:t>СРАВНИТЕЛНИ ДАННИ</w:t>
      </w:r>
      <w:bookmarkEnd w:id="297"/>
    </w:p>
    <w:p w:rsidR="004C0111" w:rsidRDefault="0012073B" w:rsidP="008A68BE">
      <w:pPr>
        <w:pPrChange w:id="298" w:author="Иво Станков" w:date="2013-07-29T18:48:00Z">
          <w:pPr/>
        </w:pPrChange>
      </w:pPr>
      <w:r w:rsidRPr="00146731">
        <w:tab/>
        <w:t>Дружеството представя сравнителна информация в този финансов отчет за една предходна година.</w:t>
      </w:r>
    </w:p>
    <w:p w:rsidR="004C0111" w:rsidRDefault="0012073B" w:rsidP="008A68BE">
      <w:pPr>
        <w:pPrChange w:id="299" w:author="Иво Станков" w:date="2013-07-29T18:48:00Z">
          <w:pPr/>
        </w:pPrChange>
      </w:pPr>
      <w:r w:rsidRPr="00146731">
        <w:tab/>
        <w:t xml:space="preserve">Когато е необходимо, сравнителните данни се </w:t>
      </w:r>
      <w:proofErr w:type="spellStart"/>
      <w:r w:rsidRPr="00146731">
        <w:t>рекласифицират</w:t>
      </w:r>
      <w:proofErr w:type="spellEnd"/>
      <w:r w:rsidRPr="00146731">
        <w:t>, за да се постигне съпоставимост спрямо промени в представянето в текущата година.</w:t>
      </w:r>
    </w:p>
    <w:p w:rsidR="00EE5811" w:rsidRDefault="00EB16B4" w:rsidP="008A68BE">
      <w:pPr>
        <w:pStyle w:val="Heading1"/>
        <w:pPrChange w:id="300" w:author="Иво Станков" w:date="2013-07-29T18:48:00Z">
          <w:pPr/>
        </w:pPrChange>
      </w:pPr>
      <w:bookmarkStart w:id="301" w:name="_Toc439746789"/>
      <w:r>
        <w:rPr>
          <w:rFonts w:asciiTheme="minorHAnsi" w:hAnsiTheme="minorHAnsi"/>
          <w:lang w:val="en-US"/>
        </w:rPr>
        <w:t>2.3.</w:t>
      </w:r>
      <w:bookmarkStart w:id="302" w:name="_Toc355005198"/>
      <w:bookmarkEnd w:id="301"/>
      <w:r w:rsidR="0012073B" w:rsidRPr="00146731">
        <w:t>ФУНКЦИОНАЛНА ВАЛУТА И ПРИЗНАВАНЕ НА КУРСОВИ РАЗЛИКИ</w:t>
      </w:r>
      <w:bookmarkEnd w:id="302"/>
    </w:p>
    <w:p w:rsidR="004C0111" w:rsidRDefault="0012073B" w:rsidP="008A68BE">
      <w:pPr>
        <w:pPrChange w:id="303" w:author="Иво Станков" w:date="2013-07-29T18:48:00Z">
          <w:pPr/>
        </w:pPrChange>
      </w:pPr>
      <w:r w:rsidRPr="00146731">
        <w:tab/>
        <w:t>Функционалната валута и отчетната валута на представяне във финансовия отчет на дружеството е</w:t>
      </w:r>
      <w:r>
        <w:t xml:space="preserve"> </w:t>
      </w:r>
      <w:r w:rsidRPr="00146731">
        <w:t xml:space="preserve">българският лев. От 1 юли 1997 г. левът е фиксиран в съответствие със Закона за БНБ към германската марка в съотношение BGN 1:DEM 1, а с въвеждането на еврото като официална валута на Европейския съюз - с еврото в съотношение BGN 1.95583:EUR 1. </w:t>
      </w:r>
    </w:p>
    <w:p w:rsidR="004C0111" w:rsidRDefault="0012073B" w:rsidP="008A68BE">
      <w:pPr>
        <w:pPrChange w:id="304" w:author="Иво Станков" w:date="2013-07-29T18:48:00Z">
          <w:pPr/>
        </w:pPrChange>
      </w:pPr>
      <w:r w:rsidRPr="00146731">
        <w:tab/>
        <w:t>При първоначално признаване, сделка в чуждестранна валута се записва във функционалната валута</w:t>
      </w:r>
      <w:proofErr w:type="gramStart"/>
      <w:r w:rsidRPr="00146731">
        <w:t>, като към</w:t>
      </w:r>
      <w:proofErr w:type="gramEnd"/>
      <w:r w:rsidRPr="00146731">
        <w:t xml:space="preserve"> сумата в чуждестранна валута се прилага обменният курс към момента на сделката или операцията. Паричните средства, вземанията и задълженията, като монетарни отчетни обекти, деноминирани в чуждестранна валута се отчитат във функционалната валута</w:t>
      </w:r>
      <w:proofErr w:type="gramStart"/>
      <w:r w:rsidRPr="00146731">
        <w:t xml:space="preserve"> като се прилага</w:t>
      </w:r>
      <w:proofErr w:type="gramEnd"/>
      <w:r w:rsidRPr="00146731">
        <w:t xml:space="preserve"> обменният курс, публикуван от БНБ за последния работен ден на съответния месец. Към 31 декември те се оценяват в български лева като се използва заключителният обменен курс на </w:t>
      </w:r>
      <w:proofErr w:type="gramStart"/>
      <w:r w:rsidRPr="00146731">
        <w:t xml:space="preserve">БНБ. </w:t>
      </w:r>
      <w:proofErr w:type="gramEnd"/>
    </w:p>
    <w:p w:rsidR="004C0111" w:rsidRDefault="0012073B" w:rsidP="008A68BE">
      <w:pPr>
        <w:pPrChange w:id="305" w:author="Иво Станков" w:date="2013-07-29T18:48:00Z">
          <w:pPr/>
        </w:pPrChange>
      </w:pPr>
      <w:r w:rsidRPr="00146731">
        <w:tab/>
        <w:t>Немонетарните отчетни обекти в отчета за финансовото състояние, първоначално деноминирани в чуждестранна валута, се отчитат във функционалната валута</w:t>
      </w:r>
      <w:proofErr w:type="gramStart"/>
      <w:r w:rsidRPr="00146731">
        <w:t xml:space="preserve"> като се прилага</w:t>
      </w:r>
      <w:proofErr w:type="gramEnd"/>
      <w:r w:rsidRPr="00146731">
        <w:t xml:space="preserve"> историческият обменен курс към датата на операцията и последващо не се преоценяват по заключителен курс.</w:t>
      </w:r>
    </w:p>
    <w:p w:rsidR="004C0111" w:rsidRDefault="0012073B" w:rsidP="008A68BE">
      <w:pPr>
        <w:pPrChange w:id="306" w:author="Иво Станков" w:date="2013-07-29T18:48:00Z">
          <w:pPr/>
        </w:pPrChange>
      </w:pPr>
      <w:r w:rsidRPr="00146731">
        <w:tab/>
        <w:t xml:space="preserve">Ефектите от курсовите разлики, свързани с уреждането на търговски сделки в чуждестранна валута, или отчитането на търговски сделки в чуждестранна валута по курсове, които са различни, от тези, по които първоначално са били признати, се включват в отчета за всеобхватния доход (в печалбата или загубата за годината) в момента на възникването им, като се представят към “други доходи/загуби от </w:t>
      </w:r>
      <w:proofErr w:type="gramStart"/>
      <w:r w:rsidRPr="00146731">
        <w:t xml:space="preserve">дейността”. </w:t>
      </w:r>
      <w:proofErr w:type="gramEnd"/>
    </w:p>
    <w:p w:rsidR="00EE5811" w:rsidRDefault="00EB16B4" w:rsidP="008A68BE">
      <w:pPr>
        <w:pStyle w:val="Heading1"/>
        <w:pPrChange w:id="307" w:author="Иво Станков" w:date="2013-07-29T18:48:00Z">
          <w:pPr/>
        </w:pPrChange>
      </w:pPr>
      <w:bookmarkStart w:id="308" w:name="_Toc439746793"/>
      <w:r>
        <w:rPr>
          <w:rFonts w:asciiTheme="minorHAnsi" w:hAnsiTheme="minorHAnsi"/>
          <w:lang w:val="en-US"/>
        </w:rPr>
        <w:t>2.4.</w:t>
      </w:r>
      <w:r w:rsidR="0012073B" w:rsidRPr="00146731">
        <w:t xml:space="preserve"> </w:t>
      </w:r>
      <w:bookmarkStart w:id="309" w:name="_Toc355005199"/>
      <w:r w:rsidR="0012073B" w:rsidRPr="00146731">
        <w:t>ПРИХОДИ</w:t>
      </w:r>
      <w:bookmarkEnd w:id="308"/>
      <w:bookmarkEnd w:id="309"/>
    </w:p>
    <w:p w:rsidR="004C0111" w:rsidRDefault="0012073B" w:rsidP="008A68BE">
      <w:pPr>
        <w:pPrChange w:id="310" w:author="Иво Станков" w:date="2013-07-29T18:48:00Z">
          <w:pPr/>
        </w:pPrChange>
      </w:pPr>
      <w:r w:rsidRPr="00146731">
        <w:tab/>
        <w:t xml:space="preserve">Приходите в дружеството се признават на база принципа за начисляване и до степента, до която стопанските изгоди се придобиват от </w:t>
      </w:r>
      <w:proofErr w:type="gramStart"/>
      <w:r w:rsidRPr="00146731">
        <w:t>дружеството, и доколкото</w:t>
      </w:r>
      <w:proofErr w:type="gramEnd"/>
      <w:r w:rsidRPr="00146731">
        <w:t xml:space="preserve"> приходите могат надеждно да се измерят.</w:t>
      </w:r>
    </w:p>
    <w:p w:rsidR="004C0111" w:rsidRDefault="0012073B" w:rsidP="008A68BE">
      <w:pPr>
        <w:pPrChange w:id="311" w:author="Иво Станков" w:date="2013-07-29T18:48:00Z">
          <w:pPr/>
        </w:pPrChange>
      </w:pPr>
      <w:r w:rsidRPr="00146731">
        <w:tab/>
        <w:t xml:space="preserve">При предоставянето на услуги, приходите се признават, отчитайки етапа на завършеност на </w:t>
      </w:r>
      <w:proofErr w:type="gramStart"/>
      <w:r w:rsidRPr="00146731">
        <w:t>сделката към края на всеки отчетен период, ако този етап може да бъде надеждно измерен, както и разходите, извършени по сделката</w:t>
      </w:r>
      <w:proofErr w:type="gramEnd"/>
      <w:r w:rsidRPr="00146731">
        <w:t xml:space="preserve"> и разходите за приключването й. Обичайно приходите от услуги са такси за: членство, регистрация и пререгистрация, информационно обслужване, интернет и </w:t>
      </w:r>
      <w:proofErr w:type="spellStart"/>
      <w:r w:rsidRPr="00146731">
        <w:t>он-лайн</w:t>
      </w:r>
      <w:proofErr w:type="spellEnd"/>
      <w:r w:rsidRPr="00146731">
        <w:t xml:space="preserve"> търговия и комисионни за сделки с акции и облигации и се признават при и за периода на предоставяне на услугата.</w:t>
      </w:r>
    </w:p>
    <w:p w:rsidR="004C0111" w:rsidRDefault="0012073B" w:rsidP="008A68BE">
      <w:pPr>
        <w:pPrChange w:id="312" w:author="Иво Станков" w:date="2013-07-29T18:48:00Z">
          <w:pPr/>
        </w:pPrChange>
      </w:pPr>
      <w:r w:rsidRPr="00146731">
        <w:tab/>
        <w:t xml:space="preserve">При продажбите на оборудване (дълготрайни активи) приходите се признават, когато всички съществени рискове и ползи произтичащи от тяхната собственост преминават в </w:t>
      </w:r>
      <w:proofErr w:type="gramStart"/>
      <w:r w:rsidRPr="00146731">
        <w:t xml:space="preserve">купувача. </w:t>
      </w:r>
      <w:proofErr w:type="gramEnd"/>
    </w:p>
    <w:p w:rsidR="004C0111" w:rsidRDefault="0012073B" w:rsidP="008A68BE">
      <w:pPr>
        <w:pPrChange w:id="313" w:author="Иво Станков" w:date="2013-07-29T18:48:00Z">
          <w:pPr/>
        </w:pPrChange>
      </w:pPr>
      <w:r w:rsidRPr="00146731">
        <w:tab/>
        <w:t xml:space="preserve">Финансовите приходи се включват в отчета за всеобхватния доход (в печалбата или загубата за годината), когато възникнат, и се състоят от: лихвени приходи по предоставени депозити в банки с инвестиционна цел (вкл. на вноските по Гаранционния фонд), лихвени приходи по предоставени депозити в банки по </w:t>
      </w:r>
      <w:proofErr w:type="spellStart"/>
      <w:r w:rsidRPr="00146731">
        <w:t>репо</w:t>
      </w:r>
      <w:proofErr w:type="spellEnd"/>
      <w:r w:rsidRPr="00146731">
        <w:t xml:space="preserve"> сделки, лихвени приходи по текущи разплащателни сметки, приходи от инвестиции на разположение за продажба и приходи от инвестиции, държани до падеж, положителните курсови разлики по валутни операции и за заемни операции, нетно. Те се представят отделно от финансовите разходи на лицевата страна на отчета за всеобхватния доход (в печалбата или загубата за годината). Лихвеният приход се признава както се начислява и включва в текущите печалби и загуби пропорционално във времето на съществуването на съответния лихвоносен актив на база метода на ефективната лихва.</w:t>
      </w:r>
    </w:p>
    <w:p w:rsidR="004C0111" w:rsidRDefault="0012073B" w:rsidP="008A68BE">
      <w:pPr>
        <w:pPrChange w:id="314" w:author="Иво Станков" w:date="2013-07-29T18:48:00Z">
          <w:pPr/>
        </w:pPrChange>
      </w:pPr>
      <w:r w:rsidRPr="00146731">
        <w:lastRenderedPageBreak/>
        <w:tab/>
        <w:t xml:space="preserve">Нетните разлики от промяна на валутни курсове, свързани с парични средства, търговски вземания и задължения, деноминирани в чуждестранна валута, се включват в отчета за всеобхватния доход (в печалбата или загубата за годината), когато възникнат, като се представят нетно към “други доходи/загуби от </w:t>
      </w:r>
      <w:proofErr w:type="gramStart"/>
      <w:r w:rsidRPr="00146731">
        <w:t xml:space="preserve">дейността”. </w:t>
      </w:r>
      <w:proofErr w:type="gramEnd"/>
    </w:p>
    <w:p w:rsidR="004C0111" w:rsidRDefault="0012073B" w:rsidP="008A68BE">
      <w:pPr>
        <w:pPrChange w:id="315" w:author="Иво Станков" w:date="2013-07-29T18:48:00Z">
          <w:pPr/>
        </w:pPrChange>
      </w:pPr>
      <w:r w:rsidRPr="00146731">
        <w:tab/>
      </w:r>
      <w:proofErr w:type="gramStart"/>
      <w:r w:rsidRPr="00146731">
        <w:t>Доходите от дивиденти се признават в текущите печалби и загуби и се представят в отчета за всеобхватния доход</w:t>
      </w:r>
      <w:proofErr w:type="gramEnd"/>
      <w:r w:rsidRPr="00146731">
        <w:t xml:space="preserve"> на датата, когато дружеството придобие правото да получи плащането в резултат на взето решение за разпределение на натрупани печалби и резерви от страна на акционерите (съдружниците/едноличния собственик). Приходите от дивиденти и лихви от инвестиции в дялове и ценни книжа се третират и представят в отчета за всеобхватния доход (в печалбата или загубата за годината) като финансови </w:t>
      </w:r>
      <w:proofErr w:type="gramStart"/>
      <w:r w:rsidRPr="00146731">
        <w:t>приходи”.</w:t>
      </w:r>
      <w:r>
        <w:t xml:space="preserve"> </w:t>
      </w:r>
      <w:proofErr w:type="gramEnd"/>
    </w:p>
    <w:p w:rsidR="00EE5811" w:rsidRDefault="00EB16B4" w:rsidP="008A68BE">
      <w:pPr>
        <w:pStyle w:val="Heading1"/>
        <w:pPrChange w:id="316" w:author="Иво Станков" w:date="2013-07-29T18:48:00Z">
          <w:pPr/>
        </w:pPrChange>
      </w:pPr>
      <w:bookmarkStart w:id="317" w:name="_Toc439746794"/>
      <w:r>
        <w:rPr>
          <w:rFonts w:asciiTheme="minorHAnsi" w:hAnsiTheme="minorHAnsi"/>
          <w:lang w:val="en-US"/>
        </w:rPr>
        <w:t>2.5.</w:t>
      </w:r>
      <w:bookmarkStart w:id="318" w:name="_Toc355005200"/>
      <w:r w:rsidR="0012073B" w:rsidRPr="00146731">
        <w:t>РАЗХОДИ</w:t>
      </w:r>
      <w:bookmarkEnd w:id="317"/>
      <w:bookmarkEnd w:id="318"/>
    </w:p>
    <w:p w:rsidR="004C0111" w:rsidRDefault="0012073B" w:rsidP="008A68BE">
      <w:pPr>
        <w:pPrChange w:id="319" w:author="Иво Станков" w:date="2013-07-29T18:48:00Z">
          <w:pPr/>
        </w:pPrChange>
      </w:pPr>
      <w:r w:rsidRPr="00146731">
        <w:tab/>
        <w:t>Разходите в дружеството се признават в момента на тяхното възникване и на база принципите на начисляване и съпоставимост.</w:t>
      </w:r>
    </w:p>
    <w:p w:rsidR="004C0111" w:rsidRDefault="0012073B" w:rsidP="008A68BE">
      <w:pPr>
        <w:pPrChange w:id="320" w:author="Иво Станков" w:date="2013-07-29T18:48:00Z">
          <w:pPr/>
        </w:pPrChange>
      </w:pPr>
      <w:r w:rsidRPr="00146731">
        <w:tab/>
        <w:t xml:space="preserve">Разходите за бъдещи периоди се отлагат за признаване като текущ разход за периода, през който </w:t>
      </w:r>
      <w:proofErr w:type="gramStart"/>
      <w:r w:rsidRPr="00146731">
        <w:t>договорите за които</w:t>
      </w:r>
      <w:proofErr w:type="gramEnd"/>
      <w:r w:rsidRPr="00146731">
        <w:t xml:space="preserve"> се отнасят, се изпълняват.</w:t>
      </w:r>
    </w:p>
    <w:p w:rsidR="004C0111" w:rsidRDefault="0012073B" w:rsidP="008A68BE">
      <w:pPr>
        <w:pPrChange w:id="321" w:author="Иво Станков" w:date="2013-07-29T18:48:00Z">
          <w:pPr/>
        </w:pPrChange>
      </w:pPr>
      <w:r w:rsidRPr="00146731">
        <w:tab/>
        <w:t>Финансовите разходи се включват в отчета за всеобхватния доход (в печалбата или загубата за годината) и се състоят от: лихвени</w:t>
      </w:r>
      <w:r>
        <w:t xml:space="preserve"> </w:t>
      </w:r>
      <w:r w:rsidRPr="00146731">
        <w:t xml:space="preserve">разходи, вкл. банкови такси и други преки разходи по банкови заеми и </w:t>
      </w:r>
      <w:proofErr w:type="spellStart"/>
      <w:r w:rsidRPr="00146731">
        <w:t>репо-сделки</w:t>
      </w:r>
      <w:proofErr w:type="spellEnd"/>
      <w:r w:rsidRPr="00146731">
        <w:t xml:space="preserve">, както и по разпределението на доходността на инвестираните вноски по Гаранционния фонд, отрицателните курсови разлики от валутни операции и за заемни средства, нетно, загуби от </w:t>
      </w:r>
      <w:proofErr w:type="spellStart"/>
      <w:r w:rsidRPr="00146731">
        <w:t>обезценка</w:t>
      </w:r>
      <w:proofErr w:type="spellEnd"/>
      <w:r w:rsidRPr="00146731">
        <w:t xml:space="preserve"> на и сделки с инвестиции. Те се представят отделно от финансовите приходи в отчета за всеобхватния доход (в печалбата или загубата за годината). </w:t>
      </w:r>
    </w:p>
    <w:p w:rsidR="00EE5811" w:rsidRDefault="00EB16B4" w:rsidP="008A68BE">
      <w:pPr>
        <w:pStyle w:val="Heading1"/>
        <w:pPrChange w:id="322" w:author="Иво Станков" w:date="2013-07-29T18:48:00Z">
          <w:pPr/>
        </w:pPrChange>
      </w:pPr>
      <w:bookmarkStart w:id="323" w:name="_Toc355005201"/>
      <w:r>
        <w:rPr>
          <w:rFonts w:asciiTheme="minorHAnsi" w:hAnsiTheme="minorHAnsi"/>
          <w:lang w:val="en-US"/>
        </w:rPr>
        <w:t>2.6.</w:t>
      </w:r>
      <w:r w:rsidR="0012073B" w:rsidRPr="00146731">
        <w:t>ИМОТИ, МАШИНИ И ОБОРУДВАНЕ</w:t>
      </w:r>
      <w:bookmarkEnd w:id="323"/>
    </w:p>
    <w:p w:rsidR="004C0111" w:rsidRDefault="0012073B" w:rsidP="008A68BE">
      <w:pPr>
        <w:pPrChange w:id="324" w:author="Иво Станков" w:date="2013-07-29T18:48:00Z">
          <w:pPr/>
        </w:pPrChange>
      </w:pPr>
      <w:r w:rsidRPr="00146731">
        <w:tab/>
        <w:t xml:space="preserve">Имотите, машините и оборудването (дълготрайни материални активи) са представени във финансовия отчет по историческа цена на придобиване (себестойност), намалена с натрупаната амортизация и загубите от </w:t>
      </w:r>
      <w:proofErr w:type="spellStart"/>
      <w:proofErr w:type="gramStart"/>
      <w:r w:rsidRPr="00146731">
        <w:t>обезценка</w:t>
      </w:r>
      <w:proofErr w:type="spellEnd"/>
      <w:r w:rsidRPr="00146731">
        <w:t xml:space="preserve">. </w:t>
      </w:r>
      <w:proofErr w:type="gramEnd"/>
    </w:p>
    <w:p w:rsidR="004C0111" w:rsidRDefault="004C0111" w:rsidP="008A68BE">
      <w:pPr>
        <w:pPrChange w:id="325" w:author="Иво Станков" w:date="2013-07-29T18:48:00Z">
          <w:pPr/>
        </w:pPrChange>
      </w:pPr>
    </w:p>
    <w:p w:rsidR="00EE5811" w:rsidRDefault="0012073B" w:rsidP="008A68BE">
      <w:pPr>
        <w:pStyle w:val="NormalBoldItalic"/>
        <w:pPrChange w:id="326" w:author="Иво Станков" w:date="2013-07-29T18:48:00Z">
          <w:pPr/>
        </w:pPrChange>
      </w:pPr>
      <w:r w:rsidRPr="00146731">
        <w:tab/>
        <w:t>Първоначално оценяване</w:t>
      </w:r>
    </w:p>
    <w:p w:rsidR="004C0111" w:rsidRDefault="0012073B" w:rsidP="008A68BE">
      <w:pPr>
        <w:pPrChange w:id="327" w:author="Иво Станков" w:date="2013-07-29T18:48:00Z">
          <w:pPr/>
        </w:pPrChange>
      </w:pPr>
      <w:r w:rsidRPr="00146731">
        <w:tab/>
        <w:t xml:space="preserve">При първоначалното си придобиване имоти, машини и </w:t>
      </w:r>
      <w:proofErr w:type="gramStart"/>
      <w:r w:rsidRPr="00146731">
        <w:t>оборудване</w:t>
      </w:r>
      <w:proofErr w:type="gramEnd"/>
      <w:r w:rsidRPr="00146731">
        <w:rPr>
          <w:i/>
        </w:rPr>
        <w:t xml:space="preserve"> </w:t>
      </w:r>
      <w:r w:rsidRPr="00146731">
        <w:t xml:space="preserve">се оценяват по себестойност, която включва покупната цена, вкл. </w:t>
      </w:r>
      <w:proofErr w:type="gramStart"/>
      <w:r w:rsidRPr="00146731">
        <w:t>митническите</w:t>
      </w:r>
      <w:proofErr w:type="gramEnd"/>
      <w:r w:rsidRPr="00146731">
        <w:t xml:space="preserve"> такси и всички преки разходи, необходими за привеждане на актива в работно състояние. Преките разходи са: разходи за подготовка на обекта, разходи за първоначална доставка и обработка, разходите за монтаж, разходи за хонорари на лица, свързани с проекта, </w:t>
      </w:r>
      <w:proofErr w:type="spellStart"/>
      <w:r w:rsidRPr="00146731">
        <w:t>невъзстановяемите</w:t>
      </w:r>
      <w:proofErr w:type="spellEnd"/>
      <w:r w:rsidRPr="00146731">
        <w:t xml:space="preserve"> данъци и </w:t>
      </w:r>
      <w:proofErr w:type="gramStart"/>
      <w:r w:rsidRPr="00146731">
        <w:t xml:space="preserve">др. </w:t>
      </w:r>
      <w:proofErr w:type="gramEnd"/>
    </w:p>
    <w:p w:rsidR="004C0111" w:rsidRDefault="0012073B" w:rsidP="008A68BE">
      <w:pPr>
        <w:pPrChange w:id="328" w:author="Иво Станков" w:date="2013-07-29T18:48:00Z">
          <w:pPr/>
        </w:pPrChange>
      </w:pPr>
      <w:r w:rsidRPr="00146731">
        <w:tab/>
        <w:t xml:space="preserve">Дружеството е определило стойностен праг от 500 лв., под който придобитите </w:t>
      </w:r>
      <w:proofErr w:type="gramStart"/>
      <w:r w:rsidRPr="00146731">
        <w:t>активи независимо, че</w:t>
      </w:r>
      <w:proofErr w:type="gramEnd"/>
      <w:r w:rsidRPr="00146731">
        <w:t xml:space="preserve"> притежават характеристиката на дълготраен актив, се третират като текущ разход в момента на придобиването им.</w:t>
      </w:r>
    </w:p>
    <w:p w:rsidR="004C0111" w:rsidRDefault="004C0111" w:rsidP="008A68BE">
      <w:pPr>
        <w:pPrChange w:id="329" w:author="Иво Станков" w:date="2013-07-29T18:48:00Z">
          <w:pPr/>
        </w:pPrChange>
      </w:pPr>
    </w:p>
    <w:p w:rsidR="00EE5811" w:rsidRDefault="0012073B" w:rsidP="008A68BE">
      <w:pPr>
        <w:pStyle w:val="NormalBoldItalic"/>
        <w:pPrChange w:id="330" w:author="Иво Станков" w:date="2013-07-29T18:48:00Z">
          <w:pPr/>
        </w:pPrChange>
      </w:pPr>
      <w:r w:rsidRPr="00146731">
        <w:tab/>
        <w:t>Последващо оценяване</w:t>
      </w:r>
    </w:p>
    <w:p w:rsidR="004C0111" w:rsidRDefault="0012073B" w:rsidP="008A68BE">
      <w:pPr>
        <w:pPrChange w:id="331" w:author="Иво Станков" w:date="2013-07-29T18:48:00Z">
          <w:pPr/>
        </w:pPrChange>
      </w:pPr>
      <w:r w:rsidRPr="00146731">
        <w:tab/>
        <w:t xml:space="preserve">Избраният от дружеството подход за последваща балансова оценка на имотите, машините и оборудването е </w:t>
      </w:r>
      <w:proofErr w:type="gramStart"/>
      <w:r w:rsidRPr="00146731">
        <w:t>модела</w:t>
      </w:r>
      <w:proofErr w:type="gramEnd"/>
      <w:r w:rsidRPr="00146731">
        <w:t xml:space="preserve"> на себестойността по МСС 16 – историческа цена на придобиване, намалена с начислените амортизации и натрупаните загуби от </w:t>
      </w:r>
      <w:proofErr w:type="spellStart"/>
      <w:r w:rsidRPr="00146731">
        <w:t>обезценка</w:t>
      </w:r>
      <w:proofErr w:type="spellEnd"/>
      <w:r w:rsidRPr="00146731">
        <w:t>.</w:t>
      </w:r>
    </w:p>
    <w:p w:rsidR="004C0111" w:rsidRDefault="004C0111" w:rsidP="008A68BE">
      <w:pPr>
        <w:pPrChange w:id="332" w:author="Иво Станков" w:date="2013-07-29T18:48:00Z">
          <w:pPr/>
        </w:pPrChange>
      </w:pPr>
    </w:p>
    <w:p w:rsidR="00EE5811" w:rsidRDefault="0012073B" w:rsidP="008A68BE">
      <w:pPr>
        <w:pStyle w:val="NormalBoldItalic"/>
        <w:pPrChange w:id="333" w:author="Иво Станков" w:date="2013-07-29T18:48:00Z">
          <w:pPr/>
        </w:pPrChange>
      </w:pPr>
      <w:r w:rsidRPr="00146731">
        <w:tab/>
        <w:t>Последващи разходи</w:t>
      </w:r>
    </w:p>
    <w:p w:rsidR="004C0111" w:rsidRDefault="0012073B" w:rsidP="008A68BE">
      <w:pPr>
        <w:pPrChange w:id="334" w:author="Иво Станков" w:date="2013-07-29T18:48:00Z">
          <w:pPr/>
        </w:pPrChange>
      </w:pPr>
      <w:r w:rsidRPr="00146731">
        <w:tab/>
        <w:t xml:space="preserve">Разходите за ремонти и поддръжка се признават за текущи в периода, през който са направени. Извършени последващи разходи, свързани с имоти, машини и </w:t>
      </w:r>
      <w:proofErr w:type="gramStart"/>
      <w:r w:rsidRPr="00146731">
        <w:t>оборудване</w:t>
      </w:r>
      <w:proofErr w:type="gramEnd"/>
      <w:r w:rsidRPr="00146731">
        <w:t xml:space="preserve">, които имат характер на подмяна на определени възлови части и агрегати, или на преустройство и реконструкция, се капитализират към балансовата стойност на съответния актив и се преразглежда остатъчния му полезен живот към датата на капитализация. Същевременно, неамортизираната част на заменените компоненти се изписва от балансовата стойност на активите и се признава в текущите разходи за периода на </w:t>
      </w:r>
      <w:proofErr w:type="gramStart"/>
      <w:r w:rsidRPr="00146731">
        <w:t xml:space="preserve">преустройството. </w:t>
      </w:r>
      <w:proofErr w:type="gramEnd"/>
    </w:p>
    <w:p w:rsidR="004C0111" w:rsidRDefault="004C0111" w:rsidP="008A68BE">
      <w:pPr>
        <w:pPrChange w:id="335" w:author="Иво Станков" w:date="2013-07-29T18:48:00Z">
          <w:pPr/>
        </w:pPrChange>
      </w:pPr>
    </w:p>
    <w:p w:rsidR="00EE5811" w:rsidRDefault="0012073B" w:rsidP="008A68BE">
      <w:pPr>
        <w:pStyle w:val="NormalBoldItalic"/>
        <w:pPrChange w:id="336" w:author="Иво Станков" w:date="2013-07-29T18:48:00Z">
          <w:pPr/>
        </w:pPrChange>
      </w:pPr>
      <w:r w:rsidRPr="00146731">
        <w:tab/>
        <w:t>Методи на амортизация</w:t>
      </w:r>
    </w:p>
    <w:p w:rsidR="004C0111" w:rsidRDefault="0012073B" w:rsidP="008A68BE">
      <w:pPr>
        <w:pPrChange w:id="337" w:author="Иво Станков" w:date="2013-07-29T18:48:00Z">
          <w:pPr/>
        </w:pPrChange>
      </w:pPr>
      <w:r w:rsidRPr="00146731">
        <w:tab/>
        <w:t xml:space="preserve">Дружеството използва линеен метод на амортизация на дълготрайните материални активи. </w:t>
      </w:r>
      <w:r w:rsidRPr="00146731">
        <w:lastRenderedPageBreak/>
        <w:t>Амортизирането на активите започва, когато те са на разположение за употреба. Земята не се амортизира. Полезният живот по групи активи</w:t>
      </w:r>
      <w:r>
        <w:t xml:space="preserve"> </w:t>
      </w:r>
      <w:r w:rsidRPr="00146731">
        <w:t>е определен в съответствие с: физическото износване, спецификата на оборудването, бъдещите намерения за употреба и с предполагаемото морално остаряване и е както следва:</w:t>
      </w:r>
    </w:p>
    <w:p w:rsidR="00EE5811" w:rsidRDefault="0012073B" w:rsidP="008A68BE">
      <w:pPr>
        <w:pStyle w:val="ListParagraph"/>
        <w:pPrChange w:id="338" w:author="Иво Станков" w:date="2013-07-29T18:48:00Z">
          <w:pPr/>
        </w:pPrChange>
      </w:pPr>
      <w:proofErr w:type="gramStart"/>
      <w:r w:rsidRPr="00942B48">
        <w:t>сгради</w:t>
      </w:r>
      <w:proofErr w:type="gramEnd"/>
      <w:r w:rsidRPr="00942B48">
        <w:t xml:space="preserve"> – 50 г.</w:t>
      </w:r>
    </w:p>
    <w:p w:rsidR="004C0111" w:rsidRDefault="0012073B" w:rsidP="008A68BE">
      <w:pPr>
        <w:pStyle w:val="ListParagraph"/>
        <w:pPrChange w:id="339" w:author="Иво Станков" w:date="2013-07-29T18:48:00Z">
          <w:pPr>
            <w:pStyle w:val="ListParagraph"/>
          </w:pPr>
        </w:pPrChange>
      </w:pPr>
      <w:proofErr w:type="gramStart"/>
      <w:r w:rsidRPr="00942B48">
        <w:t>съоръжения</w:t>
      </w:r>
      <w:proofErr w:type="gramEnd"/>
      <w:r w:rsidRPr="00942B48">
        <w:t xml:space="preserve"> – 7 г.</w:t>
      </w:r>
    </w:p>
    <w:p w:rsidR="004C0111" w:rsidRDefault="0012073B" w:rsidP="008A68BE">
      <w:pPr>
        <w:pStyle w:val="ListParagraph"/>
        <w:pPrChange w:id="340" w:author="Иво Станков" w:date="2013-07-29T18:48:00Z">
          <w:pPr>
            <w:pStyle w:val="ListParagraph"/>
          </w:pPr>
        </w:pPrChange>
      </w:pPr>
      <w:proofErr w:type="gramStart"/>
      <w:r w:rsidRPr="00942B48">
        <w:t>машини</w:t>
      </w:r>
      <w:proofErr w:type="gramEnd"/>
      <w:r w:rsidRPr="00942B48">
        <w:t xml:space="preserve"> оборудване – от 3 до 6 г.</w:t>
      </w:r>
    </w:p>
    <w:p w:rsidR="004C0111" w:rsidRDefault="0012073B" w:rsidP="008A68BE">
      <w:pPr>
        <w:pStyle w:val="ListParagraph"/>
        <w:pPrChange w:id="341" w:author="Иво Станков" w:date="2013-07-29T18:48:00Z">
          <w:pPr>
            <w:pStyle w:val="ListParagraph"/>
          </w:pPr>
        </w:pPrChange>
      </w:pPr>
      <w:proofErr w:type="gramStart"/>
      <w:r w:rsidRPr="00942B48">
        <w:t>транспортни</w:t>
      </w:r>
      <w:proofErr w:type="gramEnd"/>
      <w:r w:rsidRPr="00942B48">
        <w:t xml:space="preserve"> средства</w:t>
      </w:r>
      <w:r>
        <w:t xml:space="preserve"> </w:t>
      </w:r>
      <w:r w:rsidRPr="00942B48">
        <w:t>– 4</w:t>
      </w:r>
      <w:r>
        <w:t xml:space="preserve"> </w:t>
      </w:r>
      <w:r w:rsidRPr="00942B48">
        <w:t>г.</w:t>
      </w:r>
    </w:p>
    <w:p w:rsidR="004C0111" w:rsidRDefault="0012073B" w:rsidP="008A68BE">
      <w:pPr>
        <w:pStyle w:val="ListParagraph"/>
        <w:pPrChange w:id="342" w:author="Иво Станков" w:date="2013-07-29T18:48:00Z">
          <w:pPr>
            <w:pStyle w:val="ListParagraph"/>
          </w:pPr>
        </w:pPrChange>
      </w:pPr>
      <w:proofErr w:type="gramStart"/>
      <w:r w:rsidRPr="00942B48">
        <w:t>компютри</w:t>
      </w:r>
      <w:proofErr w:type="gramEnd"/>
      <w:r w:rsidRPr="00942B48">
        <w:t xml:space="preserve"> – 2 г.</w:t>
      </w:r>
    </w:p>
    <w:p w:rsidR="004C0111" w:rsidRDefault="0012073B" w:rsidP="008A68BE">
      <w:pPr>
        <w:pStyle w:val="ListParagraph"/>
        <w:pPrChange w:id="343" w:author="Иво Станков" w:date="2013-07-29T18:48:00Z">
          <w:pPr>
            <w:pStyle w:val="ListParagraph"/>
          </w:pPr>
        </w:pPrChange>
      </w:pPr>
      <w:proofErr w:type="gramStart"/>
      <w:r w:rsidRPr="00942B48">
        <w:t>стопански</w:t>
      </w:r>
      <w:proofErr w:type="gramEnd"/>
      <w:r w:rsidRPr="00942B48">
        <w:t xml:space="preserve"> инвентар – 6.7</w:t>
      </w:r>
      <w:r>
        <w:t xml:space="preserve"> </w:t>
      </w:r>
      <w:r w:rsidRPr="00942B48">
        <w:t>г.</w:t>
      </w:r>
    </w:p>
    <w:p w:rsidR="004C0111" w:rsidRDefault="0012073B" w:rsidP="008A68BE">
      <w:pPr>
        <w:pPrChange w:id="344" w:author="Иво Станков" w:date="2013-07-29T18:48:00Z">
          <w:pPr/>
        </w:pPrChange>
      </w:pPr>
      <w:r w:rsidRPr="00146731">
        <w:tab/>
        <w:t xml:space="preserve">Определеният срок на годност на дълготрайните активи се преглежда в края на всяка година и при установяване на значителни отклонения спрямо бъдещите очаквания за срока на използването на активите, същият се коригира </w:t>
      </w:r>
      <w:proofErr w:type="gramStart"/>
      <w:r w:rsidRPr="00146731">
        <w:t xml:space="preserve">перспективно. </w:t>
      </w:r>
      <w:proofErr w:type="gramEnd"/>
    </w:p>
    <w:p w:rsidR="004C0111" w:rsidRDefault="004C0111" w:rsidP="008A68BE">
      <w:pPr>
        <w:pPrChange w:id="345" w:author="Иво Станков" w:date="2013-07-29T18:48:00Z">
          <w:pPr/>
        </w:pPrChange>
      </w:pPr>
    </w:p>
    <w:p w:rsidR="00EE5811" w:rsidRDefault="0012073B" w:rsidP="008A68BE">
      <w:pPr>
        <w:pStyle w:val="NormalBoldItalic"/>
        <w:pPrChange w:id="346" w:author="Иво Станков" w:date="2013-07-29T18:48:00Z">
          <w:pPr/>
        </w:pPrChange>
      </w:pPr>
      <w:r w:rsidRPr="00146731">
        <w:tab/>
        <w:t>Обезценка на активи</w:t>
      </w:r>
    </w:p>
    <w:p w:rsidR="004C0111" w:rsidRDefault="0012073B" w:rsidP="008A68BE">
      <w:pPr>
        <w:pPrChange w:id="347" w:author="Иво Станков" w:date="2013-07-29T18:48:00Z">
          <w:pPr/>
        </w:pPrChange>
      </w:pPr>
      <w:r w:rsidRPr="00146731">
        <w:tab/>
        <w:t xml:space="preserve">Балансовите </w:t>
      </w:r>
      <w:proofErr w:type="gramStart"/>
      <w:r w:rsidRPr="00146731">
        <w:t xml:space="preserve">стойности на имотите, машините и оборудването подлежат на преглед за </w:t>
      </w:r>
      <w:proofErr w:type="spellStart"/>
      <w:r w:rsidRPr="00146731">
        <w:t>обезценка</w:t>
      </w:r>
      <w:proofErr w:type="spellEnd"/>
      <w:r w:rsidRPr="00146731">
        <w:t>, когато са налице събития или промени в обстоятелствата, които показват, че те биха могли да се отличават трайно от възстановимата им стойност</w:t>
      </w:r>
      <w:proofErr w:type="gramEnd"/>
      <w:r w:rsidRPr="00146731">
        <w:t xml:space="preserve">. Ако са налице такива индикатори, че приблизително определената възстановима </w:t>
      </w:r>
      <w:proofErr w:type="gramStart"/>
      <w:r w:rsidRPr="00146731">
        <w:t>стойност е по-ниска от тяхната балансова стойност</w:t>
      </w:r>
      <w:proofErr w:type="gramEnd"/>
      <w:r w:rsidRPr="00146731">
        <w:t xml:space="preserve">, то последната се изписва до възстановимата стойност на активите. Възстановимата </w:t>
      </w:r>
      <w:proofErr w:type="gramStart"/>
      <w:r w:rsidRPr="00146731">
        <w:t>стойност на дълготрайните материални активи е по-високата от двете: справедлива стойност</w:t>
      </w:r>
      <w:proofErr w:type="gramEnd"/>
      <w:r w:rsidRPr="00146731">
        <w:t xml:space="preserve"> без разходи за продажба или стойност при употреба. За определянето на стойността при употреба на активите бъдещите парични потоци се </w:t>
      </w:r>
      <w:proofErr w:type="spellStart"/>
      <w:r w:rsidRPr="00146731">
        <w:t>дисконтират</w:t>
      </w:r>
      <w:proofErr w:type="spellEnd"/>
      <w:r w:rsidRPr="00146731">
        <w:t xml:space="preserve"> до тяхната настояща стойност</w:t>
      </w:r>
      <w:proofErr w:type="gramStart"/>
      <w:r w:rsidRPr="00146731">
        <w:t xml:space="preserve"> като се прилага</w:t>
      </w:r>
      <w:proofErr w:type="gramEnd"/>
      <w:r w:rsidRPr="00146731">
        <w:t xml:space="preserve"> дисконтова норма преди данъци, която отразява текущите пазарни условия и оценки на времевата стойност на парите и рисковете, специфични за съответния актив. </w:t>
      </w:r>
      <w:proofErr w:type="gramStart"/>
      <w:r w:rsidRPr="00146731">
        <w:t xml:space="preserve">Загубите от </w:t>
      </w:r>
      <w:proofErr w:type="spellStart"/>
      <w:r w:rsidRPr="00146731">
        <w:t>обезценка</w:t>
      </w:r>
      <w:proofErr w:type="spellEnd"/>
      <w:r w:rsidRPr="00146731">
        <w:t xml:space="preserve"> се отчитат в</w:t>
      </w:r>
      <w:r>
        <w:t xml:space="preserve"> </w:t>
      </w:r>
      <w:r w:rsidRPr="00146731">
        <w:t>отчета за всеобхватния доход (в печалбата или загубата</w:t>
      </w:r>
      <w:proofErr w:type="gramEnd"/>
      <w:r w:rsidRPr="00146731">
        <w:t xml:space="preserve"> за годината).</w:t>
      </w:r>
    </w:p>
    <w:p w:rsidR="004C0111" w:rsidRDefault="004C0111" w:rsidP="008A68BE">
      <w:pPr>
        <w:pPrChange w:id="348" w:author="Иво Станков" w:date="2013-07-29T18:48:00Z">
          <w:pPr/>
        </w:pPrChange>
      </w:pPr>
    </w:p>
    <w:p w:rsidR="00EE5811" w:rsidRDefault="0012073B" w:rsidP="008A68BE">
      <w:pPr>
        <w:pStyle w:val="NormalBoldItalic"/>
        <w:pPrChange w:id="349" w:author="Иво Станков" w:date="2013-07-29T18:48:00Z">
          <w:pPr/>
        </w:pPrChange>
      </w:pPr>
      <w:r w:rsidRPr="00146731">
        <w:tab/>
        <w:t>Печалби и загуби от продажба</w:t>
      </w:r>
    </w:p>
    <w:p w:rsidR="004C0111" w:rsidRDefault="0012073B" w:rsidP="008A68BE">
      <w:pPr>
        <w:pPrChange w:id="350" w:author="Иво Станков" w:date="2013-07-29T18:48:00Z">
          <w:pPr/>
        </w:pPrChange>
      </w:pPr>
      <w:r w:rsidRPr="00146731">
        <w:tab/>
        <w:t xml:space="preserve">Материалните дълготрайни активи се отписват от отчета за финансовото състояние, когато се извадят трайно от употреба и не се очакват от тях бъдещи стопански изгоди или се продадат. Печалбите или загубите от продажби на отделни активи от групата на “имоти, машини и оборудване” се определят чрез сравняването на приходите от продажбата и балансовата стойност на актива към датата на продажбата. Те се посочват нетно, към “други </w:t>
      </w:r>
      <w:proofErr w:type="gramStart"/>
      <w:r w:rsidRPr="00146731">
        <w:t>доходи/(загуби</w:t>
      </w:r>
      <w:proofErr w:type="gramEnd"/>
      <w:r w:rsidRPr="00146731">
        <w:t>) от дейността” на лицевата страна на отчета за всеобхватния доход (в печалбата или загубата за годината).</w:t>
      </w:r>
      <w:r>
        <w:t xml:space="preserve"> </w:t>
      </w:r>
    </w:p>
    <w:p w:rsidR="00EE5811" w:rsidRDefault="00EB16B4" w:rsidP="008A68BE">
      <w:pPr>
        <w:pStyle w:val="Heading1"/>
        <w:pPrChange w:id="351" w:author="Иво Станков" w:date="2013-07-29T18:48:00Z">
          <w:pPr/>
        </w:pPrChange>
      </w:pPr>
      <w:bookmarkStart w:id="352" w:name="_Toc439746796"/>
      <w:r>
        <w:rPr>
          <w:rFonts w:asciiTheme="minorHAnsi" w:hAnsiTheme="minorHAnsi"/>
          <w:lang w:val="en-US"/>
        </w:rPr>
        <w:t>2.7.</w:t>
      </w:r>
      <w:bookmarkStart w:id="353" w:name="_Toc355005202"/>
      <w:r w:rsidR="0012073B" w:rsidRPr="00146731">
        <w:t>НЕМАТЕРИАЛНИ</w:t>
      </w:r>
      <w:r w:rsidR="0012073B">
        <w:t xml:space="preserve"> </w:t>
      </w:r>
      <w:r w:rsidR="0012073B" w:rsidRPr="00146731">
        <w:t>АКТИВИ</w:t>
      </w:r>
      <w:bookmarkEnd w:id="352"/>
      <w:bookmarkEnd w:id="353"/>
    </w:p>
    <w:p w:rsidR="004C0111" w:rsidRDefault="0012073B" w:rsidP="008A68BE">
      <w:pPr>
        <w:pPrChange w:id="354" w:author="Иво Станков" w:date="2013-07-29T18:48:00Z">
          <w:pPr/>
        </w:pPrChange>
      </w:pPr>
      <w:r w:rsidRPr="00146731">
        <w:tab/>
        <w:t xml:space="preserve">Нематериалните активи са представени във финансовия отчет по цена на придобиване, намалена с натрупаната амортизация и загубите от </w:t>
      </w:r>
      <w:proofErr w:type="spellStart"/>
      <w:r w:rsidRPr="00146731">
        <w:t>обезецнка</w:t>
      </w:r>
      <w:proofErr w:type="spellEnd"/>
      <w:r w:rsidRPr="00146731">
        <w:t xml:space="preserve">. В техния състав са включени основно лицензии за програмни продукти и лиценз за търговска система, използвани в </w:t>
      </w:r>
      <w:proofErr w:type="gramStart"/>
      <w:r w:rsidRPr="00146731">
        <w:t xml:space="preserve">дружеството. </w:t>
      </w:r>
      <w:proofErr w:type="gramEnd"/>
    </w:p>
    <w:p w:rsidR="004C0111" w:rsidRDefault="0012073B" w:rsidP="008A68BE">
      <w:pPr>
        <w:pPrChange w:id="355" w:author="Иво Станков" w:date="2013-07-29T18:48:00Z">
          <w:pPr/>
        </w:pPrChange>
      </w:pPr>
      <w:r w:rsidRPr="00146731">
        <w:tab/>
        <w:t>В дружеството се прилага линеен метод на амортизация на нематериалните активи при определен полезен живот</w:t>
      </w:r>
      <w:r>
        <w:t xml:space="preserve"> </w:t>
      </w:r>
      <w:r w:rsidRPr="00146731">
        <w:t>от 2 г. до 5 години.</w:t>
      </w:r>
    </w:p>
    <w:p w:rsidR="004C0111" w:rsidRDefault="0012073B" w:rsidP="008A68BE">
      <w:pPr>
        <w:pPrChange w:id="356" w:author="Иво Станков" w:date="2013-07-29T18:48:00Z">
          <w:pPr/>
        </w:pPrChange>
      </w:pPr>
      <w:r w:rsidRPr="00146731">
        <w:tab/>
        <w:t xml:space="preserve">Балансовата </w:t>
      </w:r>
      <w:proofErr w:type="gramStart"/>
      <w:r w:rsidRPr="00146731">
        <w:t xml:space="preserve">стойност на нематериалните активи подлежи на преглед за </w:t>
      </w:r>
      <w:proofErr w:type="spellStart"/>
      <w:r w:rsidRPr="00146731">
        <w:t>обезценка</w:t>
      </w:r>
      <w:proofErr w:type="spellEnd"/>
      <w:r w:rsidRPr="00146731">
        <w:t>, когато са налице събития, или промени в обстоятелствата, които посочват, че балансовата стойност</w:t>
      </w:r>
      <w:proofErr w:type="gramEnd"/>
      <w:r w:rsidRPr="00146731">
        <w:t xml:space="preserve"> би могла да надвишава възстановимата им стойност. Тогава </w:t>
      </w:r>
      <w:proofErr w:type="spellStart"/>
      <w:r w:rsidRPr="00146731">
        <w:t>обезценката</w:t>
      </w:r>
      <w:proofErr w:type="spellEnd"/>
      <w:r w:rsidRPr="00146731">
        <w:t xml:space="preserve"> се включва</w:t>
      </w:r>
      <w:r>
        <w:t xml:space="preserve"> </w:t>
      </w:r>
      <w:r w:rsidRPr="00146731">
        <w:t>в отчета за всеобхватния доход (в печалбата или загубата за годината).</w:t>
      </w:r>
    </w:p>
    <w:p w:rsidR="004C0111" w:rsidRDefault="0012073B" w:rsidP="008A68BE">
      <w:pPr>
        <w:pPrChange w:id="357" w:author="Иво Станков" w:date="2013-07-29T18:48:00Z">
          <w:pPr/>
        </w:pPrChange>
      </w:pPr>
      <w:r w:rsidRPr="00146731">
        <w:tab/>
        <w:t xml:space="preserve">Нематериалните активи се отписват от отчета за финансовото състояние, когато се извадят трайно от употреба и не се очакват от тях бъдещи стопански изгоди или се продадат. Печалбите или загубите от продажби на отделни активи от групата на “нематериалните активи” се определят чрез сравняването на приходите от продажбата и балансовата стойност на актива към датата на продажбата. Те се посочват нетно, към “други </w:t>
      </w:r>
      <w:proofErr w:type="gramStart"/>
      <w:r w:rsidRPr="00146731">
        <w:t>доходи/(загуби</w:t>
      </w:r>
      <w:proofErr w:type="gramEnd"/>
      <w:r w:rsidRPr="00146731">
        <w:t>) от дейността” на лицевата страна на отчета за всеобхватния доход (в печалбата или загубата за годината).</w:t>
      </w:r>
      <w:r>
        <w:t xml:space="preserve"> </w:t>
      </w:r>
    </w:p>
    <w:p w:rsidR="00EE5811" w:rsidRDefault="00EB16B4" w:rsidP="008A68BE">
      <w:pPr>
        <w:pStyle w:val="Heading1"/>
        <w:pPrChange w:id="358" w:author="Иво Станков" w:date="2013-07-29T18:48:00Z">
          <w:pPr/>
        </w:pPrChange>
      </w:pPr>
      <w:bookmarkStart w:id="359" w:name="_Toc355005203"/>
      <w:r>
        <w:rPr>
          <w:rFonts w:asciiTheme="minorHAnsi" w:hAnsiTheme="minorHAnsi"/>
          <w:lang w:val="en-US"/>
        </w:rPr>
        <w:t>2.8.</w:t>
      </w:r>
      <w:r w:rsidR="0012073B" w:rsidRPr="00146731">
        <w:t>ИНВЕСТИЦИИ В ДЪЩЕРНИ ДРУЖЕСТВА</w:t>
      </w:r>
      <w:bookmarkEnd w:id="359"/>
      <w:r w:rsidR="0012073B" w:rsidRPr="00146731">
        <w:t xml:space="preserve"> </w:t>
      </w:r>
    </w:p>
    <w:p w:rsidR="004C0111" w:rsidRDefault="0012073B" w:rsidP="008A68BE">
      <w:pPr>
        <w:pPrChange w:id="360" w:author="Иво Станков" w:date="2013-07-29T18:48:00Z">
          <w:pPr/>
        </w:pPrChange>
      </w:pPr>
      <w:bookmarkStart w:id="361" w:name="_Toc439746797"/>
      <w:r w:rsidRPr="00146731">
        <w:tab/>
        <w:t xml:space="preserve">Дългосрочните инвестиции, представляващи акции в дъщерни дружества, са представени във финансовия отчет по цена на придобиване (себестойност), която представлява справедливата стойност на </w:t>
      </w:r>
      <w:r w:rsidRPr="00146731">
        <w:lastRenderedPageBreak/>
        <w:t xml:space="preserve">възнаграждението, което е платено, вкл. </w:t>
      </w:r>
      <w:proofErr w:type="gramStart"/>
      <w:r w:rsidRPr="00146731">
        <w:t>преките</w:t>
      </w:r>
      <w:proofErr w:type="gramEnd"/>
      <w:r w:rsidRPr="00146731">
        <w:t xml:space="preserve"> разходи по придобиването, за инвестицията. </w:t>
      </w:r>
    </w:p>
    <w:p w:rsidR="004C0111" w:rsidRDefault="0012073B" w:rsidP="008A68BE">
      <w:pPr>
        <w:pPrChange w:id="362" w:author="Иво Станков" w:date="2013-07-29T18:48:00Z">
          <w:pPr/>
        </w:pPrChange>
      </w:pPr>
      <w:r w:rsidRPr="00146731">
        <w:tab/>
        <w:t>Тези инвестиции не се търгуват на фондови борси.</w:t>
      </w:r>
    </w:p>
    <w:p w:rsidR="004C0111" w:rsidRDefault="0012073B" w:rsidP="008A68BE">
      <w:pPr>
        <w:pPrChange w:id="363" w:author="Иво Станков" w:date="2013-07-29T18:48:00Z">
          <w:pPr/>
        </w:pPrChange>
      </w:pPr>
      <w:r w:rsidRPr="00146731">
        <w:tab/>
        <w:t xml:space="preserve">Притежаваните от </w:t>
      </w:r>
      <w:proofErr w:type="gramStart"/>
      <w:r w:rsidRPr="00146731">
        <w:t>дружеството инвестиции в дъщерни дружества</w:t>
      </w:r>
      <w:proofErr w:type="gramEnd"/>
      <w:r w:rsidRPr="00146731">
        <w:t xml:space="preserve"> подлежат на преглед за </w:t>
      </w:r>
      <w:proofErr w:type="spellStart"/>
      <w:r w:rsidRPr="00146731">
        <w:t>обезценка</w:t>
      </w:r>
      <w:proofErr w:type="spellEnd"/>
      <w:r w:rsidRPr="00146731">
        <w:t xml:space="preserve">. При установяване на условия за </w:t>
      </w:r>
      <w:proofErr w:type="spellStart"/>
      <w:r w:rsidRPr="00146731">
        <w:t>обезценка</w:t>
      </w:r>
      <w:proofErr w:type="spellEnd"/>
      <w:r w:rsidRPr="00146731">
        <w:t>, същата се признава в отчета за всеобхватния доход (в печалбата или загубата за годината) като финансов разход”.</w:t>
      </w:r>
    </w:p>
    <w:p w:rsidR="004C0111" w:rsidRDefault="0012073B" w:rsidP="008A68BE">
      <w:pPr>
        <w:pPrChange w:id="364" w:author="Иво Станков" w:date="2013-07-29T18:48:00Z">
          <w:pPr/>
        </w:pPrChange>
      </w:pPr>
      <w:r w:rsidRPr="00146731">
        <w:tab/>
        <w:t>При покупка и продажба на инвестиции в дъщерни дружества се прилага “датата на сключване”на сделката.</w:t>
      </w:r>
    </w:p>
    <w:p w:rsidR="004C0111" w:rsidRDefault="0012073B" w:rsidP="008A68BE">
      <w:pPr>
        <w:pPrChange w:id="365" w:author="Иво Станков" w:date="2013-07-29T18:48:00Z">
          <w:pPr/>
        </w:pPrChange>
      </w:pPr>
      <w:r w:rsidRPr="00146731">
        <w:tab/>
      </w:r>
      <w:proofErr w:type="gramStart"/>
      <w:r w:rsidRPr="00146731">
        <w:t>Инвестициите се отписват, когато се прехвърлят правата, които произтичат от тях на други лица при настъпването на правните основания за това и по този начин се загубва контрола върху стопанските изгоди от инвестициите</w:t>
      </w:r>
      <w:proofErr w:type="gramEnd"/>
      <w:r w:rsidRPr="00146731">
        <w:t>. Доходът от продажбата им се представя към</w:t>
      </w:r>
      <w:r>
        <w:t xml:space="preserve"> </w:t>
      </w:r>
      <w:r w:rsidRPr="00146731">
        <w:t>„</w:t>
      </w:r>
      <w:proofErr w:type="gramStart"/>
      <w:r w:rsidRPr="00146731">
        <w:t>финансови приходи”или респ. “финансови</w:t>
      </w:r>
      <w:proofErr w:type="gramEnd"/>
      <w:r w:rsidRPr="00146731">
        <w:t xml:space="preserve"> разходи”на отчета за всеобхватния доход (в печалбата или загубата за годината).</w:t>
      </w:r>
    </w:p>
    <w:p w:rsidR="00EE5811" w:rsidRDefault="00EB16B4" w:rsidP="008A68BE">
      <w:pPr>
        <w:pStyle w:val="Heading1"/>
        <w:pPrChange w:id="366" w:author="Иво Станков" w:date="2013-07-29T18:48:00Z">
          <w:pPr/>
        </w:pPrChange>
      </w:pPr>
      <w:bookmarkStart w:id="367" w:name="_Toc355005204"/>
      <w:bookmarkEnd w:id="361"/>
      <w:r>
        <w:rPr>
          <w:rFonts w:asciiTheme="minorHAnsi" w:hAnsiTheme="minorHAnsi"/>
          <w:lang w:val="en-US"/>
        </w:rPr>
        <w:t>2.9.</w:t>
      </w:r>
      <w:r w:rsidR="0012073B" w:rsidRPr="00146731">
        <w:t>ИНВЕСТИЦИИ НА РАЗПОЛОЖЕНИЕ ЗА ПРОДАЖБА</w:t>
      </w:r>
      <w:bookmarkEnd w:id="367"/>
    </w:p>
    <w:p w:rsidR="004C0111" w:rsidRDefault="0012073B" w:rsidP="008A68BE">
      <w:pPr>
        <w:pPrChange w:id="368" w:author="Иво Станков" w:date="2013-07-29T18:48:00Z">
          <w:pPr/>
        </w:pPrChange>
      </w:pPr>
      <w:r w:rsidRPr="00146731">
        <w:tab/>
        <w:t xml:space="preserve">Дългосрочните инвестиции (финансовите активи) на разположение за продажба са </w:t>
      </w:r>
      <w:proofErr w:type="spellStart"/>
      <w:r w:rsidRPr="00146731">
        <w:t>недеривативни</w:t>
      </w:r>
      <w:proofErr w:type="spellEnd"/>
      <w:r w:rsidRPr="00146731">
        <w:t xml:space="preserve"> финансови активи, представляващи: а) дългови ценни книжа с фиксирани или определяеми плащания и фиксирани матуритетни дати и б) акции и дялове от капитала на други дружества (малцинствено </w:t>
      </w:r>
      <w:proofErr w:type="gramStart"/>
      <w:r w:rsidRPr="00146731">
        <w:t xml:space="preserve">участие). </w:t>
      </w:r>
      <w:proofErr w:type="gramEnd"/>
    </w:p>
    <w:p w:rsidR="004C0111" w:rsidRDefault="004C0111" w:rsidP="008A68BE">
      <w:pPr>
        <w:rPr>
          <w:highlight w:val="cyan"/>
        </w:rPr>
        <w:pPrChange w:id="369" w:author="Иво Станков" w:date="2013-07-29T18:48:00Z">
          <w:pPr/>
        </w:pPrChange>
      </w:pPr>
    </w:p>
    <w:p w:rsidR="00EE5811" w:rsidRDefault="0012073B" w:rsidP="008A68BE">
      <w:pPr>
        <w:pStyle w:val="NormalBoldItalic"/>
        <w:pPrChange w:id="370" w:author="Иво Станков" w:date="2013-07-29T18:48:00Z">
          <w:pPr/>
        </w:pPrChange>
      </w:pPr>
      <w:r w:rsidRPr="00146731">
        <w:t>Първоначално оценяване</w:t>
      </w:r>
    </w:p>
    <w:p w:rsidR="004C0111" w:rsidRDefault="0012073B" w:rsidP="008A68BE">
      <w:pPr>
        <w:pPrChange w:id="371" w:author="Иво Станков" w:date="2013-07-29T18:48:00Z">
          <w:pPr/>
        </w:pPrChange>
      </w:pPr>
      <w:r w:rsidRPr="00146731">
        <w:t>Първоначално инвестициите (</w:t>
      </w:r>
      <w:proofErr w:type="gramStart"/>
      <w:r w:rsidRPr="00146731">
        <w:t>финансовите активи) на разположение за продажба се признават по цена на придобиване, която е справедливата стойност на възнаграждението, което е било платено, включително преките разходи по придобиване на инвестицията – (финансовия</w:t>
      </w:r>
      <w:proofErr w:type="gramEnd"/>
      <w:r w:rsidRPr="00146731">
        <w:t xml:space="preserve"> актив).</w:t>
      </w:r>
    </w:p>
    <w:p w:rsidR="004C0111" w:rsidRDefault="004C0111" w:rsidP="008A68BE">
      <w:pPr>
        <w:pPrChange w:id="372" w:author="Иво Станков" w:date="2013-07-29T18:48:00Z">
          <w:pPr/>
        </w:pPrChange>
      </w:pPr>
    </w:p>
    <w:p w:rsidR="00EE5811" w:rsidRDefault="0012073B" w:rsidP="008A68BE">
      <w:pPr>
        <w:pStyle w:val="NormalBoldItalic"/>
        <w:pPrChange w:id="373" w:author="Иво Станков" w:date="2013-07-29T18:48:00Z">
          <w:pPr/>
        </w:pPrChange>
      </w:pPr>
      <w:r w:rsidRPr="00146731">
        <w:t>Последващо оценяване</w:t>
      </w:r>
    </w:p>
    <w:p w:rsidR="004C0111" w:rsidRDefault="0012073B" w:rsidP="008A68BE">
      <w:pPr>
        <w:pPrChange w:id="374" w:author="Иво Станков" w:date="2013-07-29T18:48:00Z">
          <w:pPr/>
        </w:pPrChange>
      </w:pPr>
      <w:r w:rsidRPr="00146731">
        <w:tab/>
        <w:t>Дългосрочните инвестиции, представляващи дългови ценни книжа с фиксирани или определяеми плащания и фиксирани матуритетни дати последващо се оценяват и се представят в отчета за финансовото състояние по справедлива стойност, чрез прилагане на публикувани текущи цени „купува”на активен пазар на активно търгуващи дилъри - български и/или чуждестранни банки и инвестиционни посредници (Приложение № 2.20.</w:t>
      </w:r>
      <w:proofErr w:type="gramStart"/>
      <w:r w:rsidRPr="00146731">
        <w:t>1).</w:t>
      </w:r>
      <w:r>
        <w:t xml:space="preserve"> </w:t>
      </w:r>
      <w:proofErr w:type="gramEnd"/>
    </w:p>
    <w:p w:rsidR="004C0111" w:rsidRDefault="0012073B" w:rsidP="008A68BE">
      <w:pPr>
        <w:pPrChange w:id="375" w:author="Иво Станков" w:date="2013-07-29T18:48:00Z">
          <w:pPr/>
        </w:pPrChange>
      </w:pPr>
      <w:r w:rsidRPr="00146731">
        <w:t xml:space="preserve">Притежаваните от дружеството инвестиции (финансови активи), представляващи акции в други дружества (малцинствено участие), не се търгуват на активен пазар и за тях няма котировки на пазарни цени. Последващо те се оценяват и представят в отчета за финансовото състояние по справедлива стойност чрез прилагането на следните оценъчни методи: метод на </w:t>
      </w:r>
      <w:proofErr w:type="spellStart"/>
      <w:r w:rsidRPr="00146731">
        <w:t>дисконтираните</w:t>
      </w:r>
      <w:proofErr w:type="spellEnd"/>
      <w:r w:rsidRPr="00146731">
        <w:t xml:space="preserve"> парични потоци, метод за оценка на дружества по аналози - цена към собствен капитал (P/BV). </w:t>
      </w:r>
      <w:proofErr w:type="gramStart"/>
      <w:r w:rsidRPr="00146731">
        <w:t xml:space="preserve">По изключение, за дружества/предприятия от затворен тип, за които е трудно да се намерят данни за аналогови пазарни сделки и/или поради обстоятелството, че бъдещото функциониране на тези дружества е свързано с определени </w:t>
      </w:r>
      <w:proofErr w:type="spellStart"/>
      <w:r w:rsidRPr="00146731">
        <w:t>несигурности</w:t>
      </w:r>
      <w:proofErr w:type="spellEnd"/>
      <w:r w:rsidRPr="00146731">
        <w:t>, за да може да се направят достатъчно разумни и обосновани дългосрочни предположения за изчисляването на справедливата стойност на техните акции чрез други алтернативни оценъчни методи</w:t>
      </w:r>
      <w:r>
        <w:t xml:space="preserve"> </w:t>
      </w:r>
      <w:r w:rsidRPr="00146731">
        <w:t>- по цена на придобиване (Приложение № 2.20.1).</w:t>
      </w:r>
      <w:proofErr w:type="gramEnd"/>
    </w:p>
    <w:p w:rsidR="004C0111" w:rsidRDefault="0012073B" w:rsidP="008A68BE">
      <w:pPr>
        <w:pPrChange w:id="376" w:author="Иво Станков" w:date="2013-07-29T18:48:00Z">
          <w:pPr/>
        </w:pPrChange>
      </w:pPr>
      <w:r w:rsidRPr="00146731">
        <w:t>Ефектите от последващата преоценка на ценните книжа до тяхната справедлива стойност се представят в отделен компонент на отчета за всеобхватния доход (в други компоненти на всеобхватния доход) и се признават в отчета за всеобхватния доход (в печалбата или загубата за годината) при освобождаване (продажба) от съответната инвестиция</w:t>
      </w:r>
      <w:proofErr w:type="gramStart"/>
      <w:r w:rsidRPr="00146731">
        <w:t xml:space="preserve"> като се посочват</w:t>
      </w:r>
      <w:proofErr w:type="gramEnd"/>
      <w:r w:rsidRPr="00146731">
        <w:t xml:space="preserve"> към статията “финансови приходи” или ”финансови разходи”.</w:t>
      </w:r>
    </w:p>
    <w:p w:rsidR="004C0111" w:rsidRDefault="0012073B" w:rsidP="008A68BE">
      <w:pPr>
        <w:pPrChange w:id="377" w:author="Иво Станков" w:date="2013-07-29T18:48:00Z">
          <w:pPr/>
        </w:pPrChange>
      </w:pPr>
      <w:r w:rsidRPr="00146731">
        <w:tab/>
        <w:t xml:space="preserve">Приходите от лихви, свързани с дългосрочни </w:t>
      </w:r>
      <w:proofErr w:type="gramStart"/>
      <w:r w:rsidRPr="00146731">
        <w:t>инвестиции(финансови</w:t>
      </w:r>
      <w:proofErr w:type="gramEnd"/>
      <w:r w:rsidRPr="00146731">
        <w:t xml:space="preserve"> активи) на разположение за продажба, представляващи: дългови ценни книжа с фиксирани или определяеми плащания и фиксирани матуритетни дати се признават и представят на база ефективен доход в отчета за всеобхватния доход (в печалбата или загубата за годината) към статията „финансови приходи”.</w:t>
      </w:r>
    </w:p>
    <w:p w:rsidR="004C0111" w:rsidRDefault="0012073B" w:rsidP="008A68BE">
      <w:pPr>
        <w:pPrChange w:id="378" w:author="Иво Станков" w:date="2013-07-29T18:48:00Z">
          <w:pPr/>
        </w:pPrChange>
      </w:pPr>
      <w:r w:rsidRPr="00146731">
        <w:rPr>
          <w:szCs w:val="22"/>
        </w:rPr>
        <w:tab/>
      </w:r>
      <w:r w:rsidRPr="00146731">
        <w:t>Приходите от дивиденти, свързани с дългосрочни инвестиции (</w:t>
      </w:r>
      <w:proofErr w:type="gramStart"/>
      <w:r w:rsidRPr="00146731">
        <w:t>финансови активи), представляващи акции в други дружества (малцинствено участие)</w:t>
      </w:r>
      <w:r>
        <w:t xml:space="preserve"> </w:t>
      </w:r>
      <w:r w:rsidRPr="00146731">
        <w:t>се признават като текущи приходи и представят в отчета за всеобхватния доход (в печалбата или загубата за годината) към статията „финансови</w:t>
      </w:r>
      <w:proofErr w:type="gramEnd"/>
      <w:r w:rsidRPr="00146731">
        <w:t xml:space="preserve"> приходи”.</w:t>
      </w:r>
    </w:p>
    <w:p w:rsidR="004C0111" w:rsidRDefault="0012073B" w:rsidP="008A68BE">
      <w:pPr>
        <w:pPrChange w:id="379" w:author="Иво Станков" w:date="2013-07-29T18:48:00Z">
          <w:pPr/>
        </w:pPrChange>
      </w:pPr>
      <w:r w:rsidRPr="00146731">
        <w:tab/>
        <w:t xml:space="preserve">Притежаваните инвестиции на разположение за продажба се преглеждат към края на всеки отчетен период и при установяване на условия за перманентна </w:t>
      </w:r>
      <w:proofErr w:type="spellStart"/>
      <w:r w:rsidRPr="00146731">
        <w:t>обезценка</w:t>
      </w:r>
      <w:proofErr w:type="spellEnd"/>
      <w:r w:rsidRPr="00146731">
        <w:t>, същата се отразява в отчета за всеобхватния доход (в печалбата или загубата за годината) към статия „финансови разходи” (Приложение № 2.20.1).</w:t>
      </w:r>
    </w:p>
    <w:p w:rsidR="004C0111" w:rsidRDefault="0012073B" w:rsidP="008A68BE">
      <w:pPr>
        <w:pPrChange w:id="380" w:author="Иво Станков" w:date="2013-07-29T18:48:00Z">
          <w:pPr/>
        </w:pPrChange>
      </w:pPr>
      <w:r w:rsidRPr="00146731">
        <w:lastRenderedPageBreak/>
        <w:tab/>
      </w:r>
      <w:proofErr w:type="gramStart"/>
      <w:r w:rsidRPr="00146731">
        <w:t xml:space="preserve">При установяване на условия за </w:t>
      </w:r>
      <w:proofErr w:type="spellStart"/>
      <w:r w:rsidRPr="00146731">
        <w:t>обезценка</w:t>
      </w:r>
      <w:proofErr w:type="spellEnd"/>
      <w:r w:rsidRPr="00146731">
        <w:t xml:space="preserve">, същата се определя като разлика между балансовата стойност и възстановимата стойност на инвестицията и се отразява в отчета за всеобхватния доход (в печалбата или загубата за годината), освен ако през предходни периоди има формиран положителен резерв за тези инвестиции – тогава първо </w:t>
      </w:r>
      <w:proofErr w:type="spellStart"/>
      <w:r w:rsidRPr="00146731">
        <w:t>обезценката</w:t>
      </w:r>
      <w:proofErr w:type="spellEnd"/>
      <w:r w:rsidRPr="00146731">
        <w:t xml:space="preserve"> се покрива за сметка на този резерв и се представя нетно в отчета за всеобхватния доход (в други компоненти на всеобхватния доход).</w:t>
      </w:r>
      <w:proofErr w:type="gramEnd"/>
    </w:p>
    <w:p w:rsidR="00EE5811" w:rsidRDefault="00EB16B4" w:rsidP="008A68BE">
      <w:pPr>
        <w:pStyle w:val="Heading1"/>
        <w:pPrChange w:id="381" w:author="Иво Станков" w:date="2013-07-29T18:48:00Z">
          <w:pPr/>
        </w:pPrChange>
      </w:pPr>
      <w:bookmarkStart w:id="382" w:name="_Toc355005205"/>
      <w:r>
        <w:rPr>
          <w:rFonts w:asciiTheme="minorHAnsi" w:hAnsiTheme="minorHAnsi"/>
          <w:lang w:val="en-US"/>
        </w:rPr>
        <w:t>2.10.</w:t>
      </w:r>
      <w:r w:rsidR="0012073B" w:rsidRPr="00146731">
        <w:t>ИНВЕСТИЦИИ,</w:t>
      </w:r>
      <w:r w:rsidR="0012073B">
        <w:t xml:space="preserve"> </w:t>
      </w:r>
      <w:r w:rsidR="0012073B" w:rsidRPr="00146731">
        <w:t>ДЪРЖАНИ ДО ПАДЕЖ</w:t>
      </w:r>
      <w:bookmarkEnd w:id="382"/>
    </w:p>
    <w:p w:rsidR="004C0111" w:rsidRDefault="0012073B" w:rsidP="008A68BE">
      <w:pPr>
        <w:pPrChange w:id="383" w:author="Иво Станков" w:date="2013-07-29T18:48:00Z">
          <w:pPr/>
        </w:pPrChange>
      </w:pPr>
      <w:r w:rsidRPr="00146731">
        <w:tab/>
        <w:t xml:space="preserve">Финансови </w:t>
      </w:r>
      <w:proofErr w:type="gramStart"/>
      <w:r w:rsidRPr="00146731">
        <w:t>активи държани до падеж са такива активи</w:t>
      </w:r>
      <w:proofErr w:type="gramEnd"/>
      <w:r w:rsidRPr="00146731">
        <w:t xml:space="preserve">, които представляват дългови ценни книжа, с фиксирани или определяеми плащания и фиксирани матуритетни дати, спрямо които дружеството при тяхното придобиване има положително намерение и възможност да държи до настъпването на падежа им. Тези активи се оценяват първоначално по тяхната цена на придобиване, а последващо – по </w:t>
      </w:r>
      <w:proofErr w:type="spellStart"/>
      <w:r w:rsidRPr="00146731">
        <w:t>амортизируема</w:t>
      </w:r>
      <w:proofErr w:type="spellEnd"/>
      <w:r w:rsidRPr="00146731">
        <w:t xml:space="preserve"> стойност при използването на метода на ефективната лихва, намалена с </w:t>
      </w:r>
      <w:proofErr w:type="spellStart"/>
      <w:r w:rsidRPr="00146731">
        <w:t>обезценка</w:t>
      </w:r>
      <w:proofErr w:type="spellEnd"/>
      <w:r w:rsidRPr="00146731">
        <w:t>, ако има такава. Приходите от тях се признават и представят на база ефективен доход в отчета за всеобхватния доход (в печалбата или загубата за годината) към статията „финансови приходи”.</w:t>
      </w:r>
      <w:r>
        <w:t xml:space="preserve"> </w:t>
      </w:r>
      <w:bookmarkStart w:id="384" w:name="_Toc439746799"/>
    </w:p>
    <w:p w:rsidR="00EE5811" w:rsidRDefault="00EB16B4" w:rsidP="008A68BE">
      <w:pPr>
        <w:pStyle w:val="Heading1"/>
        <w:pPrChange w:id="385" w:author="Иво Станков" w:date="2013-07-29T18:48:00Z">
          <w:pPr/>
        </w:pPrChange>
      </w:pPr>
      <w:bookmarkStart w:id="386" w:name="_Toc355005206"/>
      <w:r>
        <w:rPr>
          <w:rFonts w:asciiTheme="minorHAnsi" w:hAnsiTheme="minorHAnsi"/>
          <w:lang w:val="en-US"/>
        </w:rPr>
        <w:t>2.11.</w:t>
      </w:r>
      <w:r w:rsidR="0012073B" w:rsidRPr="00146731">
        <w:t>ТЪРГОВСКИ И ДРУГИ ВЗЕМАНИЯ</w:t>
      </w:r>
      <w:bookmarkEnd w:id="384"/>
      <w:bookmarkEnd w:id="386"/>
      <w:r w:rsidR="0012073B" w:rsidRPr="00146731">
        <w:t xml:space="preserve"> </w:t>
      </w:r>
    </w:p>
    <w:p w:rsidR="004C0111" w:rsidRDefault="0012073B" w:rsidP="008A68BE">
      <w:pPr>
        <w:pPrChange w:id="387" w:author="Иво Станков" w:date="2013-07-29T18:48:00Z">
          <w:pPr/>
        </w:pPrChange>
      </w:pPr>
      <w:r w:rsidRPr="00146731">
        <w:tab/>
        <w:t xml:space="preserve">Търговските вземания се отчитат и представят във финансовия отчет по справедлива стойност на база стойността на оригинално издадената фактура (себестойност), намалена с размера на </w:t>
      </w:r>
      <w:proofErr w:type="spellStart"/>
      <w:r w:rsidRPr="00146731">
        <w:t>обезценката</w:t>
      </w:r>
      <w:proofErr w:type="spellEnd"/>
      <w:r w:rsidRPr="00146731">
        <w:t xml:space="preserve"> за несъбираеми суми. </w:t>
      </w:r>
    </w:p>
    <w:p w:rsidR="004C0111" w:rsidRDefault="0012073B" w:rsidP="008A68BE">
      <w:pPr>
        <w:pPrChange w:id="388" w:author="Иво Станков" w:date="2013-07-29T18:48:00Z">
          <w:pPr/>
        </w:pPrChange>
      </w:pPr>
      <w:r w:rsidRPr="00146731">
        <w:tab/>
        <w:t>Приблизителната оценка за загуби от съмнителни и несъбираеми вземания се прави, когато за събираемостта на цялата сума или на част от нея съществува висока несигурност. Несъбираемите вземания се изписват, когато правните основания за това настъпят. Когато дадено вземане се прецени като напълно несъбираемо, то се изписва за сметка на коректива (Приложение № 2.20.1).</w:t>
      </w:r>
    </w:p>
    <w:p w:rsidR="00EE5811" w:rsidRDefault="00EB16B4" w:rsidP="008A68BE">
      <w:pPr>
        <w:pStyle w:val="Heading1"/>
        <w:pPrChange w:id="389" w:author="Иво Станков" w:date="2013-07-29T18:48:00Z">
          <w:pPr/>
        </w:pPrChange>
      </w:pPr>
      <w:bookmarkStart w:id="390" w:name="_Toc355005207"/>
      <w:r>
        <w:rPr>
          <w:rFonts w:asciiTheme="minorHAnsi" w:hAnsiTheme="minorHAnsi"/>
          <w:lang w:val="en-US"/>
        </w:rPr>
        <w:t>2.12.</w:t>
      </w:r>
      <w:r w:rsidR="0012073B" w:rsidRPr="00146731">
        <w:t>СРОЧНИ ДЕПОЗИТИ В БАНКИ</w:t>
      </w:r>
      <w:bookmarkEnd w:id="390"/>
    </w:p>
    <w:p w:rsidR="004C0111" w:rsidRDefault="0012073B" w:rsidP="008A68BE">
      <w:pPr>
        <w:pPrChange w:id="391" w:author="Иво Станков" w:date="2013-07-29T18:48:00Z">
          <w:pPr/>
        </w:pPrChange>
      </w:pPr>
      <w:r w:rsidRPr="00146731">
        <w:tab/>
      </w:r>
      <w:proofErr w:type="gramStart"/>
      <w:r w:rsidRPr="00146731">
        <w:t>Депозити в банки представляват вземания от банки по инвестирани свободни парични ресурси под формата на срочни депозити</w:t>
      </w:r>
      <w:proofErr w:type="gramEnd"/>
      <w:r w:rsidRPr="00146731">
        <w:t xml:space="preserve"> с оригинален </w:t>
      </w:r>
      <w:proofErr w:type="spellStart"/>
      <w:r w:rsidRPr="00146731">
        <w:t>матуритет</w:t>
      </w:r>
      <w:proofErr w:type="spellEnd"/>
      <w:r w:rsidRPr="00146731">
        <w:t xml:space="preserve"> над 3 месеца. Депозитите се оценяват и се представят в отчета за финансовото състояние по </w:t>
      </w:r>
      <w:proofErr w:type="spellStart"/>
      <w:r w:rsidRPr="00146731">
        <w:t>амортизируема</w:t>
      </w:r>
      <w:proofErr w:type="spellEnd"/>
      <w:r w:rsidRPr="00146731">
        <w:t xml:space="preserve"> стойност.</w:t>
      </w:r>
    </w:p>
    <w:p w:rsidR="004C0111" w:rsidRDefault="0012073B" w:rsidP="008A68BE">
      <w:pPr>
        <w:pPrChange w:id="392" w:author="Иво Станков" w:date="2013-07-29T18:48:00Z">
          <w:pPr/>
        </w:pPrChange>
      </w:pPr>
      <w:r w:rsidRPr="00146731">
        <w:tab/>
        <w:t xml:space="preserve">В отчета за финансовото състояние те се представят към групата на “срочни депозити в банки”, с инвестиционна цел, а в отчета за паричните потоци – към “паричните потоци, ангажирани в инвестиционната дейност на </w:t>
      </w:r>
      <w:proofErr w:type="gramStart"/>
      <w:r w:rsidRPr="00146731">
        <w:t xml:space="preserve">дружеството”. </w:t>
      </w:r>
      <w:proofErr w:type="gramEnd"/>
    </w:p>
    <w:p w:rsidR="004C0111" w:rsidRDefault="0012073B" w:rsidP="008A68BE">
      <w:pPr>
        <w:pPrChange w:id="393" w:author="Иво Станков" w:date="2013-07-29T18:48:00Z">
          <w:pPr/>
        </w:pPrChange>
      </w:pPr>
      <w:r w:rsidRPr="00146731">
        <w:tab/>
        <w:t>Получената лихва от тези депозити се представя като приход от лихви от инвестиционна дейност в отчета за паричните потоци (Приложение№ 2.20.1).</w:t>
      </w:r>
    </w:p>
    <w:p w:rsidR="00EE5811" w:rsidRDefault="00EB16B4" w:rsidP="008A68BE">
      <w:pPr>
        <w:pStyle w:val="Heading1"/>
        <w:pPrChange w:id="394" w:author="Иво Станков" w:date="2013-07-29T18:48:00Z">
          <w:pPr/>
        </w:pPrChange>
      </w:pPr>
      <w:bookmarkStart w:id="395" w:name="_Toc355005208"/>
      <w:bookmarkStart w:id="396" w:name="_Toc439746800"/>
      <w:r>
        <w:rPr>
          <w:rFonts w:asciiTheme="minorHAnsi" w:hAnsiTheme="minorHAnsi"/>
          <w:lang w:val="en-US"/>
        </w:rPr>
        <w:t>2.13.</w:t>
      </w:r>
      <w:r w:rsidR="0012073B" w:rsidRPr="00146731">
        <w:t>ДОГОВОРИ ЗА ПОКУПКА И ОБРАТНА ПРОДАЖБА НА ЦЕННИ КНИЖА</w:t>
      </w:r>
      <w:bookmarkEnd w:id="395"/>
      <w:r w:rsidR="0012073B" w:rsidRPr="00146731">
        <w:t xml:space="preserve"> </w:t>
      </w:r>
    </w:p>
    <w:p w:rsidR="004C0111" w:rsidRDefault="0012073B" w:rsidP="008A68BE">
      <w:pPr>
        <w:pPrChange w:id="397" w:author="Иво Станков" w:date="2013-07-29T18:48:00Z">
          <w:pPr/>
        </w:pPrChange>
      </w:pPr>
      <w:r w:rsidRPr="00146731">
        <w:tab/>
        <w:t xml:space="preserve">Закупени </w:t>
      </w:r>
      <w:proofErr w:type="gramStart"/>
      <w:r w:rsidRPr="00146731">
        <w:t xml:space="preserve">ценни книжа, предмет на споразумения за обратна продажба, не се признават в отчета за финансовото състояние, а се отчитат и представят като предоставени депозити в банки по </w:t>
      </w:r>
      <w:proofErr w:type="spellStart"/>
      <w:r w:rsidRPr="00146731">
        <w:t>репо-сделки</w:t>
      </w:r>
      <w:proofErr w:type="spellEnd"/>
      <w:r w:rsidRPr="00146731">
        <w:t>, обезпечени с ценни</w:t>
      </w:r>
      <w:proofErr w:type="gramEnd"/>
      <w:r w:rsidRPr="00146731">
        <w:t xml:space="preserve"> книжа. Разликата между покупната цена и цената за обратна продажба се третира като лихва и се начислява за периода на споразумението</w:t>
      </w:r>
      <w:proofErr w:type="gramStart"/>
      <w:r w:rsidRPr="00146731">
        <w:t>, като се</w:t>
      </w:r>
      <w:proofErr w:type="gramEnd"/>
      <w:r w:rsidRPr="00146731">
        <w:t xml:space="preserve"> прилага методът на ефективния лихвен процент. Приходът от лихви по </w:t>
      </w:r>
      <w:proofErr w:type="spellStart"/>
      <w:r w:rsidRPr="00146731">
        <w:t>репо</w:t>
      </w:r>
      <w:proofErr w:type="spellEnd"/>
      <w:r w:rsidRPr="00146731">
        <w:t xml:space="preserve"> сделки се представя в статията “финансови приходи” в отчета за всеобхватния доход (в печалбата или загубата за годината).</w:t>
      </w:r>
    </w:p>
    <w:p w:rsidR="004C0111" w:rsidRDefault="0012073B" w:rsidP="008A68BE">
      <w:pPr>
        <w:pPrChange w:id="398" w:author="Иво Станков" w:date="2013-07-29T18:48:00Z">
          <w:pPr/>
        </w:pPrChange>
      </w:pPr>
      <w:r w:rsidRPr="00146731">
        <w:tab/>
        <w:t xml:space="preserve">Предоставените депозити в банки по </w:t>
      </w:r>
      <w:proofErr w:type="spellStart"/>
      <w:r w:rsidRPr="00146731">
        <w:t>репо-сделки</w:t>
      </w:r>
      <w:proofErr w:type="spellEnd"/>
      <w:r w:rsidRPr="00146731">
        <w:t xml:space="preserve"> с оригинален </w:t>
      </w:r>
      <w:proofErr w:type="spellStart"/>
      <w:r w:rsidRPr="00146731">
        <w:t>матуритет</w:t>
      </w:r>
      <w:proofErr w:type="spellEnd"/>
      <w:r w:rsidRPr="00146731">
        <w:t xml:space="preserve"> до 3 месеца се представят като компонент на “парични средства и парични еквиваленти” в отчета за финансовото състояние и отчета за паричните потоци (Приложение № 2.20.</w:t>
      </w:r>
      <w:proofErr w:type="gramStart"/>
      <w:r w:rsidRPr="00146731">
        <w:t xml:space="preserve">1). </w:t>
      </w:r>
      <w:proofErr w:type="gramEnd"/>
    </w:p>
    <w:p w:rsidR="00EE5811" w:rsidRDefault="00EB16B4" w:rsidP="008A68BE">
      <w:pPr>
        <w:pStyle w:val="Heading1"/>
        <w:pPrChange w:id="399" w:author="Иво Станков" w:date="2013-07-29T18:48:00Z">
          <w:pPr/>
        </w:pPrChange>
      </w:pPr>
      <w:bookmarkStart w:id="400" w:name="_Toc355005209"/>
      <w:r>
        <w:rPr>
          <w:rFonts w:asciiTheme="minorHAnsi" w:hAnsiTheme="minorHAnsi"/>
          <w:lang w:val="en-US"/>
        </w:rPr>
        <w:t>2.14.</w:t>
      </w:r>
      <w:r w:rsidR="0012073B" w:rsidRPr="00146731">
        <w:t>ПАРИЧНИ СРЕДСТВА И ПАРИЧНИ ЕКВИВАЛЕНТИ</w:t>
      </w:r>
      <w:bookmarkEnd w:id="400"/>
      <w:r w:rsidR="0012073B" w:rsidRPr="00146731">
        <w:t xml:space="preserve"> </w:t>
      </w:r>
      <w:bookmarkEnd w:id="396"/>
    </w:p>
    <w:p w:rsidR="004C0111" w:rsidRDefault="0012073B" w:rsidP="008A68BE">
      <w:pPr>
        <w:pPrChange w:id="401" w:author="Иво Станков" w:date="2013-07-29T18:48:00Z">
          <w:pPr/>
        </w:pPrChange>
      </w:pPr>
      <w:r w:rsidRPr="00146731">
        <w:tab/>
        <w:t xml:space="preserve">Паричните средства и еквиваленти включват касовите наличности, разплащателните сметки и краткосрочните депозити, включително </w:t>
      </w:r>
      <w:proofErr w:type="spellStart"/>
      <w:r w:rsidRPr="00146731">
        <w:t>репа</w:t>
      </w:r>
      <w:proofErr w:type="spellEnd"/>
      <w:r w:rsidRPr="00146731">
        <w:t xml:space="preserve"> в банки, чийто оригинален </w:t>
      </w:r>
      <w:proofErr w:type="spellStart"/>
      <w:r w:rsidRPr="00146731">
        <w:t>матуритет</w:t>
      </w:r>
      <w:proofErr w:type="spellEnd"/>
      <w:r w:rsidRPr="00146731">
        <w:t xml:space="preserve"> е до 3 месеца (Приложение № 2.20.1). За целите на отчета за паричните потоци банковите депозити се анализират и представят в съответствие с целите и намеренията на дружеството за доходност от тях, както и фактическата поддържана продължителност на инвестирането в такъв тип </w:t>
      </w:r>
      <w:proofErr w:type="gramStart"/>
      <w:r w:rsidRPr="00146731">
        <w:t>депозити.</w:t>
      </w:r>
      <w:r>
        <w:t xml:space="preserve"> </w:t>
      </w:r>
      <w:proofErr w:type="gramEnd"/>
    </w:p>
    <w:p w:rsidR="004C0111" w:rsidRDefault="0012073B" w:rsidP="008A68BE">
      <w:pPr>
        <w:pPrChange w:id="402" w:author="Иво Станков" w:date="2013-07-29T18:48:00Z">
          <w:pPr/>
        </w:pPrChange>
      </w:pPr>
      <w:r w:rsidRPr="00146731">
        <w:lastRenderedPageBreak/>
        <w:tab/>
        <w:t>За целите на изготвянето на отчета за паричните потоци:</w:t>
      </w:r>
    </w:p>
    <w:p w:rsidR="004C0111" w:rsidRDefault="0012073B" w:rsidP="008A68BE">
      <w:pPr>
        <w:pPrChange w:id="403" w:author="Иво Станков" w:date="2013-07-29T18:48:00Z">
          <w:pPr/>
        </w:pPrChange>
      </w:pPr>
      <w:proofErr w:type="gramStart"/>
      <w:r w:rsidRPr="00146731">
        <w:t>паричните</w:t>
      </w:r>
      <w:proofErr w:type="gramEnd"/>
      <w:r w:rsidRPr="00146731">
        <w:t xml:space="preserve"> постъпления от клиенти и паричните плащания към доставчици са представени брутно, с включен ДДС (20%);</w:t>
      </w:r>
    </w:p>
    <w:p w:rsidR="004C0111" w:rsidRDefault="0012073B" w:rsidP="008A68BE">
      <w:pPr>
        <w:pPrChange w:id="404" w:author="Иво Станков" w:date="2013-07-29T18:48:00Z">
          <w:pPr/>
        </w:pPrChange>
      </w:pPr>
      <w:proofErr w:type="gramStart"/>
      <w:r w:rsidRPr="00146731">
        <w:t>платените</w:t>
      </w:r>
      <w:proofErr w:type="gramEnd"/>
      <w:r w:rsidRPr="00146731">
        <w:t xml:space="preserve"> суми за ДДС по доставка на имоти, машини, оборудване и нематериални активи, с право на възстановяване, са представени като плащания към доставчици в оперативна дейност;</w:t>
      </w:r>
    </w:p>
    <w:p w:rsidR="004C0111" w:rsidRDefault="0012073B" w:rsidP="008A68BE">
      <w:pPr>
        <w:pPrChange w:id="405" w:author="Иво Станков" w:date="2013-07-29T18:48:00Z">
          <w:pPr/>
        </w:pPrChange>
      </w:pPr>
      <w:proofErr w:type="gramStart"/>
      <w:r w:rsidRPr="00146731">
        <w:t>получените</w:t>
      </w:r>
      <w:proofErr w:type="gramEnd"/>
      <w:r w:rsidRPr="00146731">
        <w:t xml:space="preserve"> лихви по разплащателни сметки са представени в оперативната дейност;</w:t>
      </w:r>
    </w:p>
    <w:p w:rsidR="004C0111" w:rsidRDefault="0012073B" w:rsidP="008A68BE">
      <w:pPr>
        <w:pPrChange w:id="406" w:author="Иво Станков" w:date="2013-07-29T18:48:00Z">
          <w:pPr/>
        </w:pPrChange>
      </w:pPr>
      <w:proofErr w:type="gramStart"/>
      <w:r w:rsidRPr="00146731">
        <w:t>получените</w:t>
      </w:r>
      <w:proofErr w:type="gramEnd"/>
      <w:r w:rsidRPr="00146731">
        <w:t xml:space="preserve"> лихви от предоставени срочни депозити в банки и ипотечни облигации са представени в инвестиционна дейност, доколкото по съдържание тези операции представляват инвестиране на свободни ресурси на дружеството.</w:t>
      </w:r>
    </w:p>
    <w:p w:rsidR="00EE5811" w:rsidRDefault="00EB16B4" w:rsidP="008A68BE">
      <w:pPr>
        <w:pStyle w:val="Heading1"/>
        <w:pPrChange w:id="407" w:author="Иво Станков" w:date="2013-07-29T18:48:00Z">
          <w:pPr/>
        </w:pPrChange>
      </w:pPr>
      <w:bookmarkStart w:id="408" w:name="_Toc355005210"/>
      <w:r>
        <w:rPr>
          <w:rFonts w:asciiTheme="minorHAnsi" w:hAnsiTheme="minorHAnsi"/>
          <w:lang w:val="en-US"/>
        </w:rPr>
        <w:t>2.15.</w:t>
      </w:r>
      <w:r w:rsidR="0012073B" w:rsidRPr="00146731">
        <w:t>ЗАДЪЛЖЕНИЯ ПО ГАРАНЦИОНЕН ФОНД</w:t>
      </w:r>
      <w:bookmarkEnd w:id="408"/>
    </w:p>
    <w:p w:rsidR="004C0111" w:rsidRDefault="0012073B" w:rsidP="008A68BE">
      <w:pPr>
        <w:pPrChange w:id="409" w:author="Иво Станков" w:date="2013-07-29T18:48:00Z">
          <w:pPr/>
        </w:pPrChange>
      </w:pPr>
      <w:r w:rsidRPr="00146731">
        <w:tab/>
        <w:t xml:space="preserve">Съгласно правилника за работа на дружеството, одобрен от КФН, всички инвестиционни посредници са задължени да правят вноски с цел формиране на фонд за гарантиране на разплащанията (Гаранционен фонд) по сключените сделки на фондовата борса. Гаранционният фонд се формира от всички </w:t>
      </w:r>
      <w:proofErr w:type="gramStart"/>
      <w:r w:rsidRPr="00146731">
        <w:t>членове на Борсата и средствата от него биха могли да се използват като гаранция срещу неизпълнение на задължение за приключване на сделка от страна на борсов член</w:t>
      </w:r>
      <w:proofErr w:type="gramEnd"/>
      <w:r w:rsidRPr="00146731">
        <w:t>. Съгласно предвидения в правилата на Борсата ред, всеки член е длъжен да прави първоначална вноска, както и периодични вноски във фонда в зависимост от реализирания от него оборот през изтеклия календарен месец. Акумулираните средства могат да се използват както за покриване на задължение на неизряден купувач, така и чрез закупуване на неналичните ценни книжа по сметката на неизрядния продавач.</w:t>
      </w:r>
      <w:r>
        <w:t xml:space="preserve"> </w:t>
      </w:r>
      <w:r w:rsidRPr="00146731">
        <w:t xml:space="preserve">Вноските по Гаранционния фонд са </w:t>
      </w:r>
      <w:proofErr w:type="spellStart"/>
      <w:r w:rsidRPr="00146731">
        <w:t>възвръщаеми</w:t>
      </w:r>
      <w:proofErr w:type="spellEnd"/>
      <w:r w:rsidRPr="00146731">
        <w:t xml:space="preserve"> при напускането на Борсата от съответния инвестиционен посредник, заедно с натрупаната до този момент доходност от управлението на средствата. Средствата на Гаранционния Фонд, набирани от паричните вноски на членовете на Борсата се превеждат по сметка в банка-депозитар. Набраните по сметка в банката-депозитар средства във фонда могат да се инвестират само в ценни книжа, издадени или гарантирани от българската държава, в банкови депозити, както и в общински облигации. Фондът може да инвестира до 50 на сто от своите активи в банкови депозити и до 20 на сто в ценни книжа, издадени или гарантирани от българската държава, съответно в дългови ценни книжа, издадени от страните членки на Еврозоната с кредитен рейтинг не по-нисък от най-високия текущ кредитен рейтинг на Република България. Не по-малко от 10 на сто от активите на фонда трябва да са парични средства на безсрочни или срочни със срок до 3 месеца банкови депозити или дългови ценни книжа, издадени или гарантирани от българската държава, с остатъчен срок до падежа до 90 дни. Контролът върху процеса по инвестиране на средствата на фонда се осъществява на текуща база от Комитета за управление на фонда</w:t>
      </w:r>
      <w:proofErr w:type="gramStart"/>
      <w:r w:rsidRPr="00146731">
        <w:t>, като тези</w:t>
      </w:r>
      <w:proofErr w:type="gramEnd"/>
      <w:r w:rsidRPr="00146731">
        <w:t xml:space="preserve"> решения в оперативен план се привеждат в действие от изпълнителния директор на дружеството.</w:t>
      </w:r>
    </w:p>
    <w:p w:rsidR="00EE5811" w:rsidRDefault="00EB16B4" w:rsidP="008A68BE">
      <w:pPr>
        <w:pStyle w:val="Heading1"/>
        <w:pPrChange w:id="410" w:author="Иво Станков" w:date="2013-07-29T18:48:00Z">
          <w:pPr/>
        </w:pPrChange>
      </w:pPr>
      <w:bookmarkStart w:id="411" w:name="_Toc439746801"/>
      <w:bookmarkStart w:id="412" w:name="_Toc355005211"/>
      <w:r>
        <w:rPr>
          <w:rFonts w:asciiTheme="minorHAnsi" w:hAnsiTheme="minorHAnsi"/>
          <w:lang w:val="en-US"/>
        </w:rPr>
        <w:t>2.16.</w:t>
      </w:r>
      <w:r w:rsidR="0012073B" w:rsidRPr="00146731">
        <w:t>ТЪРГОВСКИ И ДРУГИ ЗАДЪЛЖЕНИЯ</w:t>
      </w:r>
      <w:bookmarkEnd w:id="411"/>
      <w:bookmarkEnd w:id="412"/>
    </w:p>
    <w:p w:rsidR="004C0111" w:rsidRDefault="0012073B" w:rsidP="008A68BE">
      <w:pPr>
        <w:pPrChange w:id="413" w:author="Иво Станков" w:date="2013-07-29T18:48:00Z">
          <w:pPr/>
        </w:pPrChange>
      </w:pPr>
      <w:r w:rsidRPr="00146731">
        <w:tab/>
        <w:t xml:space="preserve">Търговските и другите текущи задължения се отчитат и представят във финансовия отчет по </w:t>
      </w:r>
      <w:proofErr w:type="gramStart"/>
      <w:r w:rsidRPr="00146731">
        <w:t>стойността на оригиналните фактури (цена на придобиване), която се приема за справедливата стойност</w:t>
      </w:r>
      <w:proofErr w:type="gramEnd"/>
      <w:r w:rsidRPr="00146731">
        <w:t xml:space="preserve"> на сделката и ще бъде изплатена в бъдеще срещу получените стоки и услуги. В случаите на разсрочени плащания над </w:t>
      </w:r>
      <w:proofErr w:type="gramStart"/>
      <w:r w:rsidRPr="00146731">
        <w:t>обичайния кредитен срок, при които не е предвидено допълнително плащане на лихва или лихвата значително се различава от обичайния</w:t>
      </w:r>
      <w:proofErr w:type="gramEnd"/>
      <w:r w:rsidRPr="00146731">
        <w:t xml:space="preserve"> пазарен лихвен процент, задълженията се оценяват първоначално по тяхната справедлива стойност, а последващо – по </w:t>
      </w:r>
      <w:proofErr w:type="spellStart"/>
      <w:r w:rsidRPr="00146731">
        <w:t>амортизируема</w:t>
      </w:r>
      <w:proofErr w:type="spellEnd"/>
      <w:r w:rsidRPr="00146731">
        <w:t xml:space="preserve"> стойност, след приспадане на инкорпорираната в тяхната номинална стойност лихва, определена по метода на ефективната лихва (Приложение № 2.20.2).</w:t>
      </w:r>
    </w:p>
    <w:p w:rsidR="00EE5811" w:rsidRDefault="00EB16B4" w:rsidP="008A68BE">
      <w:pPr>
        <w:pStyle w:val="Heading1"/>
        <w:pPrChange w:id="414" w:author="Иво Станков" w:date="2013-07-29T18:48:00Z">
          <w:pPr/>
        </w:pPrChange>
      </w:pPr>
      <w:bookmarkStart w:id="415" w:name="_Toc439746804"/>
      <w:bookmarkStart w:id="416" w:name="_Toc355005212"/>
      <w:r>
        <w:rPr>
          <w:rFonts w:asciiTheme="minorHAnsi" w:hAnsiTheme="minorHAnsi"/>
          <w:lang w:val="en-US"/>
        </w:rPr>
        <w:t>2.17.</w:t>
      </w:r>
      <w:r w:rsidR="0012073B" w:rsidRPr="00146731">
        <w:t>ПЕНСИОННИ И ДРУГИ ЗАДЪЛЖЕНИЯ КЪМ ПЕРСОНАЛА ПО СОЦИАЛНОТО И ТРУДОВО ЗАКОНОДАТЕЛСТВО</w:t>
      </w:r>
      <w:bookmarkEnd w:id="415"/>
      <w:bookmarkEnd w:id="416"/>
    </w:p>
    <w:p w:rsidR="004C0111" w:rsidRDefault="0012073B" w:rsidP="008A68BE">
      <w:pPr>
        <w:pPrChange w:id="417" w:author="Иво Станков" w:date="2013-07-29T18:48:00Z">
          <w:pPr/>
        </w:pPrChange>
      </w:pPr>
      <w:r w:rsidRPr="00146731">
        <w:tab/>
        <w:t xml:space="preserve">Трудовите и осигурителни отношения с работниците и служителите в Българска фондова борса – София АД се основават на </w:t>
      </w:r>
      <w:proofErr w:type="gramStart"/>
      <w:r w:rsidRPr="00146731">
        <w:t>разпоредбите на Кодекса на труда и на разпоредбите</w:t>
      </w:r>
      <w:proofErr w:type="gramEnd"/>
      <w:r w:rsidRPr="00146731">
        <w:t xml:space="preserve"> на действащото осигурително законодателство.</w:t>
      </w:r>
    </w:p>
    <w:p w:rsidR="004C0111" w:rsidRDefault="0012073B" w:rsidP="008A68BE">
      <w:pPr>
        <w:pPrChange w:id="418" w:author="Иво Станков" w:date="2013-07-29T18:48:00Z">
          <w:pPr/>
        </w:pPrChange>
      </w:pPr>
      <w:r w:rsidRPr="00146731">
        <w:tab/>
        <w:t xml:space="preserve">Основно задължение на работодателя е да извършва </w:t>
      </w:r>
      <w:proofErr w:type="gramStart"/>
      <w:r w:rsidRPr="00146731">
        <w:t>задължително осигуряване на наетия персонал за фонд “Пенсии”, допълнително задължително</w:t>
      </w:r>
      <w:proofErr w:type="gramEnd"/>
      <w:r w:rsidRPr="00146731">
        <w:t xml:space="preserve"> пенсионно осигуряване (ДЗПО), фонд “Общо заболяване и майчинство” (ОЗМ), фонд “Безработица”, фонд “Трудова злополука и професионална болест” (ТЗПБ), фонд “Гарантиране вземания на работниците и служителите” (ГВРС) и здравно осигуряване.</w:t>
      </w:r>
    </w:p>
    <w:p w:rsidR="004C0111" w:rsidRDefault="0012073B" w:rsidP="008A68BE">
      <w:pPr>
        <w:pPrChange w:id="419" w:author="Иво Станков" w:date="2013-07-29T18:48:00Z">
          <w:pPr/>
        </w:pPrChange>
      </w:pPr>
      <w:r w:rsidRPr="00146731">
        <w:lastRenderedPageBreak/>
        <w:tab/>
        <w:t xml:space="preserve">Размерите на осигурителните вноски се утвърждават със </w:t>
      </w:r>
      <w:proofErr w:type="gramStart"/>
      <w:r w:rsidRPr="00146731">
        <w:t>Закона за бюджета на ДОО и Закона</w:t>
      </w:r>
      <w:proofErr w:type="gramEnd"/>
      <w:r w:rsidRPr="00146731">
        <w:t xml:space="preserve"> за бюджета на НЗОК за съответната година. Вноските се разпределят между работодателя и осигуреното лице в съответствие с правилата по чл. 6, ал. 3 от Кодекса за социално осигуряване (</w:t>
      </w:r>
      <w:proofErr w:type="gramStart"/>
      <w:r w:rsidRPr="00146731">
        <w:t xml:space="preserve">КСО). </w:t>
      </w:r>
      <w:proofErr w:type="gramEnd"/>
    </w:p>
    <w:p w:rsidR="004C0111" w:rsidRDefault="0012073B" w:rsidP="008A68BE">
      <w:pPr>
        <w:pPrChange w:id="420" w:author="Иво Станков" w:date="2013-07-29T18:48:00Z">
          <w:pPr/>
        </w:pPrChange>
      </w:pPr>
      <w:r w:rsidRPr="00146731">
        <w:tab/>
        <w:t xml:space="preserve">Осигурителните и пенсионни </w:t>
      </w:r>
      <w:proofErr w:type="gramStart"/>
      <w:r w:rsidRPr="00146731">
        <w:t>планове, прилагани от дружеството в качеството му на работодател, се основават на българското законодателство и са планове</w:t>
      </w:r>
      <w:proofErr w:type="gramEnd"/>
      <w:r w:rsidRPr="00146731">
        <w:t xml:space="preserve"> с дефинирани вноски. При тези планове работодателят плаща месечно определени вноски в </w:t>
      </w:r>
      <w:proofErr w:type="gramStart"/>
      <w:r w:rsidRPr="00146731">
        <w:t>държавните фонд</w:t>
      </w:r>
      <w:proofErr w:type="gramEnd"/>
      <w:r w:rsidRPr="00146731">
        <w:t xml:space="preserve"> “Пенсии”, фонд “ОЗМ”, фонд “Безработица”, фонд “ТЗПБ”, фонд “ГВРС”,</w:t>
      </w:r>
      <w:r>
        <w:t xml:space="preserve"> </w:t>
      </w:r>
      <w:r w:rsidRPr="00146731">
        <w:t xml:space="preserve">както и в универсални и професионални пенсионни фондове - на база фиксирани по закон проценти и няма правно или конструктивно задължение да доплаща във фондовете бъдещи вноски в случаите, когато те нямат достатъчно средства да изплатят на съответните лица заработените от тях суми за периода на трудовия им стаж. Аналогични са и задълженията по отношение на здравното </w:t>
      </w:r>
      <w:proofErr w:type="gramStart"/>
      <w:r w:rsidRPr="00146731">
        <w:t>осигуряване.</w:t>
      </w:r>
      <w:r>
        <w:t xml:space="preserve"> </w:t>
      </w:r>
      <w:proofErr w:type="gramEnd"/>
    </w:p>
    <w:p w:rsidR="004C0111" w:rsidRDefault="0012073B" w:rsidP="008A68BE">
      <w:pPr>
        <w:pPrChange w:id="421" w:author="Иво Станков" w:date="2013-07-29T18:48:00Z">
          <w:pPr/>
        </w:pPrChange>
      </w:pPr>
      <w:r w:rsidRPr="00146731">
        <w:tab/>
        <w:t>Към дружеството няма създаден и функциониращ частен доброволен осигурителен фонд.</w:t>
      </w:r>
    </w:p>
    <w:p w:rsidR="004C0111" w:rsidRDefault="004C0111" w:rsidP="008A68BE">
      <w:pPr>
        <w:pPrChange w:id="422" w:author="Иво Станков" w:date="2013-07-29T18:48:00Z">
          <w:pPr/>
        </w:pPrChange>
      </w:pPr>
    </w:p>
    <w:p w:rsidR="00EE5811" w:rsidRDefault="0012073B" w:rsidP="008A68BE">
      <w:pPr>
        <w:pStyle w:val="NormalBoldItalic"/>
        <w:pPrChange w:id="423" w:author="Иво Станков" w:date="2013-07-29T18:48:00Z">
          <w:pPr/>
        </w:pPrChange>
      </w:pPr>
      <w:r w:rsidRPr="00146731">
        <w:tab/>
        <w:t>Краткосрочни доходи</w:t>
      </w:r>
    </w:p>
    <w:p w:rsidR="004C0111" w:rsidRDefault="0012073B" w:rsidP="008A68BE">
      <w:pPr>
        <w:rPr>
          <w:iCs/>
        </w:rPr>
        <w:pPrChange w:id="424" w:author="Иво Станков" w:date="2013-07-29T18:48:00Z">
          <w:pPr/>
        </w:pPrChange>
      </w:pPr>
      <w:r w:rsidRPr="00146731">
        <w:tab/>
      </w:r>
      <w:proofErr w:type="gramStart"/>
      <w:r w:rsidRPr="00146731">
        <w:t xml:space="preserve">Краткосрочните доходи за персонала под формата на възнаграждения, бонуси и социални доплащания и придобивки (изискуеми в рамките на 12 месеца след края на периода, в който персоналът е положил труд за тях или е изпълнил необходимите условия) се признават като разход в отчета за всеобхватния доход (в печалбата или загубата за годината) в периода, в който е положен трудът за тях или са изпълнени изискванията за тяхното получаване, и като текущо задължение (след приспадане на всички платени вече суми и полагащи се удръжки) в размер на </w:t>
      </w:r>
      <w:proofErr w:type="spellStart"/>
      <w:r w:rsidRPr="00146731">
        <w:t>недисконтираната</w:t>
      </w:r>
      <w:proofErr w:type="spellEnd"/>
      <w:r w:rsidRPr="00146731">
        <w:t xml:space="preserve"> им сума. </w:t>
      </w:r>
      <w:proofErr w:type="gramEnd"/>
      <w:r w:rsidRPr="00146731">
        <w:t xml:space="preserve">Дължимите от дружеството вноски по социалното и здравно осигуряване се признават като текущ разход и задължение в </w:t>
      </w:r>
      <w:proofErr w:type="spellStart"/>
      <w:r w:rsidRPr="00146731">
        <w:t>недисконтиран</w:t>
      </w:r>
      <w:proofErr w:type="spellEnd"/>
      <w:r w:rsidRPr="00146731">
        <w:t xml:space="preserve"> размер, заедно и в периода на начисление на съответните доходи, с които те са свързани.</w:t>
      </w:r>
    </w:p>
    <w:p w:rsidR="004C0111" w:rsidRDefault="0012073B" w:rsidP="008A68BE">
      <w:pPr>
        <w:pPrChange w:id="425" w:author="Иво Станков" w:date="2013-07-29T18:48:00Z">
          <w:pPr/>
        </w:pPrChange>
      </w:pPr>
      <w:r w:rsidRPr="00146731">
        <w:tab/>
        <w:t xml:space="preserve">Към датата на всеки финансов отчет дружеството </w:t>
      </w:r>
      <w:proofErr w:type="gramStart"/>
      <w:r w:rsidRPr="00146731">
        <w:t xml:space="preserve">прави оценка на сумата на очакваните разходи по натрупващите се </w:t>
      </w:r>
      <w:proofErr w:type="spellStart"/>
      <w:r w:rsidRPr="00146731">
        <w:t>компенсируеми</w:t>
      </w:r>
      <w:proofErr w:type="spellEnd"/>
      <w:r w:rsidRPr="00146731">
        <w:t xml:space="preserve"> отпуски, която се очаква да бъде изплатена като резултат от неизползваното право</w:t>
      </w:r>
      <w:proofErr w:type="gramEnd"/>
      <w:r w:rsidRPr="00146731">
        <w:t xml:space="preserve"> на натрупан отпуск. В оценката се включват приблизителната преценка за разходите за самите възнаграждения и разходите за вноски по задължителното обществено и здравно осигуряване, които работодателят дължи върху тези суми.</w:t>
      </w:r>
    </w:p>
    <w:p w:rsidR="004C0111" w:rsidRDefault="004C0111" w:rsidP="008A68BE">
      <w:pPr>
        <w:pPrChange w:id="426" w:author="Иво Станков" w:date="2013-07-29T18:48:00Z">
          <w:pPr/>
        </w:pPrChange>
      </w:pPr>
    </w:p>
    <w:p w:rsidR="00EE5811" w:rsidRDefault="0012073B" w:rsidP="008A68BE">
      <w:pPr>
        <w:pStyle w:val="NormalBoldItalic"/>
        <w:pPrChange w:id="427" w:author="Иво Станков" w:date="2013-07-29T18:48:00Z">
          <w:pPr/>
        </w:pPrChange>
      </w:pPr>
      <w:r w:rsidRPr="00146731">
        <w:tab/>
        <w:t xml:space="preserve">Дългосрочни доходи при пенсиониране </w:t>
      </w:r>
      <w:r w:rsidRPr="00146731">
        <w:tab/>
      </w:r>
    </w:p>
    <w:p w:rsidR="004C0111" w:rsidRDefault="0012073B" w:rsidP="008A68BE">
      <w:pPr>
        <w:pPrChange w:id="428" w:author="Иво Станков" w:date="2013-07-29T18:48:00Z">
          <w:pPr/>
        </w:pPrChange>
      </w:pPr>
      <w:r w:rsidRPr="00146731">
        <w:tab/>
        <w:t>Съгласно Кодекса на труда работодателят е задължен да изплаща на персонала при настъпване на пенсионна възраст обезщетение, което в зависимост от трудовия стаж в предприятието може да варира между 2 и 6 брутни работни заплати към датата на прекратяване на трудовото правоотношение. По своите характеристики тези схеми представляват планове с дефинирани доходи.</w:t>
      </w:r>
    </w:p>
    <w:p w:rsidR="004C0111" w:rsidRDefault="0012073B" w:rsidP="008A68BE">
      <w:pPr>
        <w:pPrChange w:id="429" w:author="Иво Станков" w:date="2013-07-29T18:48:00Z">
          <w:pPr/>
        </w:pPrChange>
      </w:pPr>
      <w:r w:rsidRPr="00146731">
        <w:tab/>
        <w:t xml:space="preserve">Изчислението на </w:t>
      </w:r>
      <w:proofErr w:type="gramStart"/>
      <w:r w:rsidRPr="00146731">
        <w:t xml:space="preserve">размера на тези задължения налага участието на квалифицирани </w:t>
      </w:r>
      <w:proofErr w:type="spellStart"/>
      <w:r w:rsidRPr="00146731">
        <w:t>актюери</w:t>
      </w:r>
      <w:proofErr w:type="spellEnd"/>
      <w:r w:rsidRPr="00146731">
        <w:t>, за да може да се определи тяхната сегашна стойност към датата на отчета, по която те се представят в отчета за финансовото състояние, коригирана с размера</w:t>
      </w:r>
      <w:proofErr w:type="gramEnd"/>
      <w:r w:rsidRPr="00146731">
        <w:t xml:space="preserve"> на непризнатите </w:t>
      </w:r>
      <w:proofErr w:type="spellStart"/>
      <w:r w:rsidRPr="00146731">
        <w:t>актюерски</w:t>
      </w:r>
      <w:proofErr w:type="spellEnd"/>
      <w:r w:rsidRPr="00146731">
        <w:t xml:space="preserve"> печалби и загуби, а респ. </w:t>
      </w:r>
      <w:proofErr w:type="gramStart"/>
      <w:r w:rsidRPr="00146731">
        <w:t>изменението</w:t>
      </w:r>
      <w:proofErr w:type="gramEnd"/>
      <w:r w:rsidRPr="00146731">
        <w:t xml:space="preserve"> в стойността им, вкл. </w:t>
      </w:r>
      <w:proofErr w:type="gramStart"/>
      <w:r w:rsidRPr="00146731">
        <w:t>признатите</w:t>
      </w:r>
      <w:proofErr w:type="gramEnd"/>
      <w:r w:rsidRPr="00146731">
        <w:t xml:space="preserve"> </w:t>
      </w:r>
      <w:proofErr w:type="spellStart"/>
      <w:r w:rsidRPr="00146731">
        <w:t>актюерски</w:t>
      </w:r>
      <w:proofErr w:type="spellEnd"/>
      <w:r w:rsidRPr="00146731">
        <w:t xml:space="preserve"> печалби и загуби - в отчета за всеобхватния доход (в печалбата или загубата за годината). </w:t>
      </w:r>
    </w:p>
    <w:p w:rsidR="004C0111" w:rsidRDefault="0012073B" w:rsidP="008A68BE">
      <w:pPr>
        <w:rPr>
          <w:b/>
          <w:bCs/>
        </w:rPr>
        <w:pPrChange w:id="430" w:author="Иво Станков" w:date="2013-07-29T18:48:00Z">
          <w:pPr/>
        </w:pPrChange>
      </w:pPr>
      <w:r w:rsidRPr="00146731">
        <w:tab/>
        <w:t>Разходите за минал стаж се признават веднага в отчета за всеобхватния доход (в печалбата или загубата за годината).</w:t>
      </w:r>
    </w:p>
    <w:p w:rsidR="004C0111" w:rsidRDefault="0012073B" w:rsidP="008A68BE">
      <w:pPr>
        <w:pPrChange w:id="431" w:author="Иво Станков" w:date="2013-07-29T18:48:00Z">
          <w:pPr/>
        </w:pPrChange>
      </w:pPr>
      <w:r w:rsidRPr="00146731">
        <w:tab/>
        <w:t xml:space="preserve">Към датата на всеки годишен финансов отчет, дружеството назначава сертифицирани </w:t>
      </w:r>
      <w:proofErr w:type="spellStart"/>
      <w:r w:rsidRPr="00146731">
        <w:t>актюери</w:t>
      </w:r>
      <w:proofErr w:type="spellEnd"/>
      <w:r w:rsidRPr="00146731">
        <w:t xml:space="preserve">, които издават доклад с техните изчисления </w:t>
      </w:r>
      <w:proofErr w:type="gramStart"/>
      <w:r w:rsidRPr="00146731">
        <w:t>относно</w:t>
      </w:r>
      <w:proofErr w:type="gramEnd"/>
      <w:r w:rsidRPr="00146731">
        <w:t xml:space="preserve"> дългосрочните му задължения към персонала за обезщетения при пенсиониране. За целта те прилагат кредитния метод на прогнозните единици. Сегашната стойност на задължението по дефинираните доходи се изчислява чрез </w:t>
      </w:r>
      <w:proofErr w:type="spellStart"/>
      <w:r w:rsidRPr="00146731">
        <w:t>дисконтиране</w:t>
      </w:r>
      <w:proofErr w:type="spellEnd"/>
      <w:r w:rsidRPr="00146731">
        <w:t xml:space="preserve"> на бъдещите парични потоци, които се очаква да бъдат изплатени в рамките на </w:t>
      </w:r>
      <w:proofErr w:type="spellStart"/>
      <w:r w:rsidRPr="00146731">
        <w:t>матуритета</w:t>
      </w:r>
      <w:proofErr w:type="spellEnd"/>
      <w:r w:rsidRPr="00146731">
        <w:t xml:space="preserve"> на това задължение и при използването на лихвените равнища на държавни дългосрочни облигации, деноминирани в български лева.</w:t>
      </w:r>
    </w:p>
    <w:p w:rsidR="004C0111" w:rsidRDefault="0012073B" w:rsidP="008A68BE">
      <w:pPr>
        <w:pPrChange w:id="432" w:author="Иво Станков" w:date="2013-07-29T18:48:00Z">
          <w:pPr/>
        </w:pPrChange>
      </w:pPr>
      <w:r w:rsidRPr="00146731">
        <w:tab/>
      </w:r>
      <w:proofErr w:type="spellStart"/>
      <w:r w:rsidRPr="00146731">
        <w:t>Актюерските</w:t>
      </w:r>
      <w:proofErr w:type="spellEnd"/>
      <w:r w:rsidRPr="00146731">
        <w:t xml:space="preserve"> печалби и загуби произтичат от промени в </w:t>
      </w:r>
      <w:proofErr w:type="spellStart"/>
      <w:r w:rsidRPr="00146731">
        <w:t>актюерските</w:t>
      </w:r>
      <w:proofErr w:type="spellEnd"/>
      <w:r w:rsidRPr="00146731">
        <w:t xml:space="preserve"> предположения и опита. Тези, които надвишават 10% от сегашната стойност на задължението по дефинираните доходи в края на годината се признават в отчета за всеобхватния доход (в печалбата или загубата за годината) незабавно.</w:t>
      </w:r>
    </w:p>
    <w:p w:rsidR="004C0111" w:rsidRDefault="0012073B" w:rsidP="008A68BE">
      <w:pPr>
        <w:pPrChange w:id="433" w:author="Иво Станков" w:date="2013-07-29T18:48:00Z">
          <w:pPr/>
        </w:pPrChange>
      </w:pPr>
      <w:r w:rsidRPr="00146731">
        <w:tab/>
        <w:t xml:space="preserve">Измененията в размера на задълженията на дружеството към персонала за обезщетения при пенсиониране, вкл. и лихвата от разгръщането на сегашната стойност и признатите </w:t>
      </w:r>
      <w:proofErr w:type="spellStart"/>
      <w:r w:rsidRPr="00146731">
        <w:t>актюерски</w:t>
      </w:r>
      <w:proofErr w:type="spellEnd"/>
      <w:r w:rsidRPr="00146731">
        <w:t xml:space="preserve"> печалби или загуби се отчита към разходи за персонала в отчета за всеобхватния доход (в печалбата или загубата за годината). </w:t>
      </w:r>
    </w:p>
    <w:p w:rsidR="004C0111" w:rsidDel="008A68BE" w:rsidRDefault="004C0111" w:rsidP="008A68BE">
      <w:pPr>
        <w:pStyle w:val="NormalBoldItalic"/>
        <w:rPr>
          <w:del w:id="434" w:author="Иво Станков" w:date="2013-07-29T18:48:00Z"/>
        </w:rPr>
        <w:pPrChange w:id="435" w:author="Иво Станков" w:date="2013-07-29T18:48:00Z">
          <w:pPr/>
        </w:pPrChange>
      </w:pPr>
    </w:p>
    <w:p w:rsidR="008A68BE" w:rsidRDefault="008A68BE" w:rsidP="008A68BE">
      <w:pPr>
        <w:pStyle w:val="NormalBoldItalic"/>
        <w:rPr>
          <w:ins w:id="436" w:author="Иво Станков" w:date="2013-07-29T18:48:00Z"/>
        </w:rPr>
        <w:pPrChange w:id="437" w:author="Иво Станков" w:date="2013-07-29T18:48:00Z">
          <w:pPr>
            <w:pStyle w:val="NormalBoldItalic"/>
          </w:pPr>
        </w:pPrChange>
      </w:pPr>
    </w:p>
    <w:p w:rsidR="008A68BE" w:rsidRDefault="008A68BE" w:rsidP="008A68BE">
      <w:pPr>
        <w:rPr>
          <w:ins w:id="438" w:author="Иво Станков" w:date="2013-07-29T18:48:00Z"/>
          <w:lang w:val="en-US"/>
        </w:rPr>
        <w:pPrChange w:id="439" w:author="Иво Станков" w:date="2013-07-29T18:48:00Z">
          <w:pPr>
            <w:widowControl/>
            <w:jc w:val="left"/>
          </w:pPr>
        </w:pPrChange>
      </w:pPr>
      <w:ins w:id="440" w:author="Иво Станков" w:date="2013-07-29T18:48:00Z">
        <w:r>
          <w:rPr>
            <w:lang w:val="en-US"/>
          </w:rPr>
          <w:br w:type="page"/>
        </w:r>
      </w:ins>
    </w:p>
    <w:p w:rsidR="00EE5811" w:rsidRDefault="0012073B" w:rsidP="008A68BE">
      <w:pPr>
        <w:pStyle w:val="NormalBoldItalic"/>
        <w:pPrChange w:id="441" w:author="Иво Станков" w:date="2013-07-29T18:48:00Z">
          <w:pPr/>
        </w:pPrChange>
      </w:pPr>
      <w:r w:rsidRPr="00146731">
        <w:lastRenderedPageBreak/>
        <w:tab/>
        <w:t>Доходи при напускане</w:t>
      </w:r>
    </w:p>
    <w:p w:rsidR="004C0111" w:rsidRDefault="0012073B" w:rsidP="008A68BE">
      <w:pPr>
        <w:pPrChange w:id="442" w:author="Иво Станков" w:date="2013-07-29T18:48:00Z">
          <w:pPr/>
        </w:pPrChange>
      </w:pPr>
      <w:r w:rsidRPr="00146731">
        <w:tab/>
        <w:t>Съгласно разпоредбите на Кодекса на труда, работодателят има задължение да изплати при прекратяване на трудовия договор, преди пенсиониране, определени видове обезщетения.</w:t>
      </w:r>
    </w:p>
    <w:p w:rsidR="004C0111" w:rsidRDefault="0012073B" w:rsidP="008A68BE">
      <w:pPr>
        <w:pPrChange w:id="443" w:author="Иво Станков" w:date="2013-07-29T18:48:00Z">
          <w:pPr/>
        </w:pPrChange>
      </w:pPr>
      <w:r w:rsidRPr="00146731">
        <w:tab/>
        <w:t xml:space="preserve">Дружеството признава задължения към персонала по доходи при напускане преди настъпване на пенсионна възраст, когато е демонстриран обвързващ ангажимент, на база анонсиран план, да се прекрати трудовият договор със съответните </w:t>
      </w:r>
      <w:proofErr w:type="gramStart"/>
      <w:r w:rsidRPr="00146731">
        <w:t>лица без да</w:t>
      </w:r>
      <w:proofErr w:type="gramEnd"/>
      <w:r w:rsidRPr="00146731">
        <w:t xml:space="preserve"> има възможност да се отмени, или при формалното издаване на документите за доброволно напускане. Доходи при напускане, платими повече от 12 месеца, се </w:t>
      </w:r>
      <w:proofErr w:type="spellStart"/>
      <w:r w:rsidRPr="00146731">
        <w:t>дисконтират</w:t>
      </w:r>
      <w:proofErr w:type="spellEnd"/>
      <w:r w:rsidRPr="00146731">
        <w:t xml:space="preserve"> и представят в отчета за финансовото състояние по тяхната сегашна стойност.</w:t>
      </w:r>
    </w:p>
    <w:p w:rsidR="00EE5811" w:rsidRDefault="00EB16B4" w:rsidP="008A68BE">
      <w:pPr>
        <w:pStyle w:val="Heading1"/>
        <w:pPrChange w:id="444" w:author="Иво Станков" w:date="2013-07-29T18:48:00Z">
          <w:pPr/>
        </w:pPrChange>
      </w:pPr>
      <w:bookmarkStart w:id="445" w:name="_Toc439746805"/>
      <w:bookmarkStart w:id="446" w:name="_Toc355005213"/>
      <w:r>
        <w:rPr>
          <w:rFonts w:asciiTheme="minorHAnsi" w:hAnsiTheme="minorHAnsi"/>
          <w:lang w:val="en-US"/>
        </w:rPr>
        <w:t>2.18.</w:t>
      </w:r>
      <w:r w:rsidR="0012073B" w:rsidRPr="00146731">
        <w:t>АКЦИОНЕРЕН КАПИТАЛ И РЕЗЕРВИ</w:t>
      </w:r>
      <w:bookmarkEnd w:id="445"/>
      <w:bookmarkEnd w:id="446"/>
    </w:p>
    <w:p w:rsidR="004C0111" w:rsidRDefault="0012073B" w:rsidP="008A68BE">
      <w:pPr>
        <w:pPrChange w:id="447" w:author="Иво Станков" w:date="2013-07-29T18:48:00Z">
          <w:pPr/>
        </w:pPrChange>
      </w:pPr>
      <w:r w:rsidRPr="00146731">
        <w:tab/>
        <w:t>Българска Фондова Борса - София АД</w:t>
      </w:r>
      <w:r>
        <w:t xml:space="preserve"> </w:t>
      </w:r>
      <w:r w:rsidRPr="00146731">
        <w:t xml:space="preserve">е акционерно </w:t>
      </w:r>
      <w:proofErr w:type="gramStart"/>
      <w:r w:rsidRPr="00146731">
        <w:t>дружество и е задължено да</w:t>
      </w:r>
      <w:r>
        <w:t xml:space="preserve"> </w:t>
      </w:r>
      <w:r w:rsidRPr="00146731">
        <w:t>регистрира в Търговския регистър определен размер на акционерен капитал, който да служи като обезпечение на кредиторите на дружеството</w:t>
      </w:r>
      <w:proofErr w:type="gramEnd"/>
      <w:r w:rsidRPr="00146731">
        <w:t xml:space="preserve"> за изпълнение на техните вземания към него. Акционерите отговарят за задълженията на дружеството до размера на своето акционерно участие в капитала и могат да претендират връщане на това участие само в производство по ликвидация или несъстоятелност. Дружеството отчита основния си капитал по номинална стойност на регистрираните в съда акции.</w:t>
      </w:r>
    </w:p>
    <w:p w:rsidR="004C0111" w:rsidRDefault="0012073B" w:rsidP="008A68BE">
      <w:pPr>
        <w:pPrChange w:id="448" w:author="Иво Станков" w:date="2013-07-29T18:48:00Z">
          <w:pPr/>
        </w:pPrChange>
      </w:pPr>
      <w:r w:rsidRPr="00146731">
        <w:tab/>
        <w:t xml:space="preserve">Съгласно изискванията на Търговския закон и Устава дружеството е длъжно да формира и фонд Резервен, като източници на фонда могат да бъдат: </w:t>
      </w:r>
    </w:p>
    <w:p w:rsidR="004C0111" w:rsidRDefault="0012073B" w:rsidP="008A68BE">
      <w:pPr>
        <w:pPrChange w:id="449" w:author="Иво Станков" w:date="2013-07-29T18:48:00Z">
          <w:pPr/>
        </w:pPrChange>
      </w:pPr>
      <w:r w:rsidRPr="00146731">
        <w:t xml:space="preserve">най-малко една десета от печалбата, която се отделя, докато средствата във фонда достигнат една десета част от капитала или по-голяма част, предвидена в Устава; </w:t>
      </w:r>
    </w:p>
    <w:p w:rsidR="004C0111" w:rsidRDefault="0012073B" w:rsidP="008A68BE">
      <w:pPr>
        <w:pPrChange w:id="450" w:author="Иво Станков" w:date="2013-07-29T18:48:00Z">
          <w:pPr/>
        </w:pPrChange>
      </w:pPr>
      <w:proofErr w:type="gramStart"/>
      <w:r w:rsidRPr="00146731">
        <w:t>средствата</w:t>
      </w:r>
      <w:proofErr w:type="gramEnd"/>
      <w:r w:rsidRPr="00146731">
        <w:t>, получени над номиналната стойност на акциите при издаването им (премиен резерв);</w:t>
      </w:r>
    </w:p>
    <w:p w:rsidR="004C0111" w:rsidRDefault="0012073B" w:rsidP="008A68BE">
      <w:pPr>
        <w:pPrChange w:id="451" w:author="Иво Станков" w:date="2013-07-29T18:48:00Z">
          <w:pPr/>
        </w:pPrChange>
      </w:pPr>
      <w:proofErr w:type="gramStart"/>
      <w:r w:rsidRPr="00146731">
        <w:t>други</w:t>
      </w:r>
      <w:proofErr w:type="gramEnd"/>
      <w:r w:rsidRPr="00146731">
        <w:t xml:space="preserve"> източници, предвидени с определено решение на Общото събрание.</w:t>
      </w:r>
    </w:p>
    <w:p w:rsidR="004C0111" w:rsidRDefault="004C0111" w:rsidP="008A68BE">
      <w:pPr>
        <w:pPrChange w:id="452" w:author="Иво Станков" w:date="2013-07-29T18:48:00Z">
          <w:pPr/>
        </w:pPrChange>
      </w:pPr>
    </w:p>
    <w:p w:rsidR="004C0111" w:rsidRDefault="0012073B" w:rsidP="008A68BE">
      <w:pPr>
        <w:pPrChange w:id="453" w:author="Иво Станков" w:date="2013-07-29T18:48:00Z">
          <w:pPr/>
        </w:pPrChange>
      </w:pPr>
      <w:r w:rsidRPr="00146731">
        <w:tab/>
        <w:t xml:space="preserve">Средствата от фонда могат да се използват само за покриване на годишната </w:t>
      </w:r>
      <w:proofErr w:type="gramStart"/>
      <w:r w:rsidRPr="00146731">
        <w:t>загуба и на загуби</w:t>
      </w:r>
      <w:proofErr w:type="gramEnd"/>
      <w:r w:rsidRPr="00146731">
        <w:t xml:space="preserve"> от предходни години. Когато средствата във фонда достигнат определения в Устава минимален размер, средствата над тази сума могат да бъдат използвани за увеличаване на </w:t>
      </w:r>
      <w:proofErr w:type="gramStart"/>
      <w:r w:rsidRPr="00146731">
        <w:t xml:space="preserve">капитала. </w:t>
      </w:r>
      <w:proofErr w:type="gramEnd"/>
    </w:p>
    <w:p w:rsidR="004C0111" w:rsidRDefault="004C0111" w:rsidP="008A68BE">
      <w:pPr>
        <w:pPrChange w:id="454" w:author="Иво Станков" w:date="2013-07-29T18:48:00Z">
          <w:pPr/>
        </w:pPrChange>
      </w:pPr>
    </w:p>
    <w:p w:rsidR="004C0111" w:rsidRDefault="0012073B" w:rsidP="008A68BE">
      <w:pPr>
        <w:pPrChange w:id="455" w:author="Иво Станков" w:date="2013-07-29T18:48:00Z">
          <w:pPr/>
        </w:pPrChange>
      </w:pPr>
      <w:r w:rsidRPr="00146731">
        <w:tab/>
      </w:r>
      <w:r w:rsidRPr="00146731">
        <w:rPr>
          <w:b/>
        </w:rPr>
        <w:t xml:space="preserve">Резервът по </w:t>
      </w:r>
      <w:proofErr w:type="gramStart"/>
      <w:r w:rsidRPr="00146731">
        <w:rPr>
          <w:b/>
        </w:rPr>
        <w:t>финансови активи на разположение за продажба</w:t>
      </w:r>
      <w:r w:rsidRPr="00146731">
        <w:t xml:space="preserve"> е формиран от разликата между балансовата стойност на финансовите</w:t>
      </w:r>
      <w:proofErr w:type="gramEnd"/>
      <w:r w:rsidRPr="00146731">
        <w:t xml:space="preserve"> активи на разположение за продажба и техните справедливи стойности към датата на извършване на преоценката. Този резерв се прехвърля към текущите печалби и загуби в отчета за всеобхватния доход (в печалбата или загубата за годината), когато финансовите активи се освободят (продадат) от дружеството и/или при установена трайна </w:t>
      </w:r>
      <w:proofErr w:type="spellStart"/>
      <w:r w:rsidRPr="00146731">
        <w:t>обезценка</w:t>
      </w:r>
      <w:proofErr w:type="spellEnd"/>
      <w:r w:rsidRPr="00146731">
        <w:t xml:space="preserve"> на определени финансови </w:t>
      </w:r>
      <w:proofErr w:type="gramStart"/>
      <w:r w:rsidRPr="00146731">
        <w:t xml:space="preserve">активи. </w:t>
      </w:r>
      <w:proofErr w:type="gramEnd"/>
    </w:p>
    <w:p w:rsidR="00EE5811" w:rsidRDefault="00EB16B4" w:rsidP="008A68BE">
      <w:pPr>
        <w:pStyle w:val="Heading1"/>
        <w:pPrChange w:id="456" w:author="Иво Станков" w:date="2013-07-29T18:48:00Z">
          <w:pPr/>
        </w:pPrChange>
      </w:pPr>
      <w:bookmarkStart w:id="457" w:name="_Toc439746806"/>
      <w:bookmarkStart w:id="458" w:name="_Toc355005214"/>
      <w:r>
        <w:rPr>
          <w:rFonts w:asciiTheme="minorHAnsi" w:hAnsiTheme="minorHAnsi"/>
          <w:lang w:val="en-US"/>
        </w:rPr>
        <w:t>2.19.</w:t>
      </w:r>
      <w:r w:rsidR="0012073B" w:rsidRPr="00146731">
        <w:t>ДАНЪЦИ ВЪРХУ ПЕЧАЛБАТА</w:t>
      </w:r>
      <w:bookmarkEnd w:id="457"/>
      <w:bookmarkEnd w:id="458"/>
    </w:p>
    <w:p w:rsidR="00EE5811" w:rsidRDefault="0012073B" w:rsidP="008A68BE">
      <w:pPr>
        <w:pStyle w:val="NormalBoldItalic"/>
        <w:pPrChange w:id="459" w:author="Иво Станков" w:date="2013-07-29T18:48:00Z">
          <w:pPr>
            <w:pStyle w:val="Heading1"/>
          </w:pPr>
        </w:pPrChange>
      </w:pPr>
      <w:r w:rsidRPr="00146731">
        <w:tab/>
        <w:t xml:space="preserve">Текущи данъци </w:t>
      </w:r>
    </w:p>
    <w:p w:rsidR="004C0111" w:rsidRDefault="0012073B" w:rsidP="008A68BE">
      <w:pPr>
        <w:pPrChange w:id="460" w:author="Иво Станков" w:date="2013-07-29T18:48:00Z">
          <w:pPr/>
        </w:pPrChange>
      </w:pPr>
      <w:r w:rsidRPr="00146731">
        <w:tab/>
        <w:t>Текущите данъци върху печалбата са определени в съответствие с изискванията на българското данъчно законодателство – Закона за корпоративното подоходно облагане. Номиналната данъчна ставка за 2013 г. е 10 % (2012 г.: 10 %).</w:t>
      </w:r>
    </w:p>
    <w:p w:rsidR="004C0111" w:rsidRDefault="004C0111" w:rsidP="008A68BE">
      <w:pPr>
        <w:pPrChange w:id="461" w:author="Иво Станков" w:date="2013-07-29T18:48:00Z">
          <w:pPr/>
        </w:pPrChange>
      </w:pPr>
    </w:p>
    <w:p w:rsidR="00EE5811" w:rsidRDefault="0012073B" w:rsidP="008A68BE">
      <w:pPr>
        <w:pStyle w:val="NormalBoldItalic"/>
        <w:pPrChange w:id="462" w:author="Иво Станков" w:date="2013-07-29T18:48:00Z">
          <w:pPr/>
        </w:pPrChange>
      </w:pPr>
      <w:r w:rsidRPr="00146731">
        <w:tab/>
        <w:t>Отсрочени данъци</w:t>
      </w:r>
    </w:p>
    <w:p w:rsidR="004C0111" w:rsidRDefault="0012073B" w:rsidP="008A68BE">
      <w:pPr>
        <w:pPrChange w:id="463" w:author="Иво Станков" w:date="2013-07-29T18:48:00Z">
          <w:pPr/>
        </w:pPrChange>
      </w:pPr>
      <w:r w:rsidRPr="00146731">
        <w:tab/>
        <w:t>Отсрочените данъци върху печалбата се определят чрез прилагане на балансовия пасивен метод за всички временни разлики към датата на финансовия отчет, които съществуват между балансовите стойности и данъчните основи</w:t>
      </w:r>
      <w:r>
        <w:t xml:space="preserve"> </w:t>
      </w:r>
      <w:r w:rsidRPr="00146731">
        <w:t>на отделните активи и пасиви.</w:t>
      </w:r>
    </w:p>
    <w:p w:rsidR="004C0111" w:rsidRDefault="0012073B" w:rsidP="008A68BE">
      <w:pPr>
        <w:pPrChange w:id="464" w:author="Иво Станков" w:date="2013-07-29T18:48:00Z">
          <w:pPr/>
        </w:pPrChange>
      </w:pPr>
      <w:r w:rsidRPr="00146731">
        <w:tab/>
        <w:t xml:space="preserve">Отсрочените данъчни пасиви се признават за всички облагаеми временни разлики, с изключение на тези, породили се от признаването на актив или пасив, който към датата на стопанската операция не е повлиял върху счетоводната и данъчната </w:t>
      </w:r>
      <w:proofErr w:type="gramStart"/>
      <w:r w:rsidRPr="00146731">
        <w:t>печалба/(загуба</w:t>
      </w:r>
      <w:proofErr w:type="gramEnd"/>
      <w:r w:rsidRPr="00146731">
        <w:t xml:space="preserve">). </w:t>
      </w:r>
    </w:p>
    <w:p w:rsidR="004C0111" w:rsidRDefault="0012073B" w:rsidP="008A68BE">
      <w:pPr>
        <w:pPrChange w:id="465" w:author="Иво Станков" w:date="2013-07-29T18:48:00Z">
          <w:pPr/>
        </w:pPrChange>
      </w:pPr>
      <w:r w:rsidRPr="00146731">
        <w:tab/>
        <w:t xml:space="preserve">Отсрочените данъчни активи се признават за всички </w:t>
      </w:r>
      <w:proofErr w:type="spellStart"/>
      <w:r w:rsidRPr="00146731">
        <w:t>намаляеми</w:t>
      </w:r>
      <w:proofErr w:type="spellEnd"/>
      <w:r w:rsidRPr="00146731">
        <w:t xml:space="preserve"> временни разлики и за неизползваните данъчни загуби, до степента, до която е вероятно те да се проявят обратно и</w:t>
      </w:r>
      <w:r>
        <w:t xml:space="preserve"> </w:t>
      </w:r>
      <w:r w:rsidRPr="00146731">
        <w:t xml:space="preserve">да бъде генерирана в бъдеще достатъчна облагаема печалба или да се проявят облагаеми временни разлики, от които да могат да се приспаднат тези </w:t>
      </w:r>
      <w:proofErr w:type="spellStart"/>
      <w:r w:rsidRPr="00146731">
        <w:t>намаляеми</w:t>
      </w:r>
      <w:proofErr w:type="spellEnd"/>
      <w:r w:rsidRPr="00146731">
        <w:t xml:space="preserve"> разлики, с изключение на разликите, породили се от признаването на актив или пасив,</w:t>
      </w:r>
      <w:r>
        <w:t xml:space="preserve"> </w:t>
      </w:r>
      <w:r w:rsidRPr="00146731">
        <w:t xml:space="preserve">който към датата на стопанската операция не е повлиял върху счетоводната и данъчната </w:t>
      </w:r>
      <w:proofErr w:type="gramStart"/>
      <w:r w:rsidRPr="00146731">
        <w:t>печалба/(загуба</w:t>
      </w:r>
      <w:proofErr w:type="gramEnd"/>
      <w:r w:rsidRPr="00146731">
        <w:t xml:space="preserve">). </w:t>
      </w:r>
    </w:p>
    <w:p w:rsidR="004C0111" w:rsidRDefault="0012073B" w:rsidP="008A68BE">
      <w:pPr>
        <w:pPrChange w:id="466" w:author="Иво Станков" w:date="2013-07-29T18:48:00Z">
          <w:pPr/>
        </w:pPrChange>
      </w:pPr>
      <w:r w:rsidRPr="00146731">
        <w:lastRenderedPageBreak/>
        <w:tab/>
        <w:t xml:space="preserve">Балансовата стойност на всички отсрочени данъчни активи се преглежда към края на всеки отчетен </w:t>
      </w:r>
      <w:proofErr w:type="gramStart"/>
      <w:r w:rsidRPr="00146731">
        <w:t>период и се редуцират до степента, до която е вероятно те да се проявят обратно и да се генерира достатъчно облагаема печалба или проявяващи се през същия период</w:t>
      </w:r>
      <w:proofErr w:type="gramEnd"/>
      <w:r w:rsidRPr="00146731">
        <w:t xml:space="preserve"> облагаеми временни разлики, с които те да могат да бъдат приспаднати или компенсирани.</w:t>
      </w:r>
    </w:p>
    <w:p w:rsidR="004C0111" w:rsidRDefault="0012073B" w:rsidP="008A68BE">
      <w:pPr>
        <w:pPrChange w:id="467" w:author="Иво Станков" w:date="2013-07-29T18:48:00Z">
          <w:pPr/>
        </w:pPrChange>
      </w:pPr>
      <w:r w:rsidRPr="00146731">
        <w:tab/>
        <w:t xml:space="preserve">Отсрочените данъци, свързани с обекти, които са отчетени </w:t>
      </w:r>
      <w:proofErr w:type="gramStart"/>
      <w:r w:rsidRPr="00146731">
        <w:t>директно в собствения капитал или друга балансова позиция, също се отчитат директно</w:t>
      </w:r>
      <w:proofErr w:type="gramEnd"/>
      <w:r w:rsidRPr="00146731">
        <w:t xml:space="preserve"> към съответния</w:t>
      </w:r>
      <w:r>
        <w:t xml:space="preserve"> </w:t>
      </w:r>
      <w:r w:rsidRPr="00146731">
        <w:t>капиталов компонент или балансовата</w:t>
      </w:r>
      <w:r>
        <w:t xml:space="preserve"> </w:t>
      </w:r>
      <w:r w:rsidRPr="00146731">
        <w:t>позиция.</w:t>
      </w:r>
    </w:p>
    <w:p w:rsidR="004C0111" w:rsidRDefault="0012073B" w:rsidP="008A68BE">
      <w:pPr>
        <w:rPr>
          <w:highlight w:val="yellow"/>
        </w:rPr>
        <w:pPrChange w:id="468" w:author="Иво Станков" w:date="2013-07-29T18:48:00Z">
          <w:pPr/>
        </w:pPrChange>
      </w:pPr>
      <w:r w:rsidRPr="00146731">
        <w:tab/>
        <w:t xml:space="preserve">Отсрочените данъчни активи и пасиви се оценяват на база данъчните ставки, които се очаква да се прилагат за периода, през който активите ще се реализират, а пасивите ще се уредят (погасят), на база данъчните закони, които са в сила или с голяма степен на сигурност се очаква да са в </w:t>
      </w:r>
      <w:proofErr w:type="gramStart"/>
      <w:r w:rsidRPr="00146731">
        <w:t xml:space="preserve">сила. </w:t>
      </w:r>
      <w:proofErr w:type="gramEnd"/>
    </w:p>
    <w:p w:rsidR="004C0111" w:rsidRDefault="0012073B" w:rsidP="008A68BE">
      <w:pPr>
        <w:pPrChange w:id="469" w:author="Иво Станков" w:date="2013-07-29T18:48:00Z">
          <w:pPr/>
        </w:pPrChange>
      </w:pPr>
      <w:r w:rsidRPr="00146731">
        <w:tab/>
        <w:t xml:space="preserve">Към </w:t>
      </w:r>
      <w:r w:rsidR="00435A8E">
        <w:t>30.06</w:t>
      </w:r>
      <w:r w:rsidRPr="00146731">
        <w:t xml:space="preserve">.2013 г. отсрочените данъци върху печалбата са оценени при ставка 10 % (31.12.2012 г.: </w:t>
      </w:r>
      <w:proofErr w:type="gramStart"/>
      <w:r w:rsidRPr="00146731">
        <w:t xml:space="preserve">10 %). </w:t>
      </w:r>
      <w:proofErr w:type="gramEnd"/>
    </w:p>
    <w:p w:rsidR="00EE5811" w:rsidRDefault="00EB16B4" w:rsidP="008A68BE">
      <w:pPr>
        <w:pStyle w:val="Heading1"/>
        <w:pPrChange w:id="470" w:author="Иво Станков" w:date="2013-07-29T18:48:00Z">
          <w:pPr/>
        </w:pPrChange>
      </w:pPr>
      <w:bookmarkStart w:id="471" w:name="_Toc355005215"/>
      <w:r>
        <w:rPr>
          <w:rFonts w:asciiTheme="minorHAnsi" w:hAnsiTheme="minorHAnsi"/>
          <w:lang w:val="en-US"/>
        </w:rPr>
        <w:t>2.20.</w:t>
      </w:r>
      <w:r w:rsidR="0012073B" w:rsidRPr="00146731">
        <w:t>ФИНАНСОВИ ИНСТРУМЕНТИ</w:t>
      </w:r>
      <w:bookmarkEnd w:id="471"/>
      <w:r w:rsidR="0012073B" w:rsidRPr="00146731">
        <w:t xml:space="preserve"> </w:t>
      </w:r>
    </w:p>
    <w:p w:rsidR="00EE5811" w:rsidRDefault="00EB16B4" w:rsidP="008A68BE">
      <w:pPr>
        <w:pStyle w:val="Heading1"/>
        <w:pPrChange w:id="472" w:author="Иво Станков" w:date="2013-07-29T18:48:00Z">
          <w:pPr>
            <w:pStyle w:val="Heading1"/>
          </w:pPr>
        </w:pPrChange>
      </w:pPr>
      <w:bookmarkStart w:id="473" w:name="_Toc355005216"/>
      <w:r>
        <w:rPr>
          <w:rFonts w:asciiTheme="minorHAnsi" w:hAnsiTheme="minorHAnsi"/>
          <w:lang w:val="en-US"/>
        </w:rPr>
        <w:t>2.20.1.</w:t>
      </w:r>
      <w:r w:rsidR="0012073B" w:rsidRPr="00146731">
        <w:t>ФИНАНСОВИ АКТИВИ</w:t>
      </w:r>
      <w:bookmarkEnd w:id="473"/>
    </w:p>
    <w:p w:rsidR="004C0111" w:rsidRDefault="0012073B" w:rsidP="008A68BE">
      <w:pPr>
        <w:pPrChange w:id="474" w:author="Иво Станков" w:date="2013-07-29T18:48:00Z">
          <w:pPr/>
        </w:pPrChange>
      </w:pPr>
      <w:r w:rsidRPr="00146731">
        <w:tab/>
        <w:t xml:space="preserve">Дружеството класифицира своите финансови </w:t>
      </w:r>
      <w:proofErr w:type="gramStart"/>
      <w:r w:rsidRPr="00146731">
        <w:t>активи в следните категории: “заеми (кредити) и вземания”, „активи</w:t>
      </w:r>
      <w:proofErr w:type="gramEnd"/>
      <w:r w:rsidRPr="00146731">
        <w:t xml:space="preserve"> на разположение за продажба” и “</w:t>
      </w:r>
      <w:r w:rsidRPr="00146731">
        <w:rPr>
          <w:bCs/>
        </w:rPr>
        <w:t>активи, държани до падеж”</w:t>
      </w:r>
      <w:r w:rsidRPr="00146731">
        <w:t>. Класификацията е в зависимост от същността и целите (предназначението) на финансовите активи към датата на тяхното придобиване. Ръководството определя класификацията на финансовите активи на дружеството към датата на първоначалното им признаване в отчета за финансовото състояние.</w:t>
      </w:r>
    </w:p>
    <w:p w:rsidR="004C0111" w:rsidRDefault="0012073B" w:rsidP="008A68BE">
      <w:pPr>
        <w:pPrChange w:id="475" w:author="Иво Станков" w:date="2013-07-29T18:48:00Z">
          <w:pPr/>
        </w:pPrChange>
      </w:pPr>
      <w:r w:rsidRPr="00146731">
        <w:tab/>
        <w:t>Обичайно дружеството признава в отчета за финансовото състояние финансовите активи</w:t>
      </w:r>
      <w:r>
        <w:t xml:space="preserve"> </w:t>
      </w:r>
      <w:r w:rsidRPr="00146731">
        <w:t>на датата на търгуване – датата, на която то се е обвързало (поело е окончателен ангажимент) да закупи съответните финансови активи. Всички финансови активи първоначално се оценяват по тяхната справедлива стойност плюс преките разходи по транзакцията.</w:t>
      </w:r>
    </w:p>
    <w:p w:rsidR="004C0111" w:rsidRDefault="0012073B" w:rsidP="008A68BE">
      <w:pPr>
        <w:rPr>
          <w:lang w:val="ru-RU"/>
        </w:rPr>
        <w:pPrChange w:id="476" w:author="Иво Станков" w:date="2013-07-29T18:48:00Z">
          <w:pPr/>
        </w:pPrChange>
      </w:pPr>
      <w:r w:rsidRPr="00146731">
        <w:tab/>
      </w:r>
      <w:r w:rsidRPr="00146731">
        <w:rPr>
          <w:lang w:val="ru-RU"/>
        </w:rPr>
        <w:t>Финансовите активи се отписват от отчета за финансовото състояние на дружеството, когато правата за получаване на парични средства (потоци) от тези активи са изтекли, или са прехвърлени и дружеството е прехвърлило съществената част от рисковете и ползите от собствеността върху актива на друго дружество (лице). Ако дружеството продължава да държи съществената част от рисковете и ползите асоциирани със собствеността на даден трансфериран финансов актив, то продължава да признава актива в отчета си за финансовото състояние, но признава също и обезпечено задължение (заем) за получените средства.</w:t>
      </w:r>
    </w:p>
    <w:p w:rsidR="004C0111" w:rsidRDefault="004C0111" w:rsidP="008A68BE">
      <w:pPr>
        <w:rPr>
          <w:lang w:val="ru-RU"/>
        </w:rPr>
        <w:pPrChange w:id="477" w:author="Иво Станков" w:date="2013-07-29T18:48:00Z">
          <w:pPr/>
        </w:pPrChange>
      </w:pPr>
      <w:bookmarkStart w:id="478" w:name="_Toc191459391"/>
      <w:bookmarkStart w:id="479" w:name="_Toc191459433"/>
    </w:p>
    <w:p w:rsidR="00EE5811" w:rsidRDefault="0012073B" w:rsidP="008A68BE">
      <w:pPr>
        <w:pStyle w:val="NormalBoldItalic"/>
        <w:pPrChange w:id="480" w:author="Иво Станков" w:date="2013-07-29T18:48:00Z">
          <w:pPr/>
        </w:pPrChange>
      </w:pPr>
      <w:r w:rsidRPr="00146731">
        <w:tab/>
        <w:t>Кредити и вземания</w:t>
      </w:r>
      <w:bookmarkEnd w:id="478"/>
      <w:bookmarkEnd w:id="479"/>
    </w:p>
    <w:p w:rsidR="004C0111" w:rsidRDefault="0012073B" w:rsidP="008A68BE">
      <w:pPr>
        <w:rPr>
          <w:lang w:val="ru-RU"/>
        </w:rPr>
        <w:pPrChange w:id="481" w:author="Иво Станков" w:date="2013-07-29T18:48:00Z">
          <w:pPr/>
        </w:pPrChange>
      </w:pPr>
      <w:r w:rsidRPr="00146731">
        <w:rPr>
          <w:lang w:val="ru-RU"/>
        </w:rPr>
        <w:tab/>
        <w:t>Кредити и вземания са недеривативни финансови активи с фиксирани или установими плащания, които не се котират на активен пазар. Те се оценяват в отчета за финансовото състояние по тяхната</w:t>
      </w:r>
      <w:r>
        <w:rPr>
          <w:lang w:val="ru-RU"/>
        </w:rPr>
        <w:t xml:space="preserve"> </w:t>
      </w:r>
      <w:r w:rsidRPr="00146731">
        <w:rPr>
          <w:lang w:val="ru-RU"/>
        </w:rPr>
        <w:t>амортизируема стойност при използването на метода на ефективната лихва, намалена с направена обезценка. Тези активи се включват в групата на текущите активи, когато матуритетът им е в рамките на 12 месеца или в един обичаен оперативен цикъл на дружеството, а останалите – като нетекущи. Тази група финансови активи включва: търговски вземания, други вземания от контрагенти и трети лица, депозити в банки, парични средства и парични еквиваленти от отчета за финансовото състояние. Лихвеният доход по кредитите и вземанията се признава на база ефективна лихва, освен при краткосрочните вземания под 3 месеца, където признаването на такава лихва е неоснователно като несъществено и в рамките на обичайните кредитни условия. Той се представя в отчета за всеобхватния доход (в печалбата или загубата за годината), към “финансови приходи” (Приложения № 2.11, 2.12, 2.13, и 2.14 ).</w:t>
      </w:r>
      <w:r>
        <w:rPr>
          <w:lang w:val="ru-RU"/>
        </w:rPr>
        <w:t xml:space="preserve"> </w:t>
      </w:r>
    </w:p>
    <w:p w:rsidR="004C0111" w:rsidRDefault="004C0111" w:rsidP="008A68BE">
      <w:pPr>
        <w:rPr>
          <w:lang w:val="ru-RU"/>
        </w:rPr>
        <w:pPrChange w:id="482" w:author="Иво Станков" w:date="2013-07-29T18:48:00Z">
          <w:pPr/>
        </w:pPrChange>
      </w:pPr>
      <w:bookmarkStart w:id="483" w:name="_Toc191459392"/>
      <w:bookmarkStart w:id="484" w:name="_Toc191459434"/>
    </w:p>
    <w:p w:rsidR="00EE5811" w:rsidRDefault="0012073B" w:rsidP="008A68BE">
      <w:pPr>
        <w:pStyle w:val="NormalBoldItalic"/>
        <w:pPrChange w:id="485" w:author="Иво Станков" w:date="2013-07-29T18:48:00Z">
          <w:pPr/>
        </w:pPrChange>
      </w:pPr>
      <w:r w:rsidRPr="00146731">
        <w:tab/>
        <w:t>Финансови активи на разположение за продажба</w:t>
      </w:r>
      <w:bookmarkEnd w:id="483"/>
      <w:bookmarkEnd w:id="484"/>
    </w:p>
    <w:p w:rsidR="004C0111" w:rsidRDefault="0012073B" w:rsidP="008A68BE">
      <w:pPr>
        <w:rPr>
          <w:lang w:val="ru-RU"/>
        </w:rPr>
        <w:pPrChange w:id="486" w:author="Иво Станков" w:date="2013-07-29T18:48:00Z">
          <w:pPr/>
        </w:pPrChange>
      </w:pPr>
      <w:r w:rsidRPr="00146731">
        <w:rPr>
          <w:lang w:val="ru-RU"/>
        </w:rPr>
        <w:tab/>
        <w:t>Финансовите активи на разположение за продажба са недеривативни активи, държани от дружеството, които са предназначени с такава цел или не са класифицирани в друга група. Обичайно те представляват: а) дългови ценни книжа с фиксирани или определяеми плащания и фиксирани матуритетни дати, закупени с цел инвестиране на свободни парични средства в категорията “на разположение за продажба”, доколкото</w:t>
      </w:r>
      <w:r>
        <w:rPr>
          <w:lang w:val="ru-RU"/>
        </w:rPr>
        <w:t xml:space="preserve"> </w:t>
      </w:r>
      <w:r w:rsidRPr="00146731">
        <w:rPr>
          <w:lang w:val="ru-RU"/>
        </w:rPr>
        <w:t xml:space="preserve">намерението е тези ценни книжа е да се държат за неопределен период от време и същите могат да бъдат продавани при необходимост от ликвидни средства или промени в лихвените проценти, валутните курсове или цената им; и б) некотирани или ограничено котирани на борса акции и дялове в други дружества и предприятия, придобити с инвестиционна цел (малцинствено участие), и се </w:t>
      </w:r>
      <w:r w:rsidRPr="00146731">
        <w:rPr>
          <w:lang w:val="ru-RU"/>
        </w:rPr>
        <w:lastRenderedPageBreak/>
        <w:t xml:space="preserve">включват към нетекущите активи, освен ако намерението на дружеството е да ги продава в рамките на следващите 12 месеца и активно търси купувач. (Приложение № 2.9) </w:t>
      </w:r>
    </w:p>
    <w:p w:rsidR="004C0111" w:rsidRDefault="0012073B" w:rsidP="008A68BE">
      <w:pPr>
        <w:rPr>
          <w:lang w:val="ru-RU"/>
        </w:rPr>
        <w:pPrChange w:id="487" w:author="Иво Станков" w:date="2013-07-29T18:48:00Z">
          <w:pPr/>
        </w:pPrChange>
      </w:pPr>
      <w:r w:rsidRPr="00146731">
        <w:rPr>
          <w:lang w:val="ru-RU"/>
        </w:rPr>
        <w:tab/>
        <w:t>Финансовите активи на разположение за продажба се оценяват първоначално по цена на придобиване, която е справедливата стойност на възнаграждението, което е платено, включително разходите по придобиване, включени в инвестицията.</w:t>
      </w:r>
    </w:p>
    <w:p w:rsidR="004C0111" w:rsidRDefault="0012073B" w:rsidP="008A68BE">
      <w:pPr>
        <w:rPr>
          <w:lang w:val="ru-RU"/>
        </w:rPr>
        <w:pPrChange w:id="488" w:author="Иво Станков" w:date="2013-07-29T18:48:00Z">
          <w:pPr/>
        </w:pPrChange>
      </w:pPr>
      <w:r w:rsidRPr="00146731">
        <w:rPr>
          <w:lang w:val="ru-RU"/>
        </w:rPr>
        <w:tab/>
        <w:t>Последващата оценка на финансовите активи на разположение за продажба е определена както следва:</w:t>
      </w:r>
    </w:p>
    <w:p w:rsidR="004C0111" w:rsidRDefault="0012073B" w:rsidP="008A68BE">
      <w:pPr>
        <w:rPr>
          <w:lang w:val="ru-RU"/>
        </w:rPr>
        <w:pPrChange w:id="489" w:author="Иво Станков" w:date="2013-07-29T18:48:00Z">
          <w:pPr/>
        </w:pPrChange>
      </w:pPr>
      <w:r w:rsidRPr="00146731">
        <w:rPr>
          <w:lang w:val="ru-RU"/>
        </w:rPr>
        <w:t>за инвестициите в дългови ценни книжа с фиксирани или определяеми плащания и фиксирани матуритетни дати – по справедлива стойност, определена чрез прилагане на</w:t>
      </w:r>
      <w:r>
        <w:rPr>
          <w:lang w:val="ru-RU"/>
        </w:rPr>
        <w:t xml:space="preserve"> </w:t>
      </w:r>
      <w:r w:rsidRPr="00146731">
        <w:rPr>
          <w:lang w:val="ru-RU"/>
        </w:rPr>
        <w:t>публикувани текущи цени „купува”на активен пазар на активно търгуващи дилъри - български и/или чуждестранни банки и инвестиционни посредници;</w:t>
      </w:r>
    </w:p>
    <w:p w:rsidR="004C0111" w:rsidRDefault="0012073B" w:rsidP="008A68BE">
      <w:pPr>
        <w:rPr>
          <w:lang w:val="ru-RU"/>
        </w:rPr>
        <w:pPrChange w:id="490" w:author="Иво Станков" w:date="2013-07-29T18:48:00Z">
          <w:pPr/>
        </w:pPrChange>
      </w:pPr>
      <w:r w:rsidRPr="00146731">
        <w:rPr>
          <w:lang w:val="ru-RU"/>
        </w:rPr>
        <w:t xml:space="preserve">за инвестициите в акциите и дяловете в капитала на други дружества и предприятия (малцинствено участие): </w:t>
      </w:r>
    </w:p>
    <w:p w:rsidR="004C0111" w:rsidRDefault="0012073B" w:rsidP="008A68BE">
      <w:pPr>
        <w:rPr>
          <w:lang w:val="ru-RU"/>
        </w:rPr>
        <w:pPrChange w:id="491" w:author="Иво Станков" w:date="2013-07-29T18:48:00Z">
          <w:pPr/>
        </w:pPrChange>
      </w:pPr>
      <w:r w:rsidRPr="00146731">
        <w:rPr>
          <w:lang w:val="ru-RU"/>
        </w:rPr>
        <w:t>по справедлива стойност, определена чрез прилагането на оценъчните методи: метод на дисконтираните парични потоци, метод за оценка на дружества по аналози: цена към собствен капитал (</w:t>
      </w:r>
      <w:r w:rsidRPr="00146731">
        <w:t>P</w:t>
      </w:r>
      <w:r w:rsidRPr="00146731">
        <w:rPr>
          <w:lang w:val="ru-RU"/>
        </w:rPr>
        <w:t>/</w:t>
      </w:r>
      <w:r w:rsidRPr="00146731">
        <w:t>BV</w:t>
      </w:r>
      <w:r w:rsidRPr="00146731">
        <w:rPr>
          <w:lang w:val="ru-RU"/>
        </w:rPr>
        <w:t>) и др., или по изключение</w:t>
      </w:r>
      <w:r>
        <w:rPr>
          <w:lang w:val="ru-RU"/>
        </w:rPr>
        <w:t xml:space="preserve"> </w:t>
      </w:r>
    </w:p>
    <w:p w:rsidR="004C0111" w:rsidRDefault="0012073B" w:rsidP="008A68BE">
      <w:pPr>
        <w:rPr>
          <w:lang w:val="ru-RU"/>
        </w:rPr>
        <w:pPrChange w:id="492" w:author="Иво Станков" w:date="2013-07-29T18:48:00Z">
          <w:pPr/>
        </w:pPrChange>
      </w:pPr>
      <w:r w:rsidRPr="00146731">
        <w:rPr>
          <w:lang w:val="ru-RU"/>
        </w:rPr>
        <w:t>по цена на придобиване - за дружества и предприятия от затворен тип, за които е трудно да се намерят данни за аналогови пазарни сделки или поради обстоятелството, че бъдещото функциониране на тези дружества е свързано с определени несигурности, за да може да се направят достатъчно разумни и обосновани дългосрочни предположения за изчисляването на справедливата стойност на техните акции чрез други алтернативни оценъчни методи.</w:t>
      </w:r>
    </w:p>
    <w:p w:rsidR="004C0111" w:rsidRDefault="0012073B" w:rsidP="008A68BE">
      <w:pPr>
        <w:rPr>
          <w:lang w:val="ru-RU"/>
        </w:rPr>
        <w:pPrChange w:id="493" w:author="Иво Станков" w:date="2013-07-29T18:48:00Z">
          <w:pPr/>
        </w:pPrChange>
      </w:pPr>
      <w:r w:rsidRPr="00146731">
        <w:rPr>
          <w:lang w:val="ru-RU"/>
        </w:rPr>
        <w:t xml:space="preserve">Ефектите от преоценката до справедливата стойност, печалби или загуби, на държаните инвестиции (финансови активи) на разположение за продажба се отчитат в отчета за всеобхватния доход (към други компоненти на всеобхватния доход) по статия “нетна промяна в справедливата стойност на финансови активи на разположение за продажба” и се натрупват към самостоятелен компонент на собствения капитал - ”резерв по финансови активи на разположение за продажба”. </w:t>
      </w:r>
    </w:p>
    <w:p w:rsidR="004C0111" w:rsidRDefault="0012073B" w:rsidP="008A68BE">
      <w:pPr>
        <w:rPr>
          <w:lang w:val="ru-RU"/>
        </w:rPr>
        <w:pPrChange w:id="494" w:author="Иво Станков" w:date="2013-07-29T18:48:00Z">
          <w:pPr/>
        </w:pPrChange>
      </w:pPr>
      <w:r w:rsidRPr="00146731">
        <w:rPr>
          <w:lang w:val="ru-RU"/>
        </w:rPr>
        <w:tab/>
        <w:t>При установяване на последваща трайна обезценка или при продажба на инвестиция на разположение за продажба, сумата на обезценката и всички натрупани преди това загуби (нетно) към резерва, се признават в отчета за всеобхватния доход (в печалбата или загубата за годината) като “финансови разходи”. Аналогично, при всяка продажба на инвестициите от този тип натрупаните нереализирани печалби в резерва се признават в отчета за всеобхватния доход (в печалбата или загубата за годината) в статията “финансови приходи”.</w:t>
      </w:r>
    </w:p>
    <w:p w:rsidR="004C0111" w:rsidRDefault="0012073B" w:rsidP="008A68BE">
      <w:pPr>
        <w:rPr>
          <w:lang w:val="ru-RU"/>
        </w:rPr>
        <w:pPrChange w:id="495" w:author="Иво Станков" w:date="2013-07-29T18:48:00Z">
          <w:pPr/>
        </w:pPrChange>
      </w:pPr>
      <w:r w:rsidRPr="00146731">
        <w:rPr>
          <w:lang w:val="ru-RU"/>
        </w:rPr>
        <w:tab/>
        <w:t>Получените лихви по инвестициите в дългови ценни книжа , класифицирани като финансови активи на разположение за продажба се отчитат на база ефективна лихва и се представят като “финансови приходи” в отчета за всеобхватния доход (в печалбата или загубата за годината).</w:t>
      </w:r>
    </w:p>
    <w:p w:rsidR="004C0111" w:rsidRDefault="0012073B" w:rsidP="008A68BE">
      <w:pPr>
        <w:rPr>
          <w:lang w:val="ru-RU"/>
        </w:rPr>
        <w:pPrChange w:id="496" w:author="Иво Станков" w:date="2013-07-29T18:48:00Z">
          <w:pPr/>
        </w:pPrChange>
      </w:pPr>
      <w:r w:rsidRPr="00146731">
        <w:rPr>
          <w:lang w:val="ru-RU"/>
        </w:rPr>
        <w:tab/>
        <w:t>Дивиденти по акции и дялове, класифицирани като финансови активи на</w:t>
      </w:r>
      <w:r>
        <w:rPr>
          <w:lang w:val="ru-RU"/>
        </w:rPr>
        <w:t xml:space="preserve"> </w:t>
      </w:r>
      <w:r w:rsidRPr="00146731">
        <w:rPr>
          <w:lang w:val="ru-RU"/>
        </w:rPr>
        <w:t xml:space="preserve">разположение за продажба, се признават и отчитат като “финансови приходи” в отчета за всеобхватния доход (в печалбата или загубата за годината), когато се установи, че дружеството е придобило правото върху тези дивиденти. </w:t>
      </w:r>
    </w:p>
    <w:p w:rsidR="004C0111" w:rsidRDefault="004C0111" w:rsidP="008A68BE">
      <w:pPr>
        <w:rPr>
          <w:lang w:val="ru-RU"/>
        </w:rPr>
        <w:pPrChange w:id="497" w:author="Иво Станков" w:date="2013-07-29T18:48:00Z">
          <w:pPr/>
        </w:pPrChange>
      </w:pPr>
    </w:p>
    <w:p w:rsidR="00EE5811" w:rsidRDefault="0012073B" w:rsidP="008A68BE">
      <w:pPr>
        <w:pStyle w:val="NormalBoldItalic"/>
        <w:pPrChange w:id="498" w:author="Иво Станков" w:date="2013-07-29T18:48:00Z">
          <w:pPr/>
        </w:pPrChange>
      </w:pPr>
      <w:r w:rsidRPr="00146731">
        <w:tab/>
        <w:t xml:space="preserve">Финансови активи, държани до падеж </w:t>
      </w:r>
    </w:p>
    <w:p w:rsidR="004C0111" w:rsidRDefault="0012073B" w:rsidP="008A68BE">
      <w:pPr>
        <w:rPr>
          <w:lang w:val="ru-RU"/>
        </w:rPr>
        <w:pPrChange w:id="499" w:author="Иво Станков" w:date="2013-07-29T18:48:00Z">
          <w:pPr/>
        </w:pPrChange>
      </w:pPr>
      <w:r w:rsidRPr="00146731">
        <w:rPr>
          <w:lang w:val="ru-RU"/>
        </w:rPr>
        <w:tab/>
        <w:t xml:space="preserve">Финансови активи държани до падеж са държани от дружеството финансови инструменти под формата на дългови ценни книжа, с фиксирани или определяеми плащания и фиксирани матуритетни дати, спрямо които дружеството при тяхното придобиване е имало и продължава да има положително намерение и възможности да ги държи до настъпването на падежа им. Тези активи се оценяват първоначално по тяхната цена на придобиване, а последващо – по амортизируема стойност при използването на метода на ефективната лихва, намалена с обезценка, ако има такава. </w:t>
      </w:r>
    </w:p>
    <w:p w:rsidR="004C0111" w:rsidRDefault="0012073B" w:rsidP="008A68BE">
      <w:pPr>
        <w:rPr>
          <w:lang w:val="ru-RU"/>
        </w:rPr>
        <w:pPrChange w:id="500" w:author="Иво Станков" w:date="2013-07-29T18:48:00Z">
          <w:pPr/>
        </w:pPrChange>
      </w:pPr>
      <w:r w:rsidRPr="00146731">
        <w:rPr>
          <w:lang w:val="ru-RU"/>
        </w:rPr>
        <w:tab/>
        <w:t>Приходите от тях се признават и представят на база ефективна лихва в отчета за всеобхватния доход (в печалбата или загубата за годината) към “финансови приходи”.</w:t>
      </w:r>
      <w:r>
        <w:rPr>
          <w:lang w:val="ru-RU"/>
        </w:rPr>
        <w:t xml:space="preserve"> </w:t>
      </w:r>
    </w:p>
    <w:p w:rsidR="004C0111" w:rsidRDefault="004C0111" w:rsidP="008A68BE">
      <w:pPr>
        <w:rPr>
          <w:lang w:val="ru-RU"/>
        </w:rPr>
        <w:pPrChange w:id="501" w:author="Иво Станков" w:date="2013-07-29T18:48:00Z">
          <w:pPr/>
        </w:pPrChange>
      </w:pPr>
    </w:p>
    <w:p w:rsidR="004C0111" w:rsidRDefault="0012073B" w:rsidP="008A68BE">
      <w:pPr>
        <w:rPr>
          <w:lang w:val="ru-RU"/>
        </w:rPr>
        <w:pPrChange w:id="502" w:author="Иво Станков" w:date="2013-07-29T18:48:00Z">
          <w:pPr/>
        </w:pPrChange>
      </w:pPr>
      <w:r w:rsidRPr="00146731">
        <w:rPr>
          <w:lang w:val="ru-RU"/>
        </w:rPr>
        <w:tab/>
        <w:t>В края на всеки отчетен период дружеството оценява дали са настъпили събития и обстоятелства, които показват наличието на обективни индикатори и доказателства, че отделен финансов актив или група финансови активи от всяка категория има обезценка. Тези индикатори са свързани с кредитоспособността на издателя на дълговата книга и респ. обслужването от негова страна на задълженията му по ценната книга и възможностите за лесна й реализация. При установяване на обезценка, тя се отчита към финансовите разходи</w:t>
      </w:r>
      <w:r>
        <w:rPr>
          <w:lang w:val="ru-RU"/>
        </w:rPr>
        <w:t xml:space="preserve"> </w:t>
      </w:r>
      <w:r w:rsidRPr="00146731">
        <w:rPr>
          <w:lang w:val="ru-RU"/>
        </w:rPr>
        <w:t>в отчета за всеобхватния доход (в печалбата или загубата за годината).</w:t>
      </w:r>
      <w:r>
        <w:rPr>
          <w:lang w:val="ru-RU"/>
        </w:rPr>
        <w:t xml:space="preserve"> </w:t>
      </w:r>
    </w:p>
    <w:p w:rsidR="00EE5811" w:rsidRDefault="00EB16B4" w:rsidP="008A68BE">
      <w:pPr>
        <w:pStyle w:val="Heading1"/>
        <w:pPrChange w:id="503" w:author="Иво Станков" w:date="2013-07-29T18:48:00Z">
          <w:pPr/>
        </w:pPrChange>
      </w:pPr>
      <w:bookmarkStart w:id="504" w:name="_Toc355005217"/>
      <w:r>
        <w:rPr>
          <w:rFonts w:asciiTheme="minorHAnsi" w:hAnsiTheme="minorHAnsi"/>
          <w:lang w:val="en-US"/>
        </w:rPr>
        <w:lastRenderedPageBreak/>
        <w:t>2.20.2.</w:t>
      </w:r>
      <w:r w:rsidR="0012073B" w:rsidRPr="00146731">
        <w:t>ФИНАНСОВИ ПАСИВИ И ИНСТРУМЕНТИ НА СОБСТВЕН КАПИТАЛ</w:t>
      </w:r>
      <w:bookmarkEnd w:id="504"/>
      <w:r w:rsidR="0012073B" w:rsidRPr="00146731">
        <w:t xml:space="preserve"> </w:t>
      </w:r>
    </w:p>
    <w:p w:rsidR="004C0111" w:rsidRDefault="0012073B" w:rsidP="008A68BE">
      <w:pPr>
        <w:rPr>
          <w:lang w:val="ru-RU"/>
        </w:rPr>
        <w:pPrChange w:id="505" w:author="Иво Станков" w:date="2013-07-29T18:48:00Z">
          <w:pPr/>
        </w:pPrChange>
      </w:pPr>
      <w:r w:rsidRPr="00146731">
        <w:rPr>
          <w:lang w:val="ru-RU"/>
        </w:rPr>
        <w:tab/>
        <w:t>Дружеството класифицира дългови инструменти и инструменти на собствен капитал или като финансови задължения или като собствен капитал в зависимост от същността и условията в договор със съответния контрагент относно тези инструменти.</w:t>
      </w:r>
    </w:p>
    <w:p w:rsidR="00EE5811" w:rsidRDefault="0012073B" w:rsidP="008A68BE">
      <w:pPr>
        <w:pStyle w:val="NormalBoldItalic"/>
        <w:rPr>
          <w:lang w:val="en-US"/>
        </w:rPr>
        <w:pPrChange w:id="506" w:author="Иво Станков" w:date="2013-07-29T18:48:00Z">
          <w:pPr/>
        </w:pPrChange>
      </w:pPr>
      <w:r w:rsidRPr="00146731">
        <w:tab/>
      </w:r>
    </w:p>
    <w:p w:rsidR="004C0111" w:rsidRDefault="0012073B" w:rsidP="008A68BE">
      <w:pPr>
        <w:pStyle w:val="NormalBoldItalic"/>
        <w:pPrChange w:id="507" w:author="Иво Станков" w:date="2013-07-29T18:48:00Z">
          <w:pPr>
            <w:pStyle w:val="NormalBoldItalic"/>
          </w:pPr>
        </w:pPrChange>
      </w:pPr>
      <w:r w:rsidRPr="00146731">
        <w:t>Финансови пасиви</w:t>
      </w:r>
    </w:p>
    <w:p w:rsidR="004C0111" w:rsidRDefault="0012073B" w:rsidP="008A68BE">
      <w:pPr>
        <w:rPr>
          <w:lang w:val="ru-RU"/>
        </w:rPr>
        <w:pPrChange w:id="508" w:author="Иво Станков" w:date="2013-07-29T18:48:00Z">
          <w:pPr/>
        </w:pPrChange>
      </w:pPr>
      <w:r w:rsidRPr="00146731">
        <w:rPr>
          <w:lang w:val="ru-RU"/>
        </w:rPr>
        <w:tab/>
        <w:t>Финансовите пасиви включват заеми (кредити), задължения към доставчици и други контрагенти, вкл. вноските по Гаранционния фонд. Първоначално те се признават в отчета за финансовото състояние по справедлива стойност, нетно от преките разходи по транзакцията, а последващо – по амортизируема стойност по метода на ефективната лихва (Приложение № 2.16).</w:t>
      </w:r>
    </w:p>
    <w:p w:rsidR="00EE5811" w:rsidRDefault="00817BDE" w:rsidP="008A68BE">
      <w:pPr>
        <w:pStyle w:val="Heading1"/>
        <w:pPrChange w:id="509" w:author="Иво Станков" w:date="2013-07-29T18:48:00Z">
          <w:pPr/>
        </w:pPrChange>
      </w:pPr>
      <w:bookmarkStart w:id="510" w:name="_Toc355005218"/>
      <w:r>
        <w:rPr>
          <w:rFonts w:asciiTheme="minorHAnsi" w:hAnsiTheme="minorHAnsi"/>
          <w:lang w:val="en-US"/>
        </w:rPr>
        <w:t>2.21</w:t>
      </w:r>
      <w:r w:rsidR="00EB16B4">
        <w:rPr>
          <w:rFonts w:asciiTheme="minorHAnsi" w:hAnsiTheme="minorHAnsi"/>
          <w:lang w:val="en-US"/>
        </w:rPr>
        <w:t>.</w:t>
      </w:r>
      <w:r w:rsidR="0012073B" w:rsidRPr="00146731">
        <w:t>ДОХОДИ НА АКЦИЯ</w:t>
      </w:r>
      <w:bookmarkEnd w:id="510"/>
    </w:p>
    <w:p w:rsidR="004C0111" w:rsidRDefault="0012073B" w:rsidP="008A68BE">
      <w:pPr>
        <w:pPrChange w:id="511" w:author="Иво Станков" w:date="2013-07-29T18:48:00Z">
          <w:pPr/>
        </w:pPrChange>
      </w:pPr>
      <w:r w:rsidRPr="00146731">
        <w:tab/>
        <w:t xml:space="preserve">Основните доходи на </w:t>
      </w:r>
      <w:proofErr w:type="gramStart"/>
      <w:r w:rsidRPr="00146731">
        <w:t>акция се изчисляват като се раздели нетна печалба или загуба за периода, подлежаща на разпределение между акционерите, притежатели на обикновени акции</w:t>
      </w:r>
      <w:proofErr w:type="gramEnd"/>
      <w:r w:rsidRPr="00146731">
        <w:t>, на средно-претегления брой на държаните обикновени акции за периода.</w:t>
      </w:r>
    </w:p>
    <w:p w:rsidR="004C0111" w:rsidRDefault="0012073B" w:rsidP="008A68BE">
      <w:pPr>
        <w:pPrChange w:id="512" w:author="Иво Станков" w:date="2013-07-29T18:48:00Z">
          <w:pPr/>
        </w:pPrChange>
      </w:pPr>
      <w:r w:rsidRPr="00146731">
        <w:t xml:space="preserve">Средно-претегленият </w:t>
      </w:r>
      <w:proofErr w:type="gramStart"/>
      <w:r w:rsidRPr="00146731">
        <w:t>брой акции представлява броят</w:t>
      </w:r>
      <w:proofErr w:type="gramEnd"/>
      <w:r w:rsidRPr="00146731">
        <w:t xml:space="preserve"> на държаните обикновени акции в началото на периода, коригиран с броя на обратно изкупените обикновени акции и на новоиздадените такива през периода, умножен по средно-времевия фактор. Този фактор изразява </w:t>
      </w:r>
      <w:proofErr w:type="gramStart"/>
      <w:r w:rsidRPr="00146731">
        <w:t>броя на дните, през които конкретните акции са били държани, спрямо общия брой</w:t>
      </w:r>
      <w:proofErr w:type="gramEnd"/>
      <w:r w:rsidRPr="00146731">
        <w:t xml:space="preserve"> на дните през периода.</w:t>
      </w:r>
    </w:p>
    <w:p w:rsidR="004C0111" w:rsidRDefault="0012073B" w:rsidP="008A68BE">
      <w:pPr>
        <w:pPrChange w:id="513" w:author="Иво Станков" w:date="2013-07-29T18:48:00Z">
          <w:pPr/>
        </w:pPrChange>
      </w:pPr>
      <w:r w:rsidRPr="00146731">
        <w:tab/>
        <w:t xml:space="preserve">При капитализация, допълнителна емисия или разделяне, броят на обикновените акции, които са в обръщение до датата на това събитие, се коригира, за да се отрази пропорционалната промяна в броя на обикновените акции в обръщение така, сякаш събитието се е случило в началото на представения най-ранен </w:t>
      </w:r>
      <w:proofErr w:type="gramStart"/>
      <w:r w:rsidRPr="00146731">
        <w:t>период.</w:t>
      </w:r>
      <w:r>
        <w:t xml:space="preserve"> </w:t>
      </w:r>
      <w:proofErr w:type="gramEnd"/>
    </w:p>
    <w:p w:rsidR="004C0111" w:rsidRDefault="0012073B" w:rsidP="008A68BE">
      <w:pPr>
        <w:pPrChange w:id="514" w:author="Иво Станков" w:date="2013-07-29T18:48:00Z">
          <w:pPr/>
        </w:pPrChange>
      </w:pPr>
      <w:r w:rsidRPr="00146731">
        <w:tab/>
        <w:t xml:space="preserve">Доходи на акции с намалена стойност не се изчисляват, тъй като няма издадени потенциални акции с намалена </w:t>
      </w:r>
      <w:proofErr w:type="gramStart"/>
      <w:r w:rsidRPr="00146731">
        <w:t>стойност.</w:t>
      </w:r>
      <w:r>
        <w:t xml:space="preserve"> </w:t>
      </w:r>
      <w:proofErr w:type="gramEnd"/>
    </w:p>
    <w:p w:rsidR="004C0111" w:rsidRDefault="0012073B" w:rsidP="008A68BE">
      <w:pPr>
        <w:rPr>
          <w:sz w:val="4"/>
          <w:szCs w:val="4"/>
        </w:rPr>
        <w:pPrChange w:id="515" w:author="Иво Станков" w:date="2013-07-29T18:48:00Z">
          <w:pPr/>
        </w:pPrChange>
      </w:pPr>
      <w:r w:rsidRPr="00146731">
        <w:t xml:space="preserve"> </w:t>
      </w:r>
    </w:p>
    <w:p w:rsidR="00EE5811" w:rsidRDefault="00817BDE" w:rsidP="008A68BE">
      <w:pPr>
        <w:pStyle w:val="Heading1"/>
        <w:pPrChange w:id="516" w:author="Иво Станков" w:date="2013-07-29T18:48:00Z">
          <w:pPr/>
        </w:pPrChange>
      </w:pPr>
      <w:bookmarkStart w:id="517" w:name="_Toc355005219"/>
      <w:r>
        <w:rPr>
          <w:rFonts w:asciiTheme="minorHAnsi" w:hAnsiTheme="minorHAnsi"/>
          <w:lang w:val="en-US"/>
        </w:rPr>
        <w:t>2.22</w:t>
      </w:r>
      <w:r w:rsidR="00EB16B4">
        <w:rPr>
          <w:rFonts w:asciiTheme="minorHAnsi" w:hAnsiTheme="minorHAnsi"/>
          <w:lang w:val="en-US"/>
        </w:rPr>
        <w:t>.</w:t>
      </w:r>
      <w:r w:rsidR="0012073B" w:rsidRPr="00146731">
        <w:t>СЕГМЕНТНО ОТЧИТАНЕ</w:t>
      </w:r>
      <w:bookmarkEnd w:id="517"/>
      <w:r w:rsidR="0012073B" w:rsidRPr="00146731">
        <w:t xml:space="preserve"> </w:t>
      </w:r>
    </w:p>
    <w:p w:rsidR="004C0111" w:rsidRDefault="0012073B" w:rsidP="008A68BE">
      <w:pPr>
        <w:pPrChange w:id="518" w:author="Иво Станков" w:date="2013-07-29T18:48:00Z">
          <w:pPr/>
        </w:pPrChange>
      </w:pPr>
      <w:r w:rsidRPr="00146731">
        <w:tab/>
        <w:t xml:space="preserve">Дружеството идентифицира своите отчетни сегменти и оповестява информация по сегменти в съответствие с организационната и отчетна структура, използвана от ръководството за управление. Оперативните сегменти са компоненти на бизнеса, които се оценяват редовно от членовете на ръководството, вземащи оперативни решения - като се използва финансова и оперативна информация, изготвена конкретно за сегмента, за целите на текущото наблюдение и оценяване на резултатите от дейността (изпълнението) и разпределението на ресурсите на </w:t>
      </w:r>
      <w:proofErr w:type="gramStart"/>
      <w:r w:rsidRPr="00146731">
        <w:t xml:space="preserve">дружеството. </w:t>
      </w:r>
      <w:proofErr w:type="gramEnd"/>
    </w:p>
    <w:p w:rsidR="004C0111" w:rsidRDefault="0012073B" w:rsidP="008A68BE">
      <w:pPr>
        <w:pPrChange w:id="519" w:author="Иво Станков" w:date="2013-07-29T18:48:00Z">
          <w:pPr/>
        </w:pPrChange>
      </w:pPr>
      <w:r w:rsidRPr="00146731">
        <w:tab/>
        <w:t>Оперативните сегменти на дружеството текущо се наблюдават и направляват поотделно</w:t>
      </w:r>
      <w:proofErr w:type="gramStart"/>
      <w:r w:rsidRPr="00146731">
        <w:t>, като всеки</w:t>
      </w:r>
      <w:proofErr w:type="gramEnd"/>
      <w:r w:rsidRPr="00146731">
        <w:t xml:space="preserve"> оперативен сегмент представлява отделна бизнес област, която е носител на различни бизнес ползи и рискове. Оперативните сегментите, по които дружеството наблюдава, измерва и контролира рисковете и възвръщаемостта за нея са обособени според основните бизнес дейности, извършвани на Борсата, а именно: а) търговия на финансови инструменти; б) информационно обслужване и в) регистрация и поддържане на емисии финансови инструменти за </w:t>
      </w:r>
      <w:proofErr w:type="gramStart"/>
      <w:r w:rsidRPr="00146731">
        <w:t xml:space="preserve">търговия. </w:t>
      </w:r>
      <w:proofErr w:type="gramEnd"/>
    </w:p>
    <w:p w:rsidR="004C0111" w:rsidRDefault="004C0111" w:rsidP="008A68BE">
      <w:pPr>
        <w:pPrChange w:id="520" w:author="Иво Станков" w:date="2013-07-29T18:48:00Z">
          <w:pPr/>
        </w:pPrChange>
      </w:pPr>
    </w:p>
    <w:p w:rsidR="00EE5811" w:rsidRDefault="0012073B" w:rsidP="008A68BE">
      <w:pPr>
        <w:pStyle w:val="NormalBoldItalic"/>
        <w:pPrChange w:id="521" w:author="Иво Станков" w:date="2013-07-29T18:48:00Z">
          <w:pPr/>
        </w:pPrChange>
      </w:pPr>
      <w:r w:rsidRPr="00146731">
        <w:tab/>
        <w:t>Информация по оперативни сегменти</w:t>
      </w:r>
    </w:p>
    <w:p w:rsidR="004C0111" w:rsidRDefault="0012073B" w:rsidP="008A68BE">
      <w:pPr>
        <w:pPrChange w:id="522" w:author="Иво Станков" w:date="2013-07-29T18:48:00Z">
          <w:pPr/>
        </w:pPrChange>
      </w:pPr>
      <w:r w:rsidRPr="00146731">
        <w:tab/>
        <w:t>Дружеството използва един измерител – брутен марж (печалба)</w:t>
      </w:r>
      <w:r>
        <w:t xml:space="preserve"> </w:t>
      </w:r>
      <w:r w:rsidRPr="00146731">
        <w:t xml:space="preserve">при оценяването на резултатите в оперативните сегменти и за разпределянето на ресурси между тях. Тя се определя като разлика между сегментните приходи и сегментните разходи, пряко </w:t>
      </w:r>
      <w:proofErr w:type="spellStart"/>
      <w:r w:rsidRPr="00146731">
        <w:t>съотносими</w:t>
      </w:r>
      <w:proofErr w:type="spellEnd"/>
      <w:r w:rsidRPr="00146731">
        <w:t xml:space="preserve"> към съответния сегмент.</w:t>
      </w:r>
    </w:p>
    <w:p w:rsidR="004C0111" w:rsidRDefault="004C0111" w:rsidP="008A68BE">
      <w:pPr>
        <w:pPrChange w:id="523" w:author="Иво Станков" w:date="2013-07-29T18:48:00Z">
          <w:pPr/>
        </w:pPrChange>
      </w:pPr>
    </w:p>
    <w:p w:rsidR="004C0111" w:rsidRDefault="0012073B" w:rsidP="008A68BE">
      <w:pPr>
        <w:rPr>
          <w:rFonts w:ascii="Calibri" w:hAnsi="Calibri"/>
          <w:lang w:val="en-US"/>
        </w:rPr>
        <w:pPrChange w:id="524" w:author="Иво Станков" w:date="2013-07-29T18:48:00Z">
          <w:pPr/>
        </w:pPrChange>
      </w:pPr>
      <w:r w:rsidRPr="00146731">
        <w:tab/>
        <w:t xml:space="preserve">Сегментните активи, пасиви, респективно приходи, разходи и резултати включват тези, които са и могат да бъдат директно </w:t>
      </w:r>
      <w:proofErr w:type="spellStart"/>
      <w:r w:rsidRPr="00146731">
        <w:t>относими</w:t>
      </w:r>
      <w:proofErr w:type="spellEnd"/>
      <w:r w:rsidRPr="00146731">
        <w:t xml:space="preserve"> към съответния сегмент, както и такива, които могат да бъдат разпределени на разумна база. Обичайно това са: а) за приходите – приходи от услуги; б) за разходите - за материали и консумативи, за външни услуги, за амортизации и за възнагражденията на персонала; в) за </w:t>
      </w:r>
      <w:proofErr w:type="gramStart"/>
      <w:r w:rsidRPr="00146731">
        <w:t>активите – нематериални активи</w:t>
      </w:r>
      <w:proofErr w:type="gramEnd"/>
      <w:r w:rsidRPr="00146731">
        <w:t xml:space="preserve">, търговски вземания, парични средства свързани с Гаранционен фонд; г) за пасивите – задължения по вноски за Гаранционен фонд, задължения към доставчици, текущи задължения към персонала и за обществено осигуряване. Капиталовите разходи (инвестиции) по бизнес сегменти са </w:t>
      </w:r>
      <w:proofErr w:type="spellStart"/>
      <w:r w:rsidRPr="00146731">
        <w:lastRenderedPageBreak/>
        <w:t>отграничими</w:t>
      </w:r>
      <w:proofErr w:type="spellEnd"/>
      <w:r w:rsidRPr="00146731">
        <w:t xml:space="preserve"> разходи, извършени през периода за придобиване или изграждане на секторни нетекущи активи, които се очаква да бъдат използвани през повече от един </w:t>
      </w:r>
      <w:proofErr w:type="gramStart"/>
      <w:r w:rsidRPr="00146731">
        <w:t xml:space="preserve">период. </w:t>
      </w:r>
      <w:proofErr w:type="gramEnd"/>
    </w:p>
    <w:p w:rsidR="004C0111" w:rsidRDefault="0012073B" w:rsidP="008A68BE">
      <w:pPr>
        <w:pPrChange w:id="525" w:author="Иво Станков" w:date="2013-07-29T18:48:00Z">
          <w:pPr/>
        </w:pPrChange>
      </w:pPr>
      <w:r w:rsidRPr="00146731">
        <w:tab/>
        <w:t xml:space="preserve">Дружеството управлява имотите, машини и оборудване, инвестициите в дъщерни дружества, инвестициите на разположение за продажба и инвестициите, държани до падеж, както и данъците на ниво дружество и те не се разпределят на сегментно </w:t>
      </w:r>
      <w:proofErr w:type="gramStart"/>
      <w:r w:rsidRPr="00146731">
        <w:t xml:space="preserve">ниво. </w:t>
      </w:r>
      <w:proofErr w:type="gramEnd"/>
    </w:p>
    <w:p w:rsidR="004C0111" w:rsidRDefault="0012073B" w:rsidP="008A68BE">
      <w:pPr>
        <w:pPrChange w:id="526" w:author="Иво Станков" w:date="2013-07-29T18:48:00Z">
          <w:pPr/>
        </w:pPrChange>
      </w:pPr>
      <w:r w:rsidRPr="00146731">
        <w:tab/>
        <w:t xml:space="preserve">Резултатите от дейности, които се считат за случайни спрямо основните типове операции (дейности) на дружеството, както и </w:t>
      </w:r>
      <w:proofErr w:type="spellStart"/>
      <w:r w:rsidRPr="00146731">
        <w:t>неразпределяемите</w:t>
      </w:r>
      <w:proofErr w:type="spellEnd"/>
      <w:r w:rsidRPr="00146731">
        <w:t xml:space="preserve"> приходи, разходи, пасиви и активи, се отчитат отделно в позиция „неразпределени на ниво дружество”. Тези суми по принцип включват: други доходи от дейността, освен ако не произтичат от дейността на конкретен сегмент, административни разходи, лихвени приходи и разходи, реализирани и нереализирани печалби и загуби от сделки с валута и инвестиции, </w:t>
      </w:r>
      <w:proofErr w:type="spellStart"/>
      <w:r w:rsidRPr="00146731">
        <w:t>инвестиции</w:t>
      </w:r>
      <w:proofErr w:type="spellEnd"/>
      <w:r w:rsidRPr="00146731">
        <w:t xml:space="preserve"> в други дружества, други вземания и разчети по данъци. </w:t>
      </w:r>
    </w:p>
    <w:p w:rsidR="004C0111" w:rsidRDefault="0012073B" w:rsidP="008A68BE">
      <w:pPr>
        <w:pPrChange w:id="527" w:author="Иво Станков" w:date="2013-07-29T18:48:00Z">
          <w:pPr/>
        </w:pPrChange>
      </w:pPr>
      <w:r w:rsidRPr="00146731">
        <w:tab/>
        <w:t>Прилаганата счетоводна политика за отчитането по сегменти, се основава на аналогични правила и принципи на тази, използвана от дружеството за изготвяне на публичните й отчети по закон.</w:t>
      </w:r>
    </w:p>
    <w:p w:rsidR="004C0111" w:rsidRDefault="0012073B" w:rsidP="008A68BE">
      <w:pPr>
        <w:pPrChange w:id="528" w:author="Иво Станков" w:date="2013-07-29T18:48:00Z">
          <w:pPr/>
        </w:pPrChange>
      </w:pPr>
      <w:r w:rsidRPr="00146731">
        <w:t>През 2011 година ръководството на дружеството е доразвило своята политика относно сегментното отчитане, особено по отношение на разпределението на сегментните разходи.</w:t>
      </w:r>
    </w:p>
    <w:p w:rsidR="00EE5811" w:rsidRDefault="00817BDE" w:rsidP="008A68BE">
      <w:pPr>
        <w:pStyle w:val="Heading1"/>
        <w:pPrChange w:id="529" w:author="Иво Станков" w:date="2013-07-29T18:48:00Z">
          <w:pPr/>
        </w:pPrChange>
      </w:pPr>
      <w:bookmarkStart w:id="530" w:name="_Toc355005220"/>
      <w:proofErr w:type="gramStart"/>
      <w:r>
        <w:rPr>
          <w:rFonts w:asciiTheme="minorHAnsi" w:hAnsiTheme="minorHAnsi"/>
          <w:lang w:val="en-US"/>
        </w:rPr>
        <w:t>2.23.</w:t>
      </w:r>
      <w:r w:rsidR="0012073B" w:rsidRPr="00146731">
        <w:t>ПРЕЦЕНКИ ОТ ОПРЕДЕЛЯЩО ЗНАЧЕНИЕ ПРИ ПРИЛАГАНЕ СЧЕТОВОДНАТА ПОЛИТИКА НА ДРУЖЕСТВОТО.</w:t>
      </w:r>
      <w:proofErr w:type="gramEnd"/>
      <w:r w:rsidR="0012073B" w:rsidRPr="00146731">
        <w:t xml:space="preserve"> КЛЮЧОВИ ПРИБЛИЗИТЕЛНИ ОЦЕНКИ И ПРЕДПОЛОЖЕНИЯ С ВИСОКА НЕСИГУРНОСТ</w:t>
      </w:r>
      <w:bookmarkEnd w:id="530"/>
    </w:p>
    <w:p w:rsidR="00EE5811" w:rsidRDefault="0012073B" w:rsidP="008A68BE">
      <w:pPr>
        <w:pStyle w:val="NormalBoldItalic"/>
        <w:pPrChange w:id="531" w:author="Иво Станков" w:date="2013-07-29T18:48:00Z">
          <w:pPr>
            <w:pStyle w:val="Heading1"/>
          </w:pPr>
        </w:pPrChange>
      </w:pPr>
      <w:r w:rsidRPr="00146731">
        <w:tab/>
        <w:t xml:space="preserve">Признаване на приходи от годишни поддържащи такси </w:t>
      </w:r>
    </w:p>
    <w:p w:rsidR="004C0111" w:rsidRDefault="0012073B" w:rsidP="008A68BE">
      <w:pPr>
        <w:rPr>
          <w:lang w:val="ru-RU"/>
        </w:rPr>
        <w:pPrChange w:id="532" w:author="Иво Станков" w:date="2013-07-29T18:48:00Z">
          <w:pPr/>
        </w:pPrChange>
      </w:pPr>
      <w:r w:rsidRPr="00146731">
        <w:rPr>
          <w:lang w:val="ru-RU"/>
        </w:rPr>
        <w:tab/>
        <w:t>Дружеството събира поддържаща такса за регистрирани емисии на финансови инструменти. Ръководството прави преценка към края на всеки отчетен период</w:t>
      </w:r>
      <w:r>
        <w:rPr>
          <w:lang w:val="ru-RU"/>
        </w:rPr>
        <w:t xml:space="preserve"> </w:t>
      </w:r>
      <w:r w:rsidRPr="00146731">
        <w:rPr>
          <w:lang w:val="ru-RU"/>
        </w:rPr>
        <w:t>на вероятността за събираемостта на този вид приходи, и за случаите, при които има висока несигурност за входящи парични потоци поради сериозни затруднения на фирмите-платци, особено когато са в ликвидация и/или процедура по несъстоятелност, признаването на прихода се отлага до датата на неговото евентуално</w:t>
      </w:r>
      <w:r>
        <w:rPr>
          <w:lang w:val="ru-RU"/>
        </w:rPr>
        <w:t xml:space="preserve"> </w:t>
      </w:r>
      <w:r w:rsidRPr="00146731">
        <w:rPr>
          <w:lang w:val="ru-RU"/>
        </w:rPr>
        <w:t xml:space="preserve">събиране (плащане от съответната фирма-задължено лице). </w:t>
      </w:r>
    </w:p>
    <w:p w:rsidR="004C0111" w:rsidRDefault="0012073B" w:rsidP="008A68BE">
      <w:pPr>
        <w:rPr>
          <w:lang w:val="ru-RU"/>
        </w:rPr>
        <w:pPrChange w:id="533" w:author="Иво Станков" w:date="2013-07-29T18:48:00Z">
          <w:pPr/>
        </w:pPrChange>
      </w:pPr>
      <w:r w:rsidRPr="00146731">
        <w:rPr>
          <w:lang w:val="ru-RU"/>
        </w:rPr>
        <w:tab/>
        <w:t xml:space="preserve">Към 31.12.2012 г. размерът на такива такси, непризнати на приход с натрупване за последните пет години възлиза на 200 хил.лв. (31.12.2011 г.: 154 хил.лв.). Дължимите такси само за 2012 г., за които ръководството е преценило, че има висока несигурност за плащане от страна на клиенти са 46 х.лв. (2011 г.: 52 хил. лв.). </w:t>
      </w:r>
    </w:p>
    <w:p w:rsidR="004C0111" w:rsidRDefault="004C0111" w:rsidP="008A68BE">
      <w:pPr>
        <w:rPr>
          <w:lang w:val="ru-RU"/>
        </w:rPr>
        <w:pPrChange w:id="534" w:author="Иво Станков" w:date="2013-07-29T18:48:00Z">
          <w:pPr/>
        </w:pPrChange>
      </w:pPr>
    </w:p>
    <w:p w:rsidR="00EE5811" w:rsidRDefault="0012073B" w:rsidP="008A68BE">
      <w:pPr>
        <w:pStyle w:val="NormalBoldItalic"/>
        <w:pPrChange w:id="535" w:author="Иво Станков" w:date="2013-07-29T18:48:00Z">
          <w:pPr/>
        </w:pPrChange>
      </w:pPr>
      <w:r w:rsidRPr="00146731">
        <w:t xml:space="preserve">Класификация и последваща оценка на инвестиции (финансови активи )на разположение за продажба по справедлива стойност </w:t>
      </w:r>
    </w:p>
    <w:p w:rsidR="004C0111" w:rsidRDefault="0012073B" w:rsidP="008A68BE">
      <w:pPr>
        <w:rPr>
          <w:lang w:val="ru-RU"/>
        </w:rPr>
        <w:pPrChange w:id="536" w:author="Иво Станков" w:date="2013-07-29T18:48:00Z">
          <w:pPr/>
        </w:pPrChange>
      </w:pPr>
      <w:r w:rsidRPr="00146731">
        <w:rPr>
          <w:lang w:val="ru-RU"/>
        </w:rPr>
        <w:t>А. Инвестиции в дългови ценни книжа с фиксирани или определяеми плащания и фиксирани матуритетни дати</w:t>
      </w:r>
    </w:p>
    <w:p w:rsidR="004C0111" w:rsidRDefault="0012073B" w:rsidP="008A68BE">
      <w:pPr>
        <w:rPr>
          <w:lang w:val="ru-RU"/>
        </w:rPr>
        <w:pPrChange w:id="537" w:author="Иво Станков" w:date="2013-07-29T18:48:00Z">
          <w:pPr/>
        </w:pPrChange>
      </w:pPr>
      <w:r w:rsidRPr="00146731">
        <w:rPr>
          <w:lang w:val="ru-RU"/>
        </w:rPr>
        <w:t xml:space="preserve">Към </w:t>
      </w:r>
      <w:r w:rsidR="00435A8E">
        <w:rPr>
          <w:lang w:val="ru-RU"/>
        </w:rPr>
        <w:t>30.06.</w:t>
      </w:r>
      <w:r w:rsidRPr="00146731">
        <w:t>.2013</w:t>
      </w:r>
      <w:r w:rsidRPr="00146731">
        <w:rPr>
          <w:lang w:val="ru-RU"/>
        </w:rPr>
        <w:t xml:space="preserve"> г. ръководството на Българска Фондова Борса – София АД класифицира притежаваните от дружеството държавни ценни книжа – облигации (издадени само от българската държава) - емисия № </w:t>
      </w:r>
      <w:r w:rsidRPr="00146731">
        <w:t>BG</w:t>
      </w:r>
      <w:r w:rsidRPr="00146731">
        <w:rPr>
          <w:lang w:val="ru-RU"/>
        </w:rPr>
        <w:t xml:space="preserve">2040210218 и емисия № </w:t>
      </w:r>
      <w:r w:rsidRPr="00146731">
        <w:t>BG</w:t>
      </w:r>
      <w:r w:rsidRPr="00146731">
        <w:rPr>
          <w:lang w:val="ru-RU"/>
        </w:rPr>
        <w:t>2040012218, придобити през 2012 г. с цел допълнителни доходи от инвестираните средства, но и поддържане на необходимата висока ликвидност на дружеството</w:t>
      </w:r>
      <w:proofErr w:type="gramStart"/>
      <w:r w:rsidRPr="00146731">
        <w:rPr>
          <w:lang w:val="ru-RU"/>
        </w:rPr>
        <w:t>, като финансови</w:t>
      </w:r>
      <w:proofErr w:type="gramEnd"/>
      <w:r w:rsidRPr="00146731">
        <w:rPr>
          <w:lang w:val="ru-RU"/>
        </w:rPr>
        <w:t xml:space="preserve"> активи на разположение за продажба, защото е на позиция, че тази класификация отразява по най-добър начин намеренията му спрямо тези активи и тяхната функционалност</w:t>
      </w:r>
      <w:r>
        <w:rPr>
          <w:lang w:val="ru-RU"/>
        </w:rPr>
        <w:t xml:space="preserve"> </w:t>
      </w:r>
      <w:r w:rsidRPr="00146731">
        <w:rPr>
          <w:lang w:val="ru-RU"/>
        </w:rPr>
        <w:t>(Приложение № 16).</w:t>
      </w:r>
    </w:p>
    <w:p w:rsidR="004C0111" w:rsidRDefault="0012073B" w:rsidP="008A68BE">
      <w:pPr>
        <w:rPr>
          <w:lang w:val="ru-RU"/>
        </w:rPr>
        <w:pPrChange w:id="538" w:author="Иво Станков" w:date="2013-07-29T18:48:00Z">
          <w:pPr/>
        </w:pPrChange>
      </w:pPr>
      <w:r w:rsidRPr="00146731">
        <w:rPr>
          <w:lang w:val="ru-RU"/>
        </w:rPr>
        <w:t>За инвестициите в държавни ценни книжа - облигации, които се търгуват активно на капиталовия пазар и в достатъчен обем сделки, ръководството е приело последващата им оценка</w:t>
      </w:r>
      <w:r>
        <w:rPr>
          <w:lang w:val="ru-RU"/>
        </w:rPr>
        <w:t xml:space="preserve"> </w:t>
      </w:r>
      <w:r w:rsidRPr="00146731">
        <w:rPr>
          <w:lang w:val="ru-RU"/>
        </w:rPr>
        <w:t>да се определя</w:t>
      </w:r>
      <w:r>
        <w:rPr>
          <w:lang w:val="ru-RU"/>
        </w:rPr>
        <w:t xml:space="preserve"> </w:t>
      </w:r>
      <w:r w:rsidRPr="00146731">
        <w:rPr>
          <w:lang w:val="ru-RU"/>
        </w:rPr>
        <w:t>при спазването на</w:t>
      </w:r>
      <w:r>
        <w:rPr>
          <w:lang w:val="ru-RU"/>
        </w:rPr>
        <w:t xml:space="preserve"> </w:t>
      </w:r>
      <w:r w:rsidRPr="00146731">
        <w:rPr>
          <w:lang w:val="ru-RU"/>
        </w:rPr>
        <w:t>политиката: „определяне на справедливата стойност</w:t>
      </w:r>
      <w:r>
        <w:rPr>
          <w:lang w:val="ru-RU"/>
        </w:rPr>
        <w:t xml:space="preserve"> </w:t>
      </w:r>
      <w:r w:rsidRPr="00146731">
        <w:rPr>
          <w:lang w:val="ru-RU"/>
        </w:rPr>
        <w:t>директно на база пазарни цени (цени на дилъри) – „последна цена купува”към</w:t>
      </w:r>
      <w:r>
        <w:rPr>
          <w:lang w:val="ru-RU"/>
        </w:rPr>
        <w:t xml:space="preserve"> </w:t>
      </w:r>
      <w:r w:rsidRPr="00146731">
        <w:rPr>
          <w:lang w:val="ru-RU"/>
        </w:rPr>
        <w:t>последния работен ден на съответния отчетния период (година), т.е.</w:t>
      </w:r>
      <w:r>
        <w:rPr>
          <w:lang w:val="ru-RU"/>
        </w:rPr>
        <w:t xml:space="preserve"> </w:t>
      </w:r>
      <w:r w:rsidRPr="00146731">
        <w:rPr>
          <w:lang w:val="ru-RU"/>
        </w:rPr>
        <w:t>директни (некоригирани) цени (Ниво 1).</w:t>
      </w:r>
    </w:p>
    <w:p w:rsidR="004C0111" w:rsidRDefault="0012073B" w:rsidP="008A68BE">
      <w:pPr>
        <w:rPr>
          <w:lang w:val="ru-RU"/>
        </w:rPr>
        <w:pPrChange w:id="539" w:author="Иво Станков" w:date="2013-07-29T18:48:00Z">
          <w:pPr/>
        </w:pPrChange>
      </w:pPr>
      <w:r w:rsidRPr="00146731">
        <w:rPr>
          <w:lang w:val="ru-RU"/>
        </w:rPr>
        <w:t xml:space="preserve">Към </w:t>
      </w:r>
      <w:r w:rsidR="00435A8E">
        <w:rPr>
          <w:lang w:val="ru-RU"/>
        </w:rPr>
        <w:t>30.06.</w:t>
      </w:r>
      <w:r w:rsidRPr="00146731">
        <w:t>.2013</w:t>
      </w:r>
      <w:r w:rsidRPr="00146731">
        <w:rPr>
          <w:lang w:val="ru-RU"/>
        </w:rPr>
        <w:t xml:space="preserve"> г. държавните ценни книжа</w:t>
      </w:r>
      <w:r>
        <w:rPr>
          <w:lang w:val="ru-RU"/>
        </w:rPr>
        <w:t xml:space="preserve"> </w:t>
      </w:r>
      <w:r w:rsidRPr="00146731">
        <w:rPr>
          <w:lang w:val="ru-RU"/>
        </w:rPr>
        <w:t xml:space="preserve">- облигации, са оценени и представени в отчета за финансовото състояние по справедлива стойност (Ниво 1), като политиката на оценяване е реализирана по следния начин: избор между по-ниската от двете стойности за съответния вид емисия </w:t>
      </w:r>
      <w:proofErr w:type="gramStart"/>
      <w:r w:rsidRPr="00146731">
        <w:rPr>
          <w:lang w:val="ru-RU"/>
        </w:rPr>
        <w:t xml:space="preserve">облигации: </w:t>
      </w:r>
      <w:proofErr w:type="gramEnd"/>
    </w:p>
    <w:p w:rsidR="004C0111" w:rsidRDefault="0012073B" w:rsidP="008A68BE">
      <w:pPr>
        <w:rPr>
          <w:lang w:val="ru-RU"/>
        </w:rPr>
        <w:pPrChange w:id="540" w:author="Иво Станков" w:date="2013-07-29T18:48:00Z">
          <w:pPr/>
        </w:pPrChange>
      </w:pPr>
      <w:r w:rsidRPr="00146731">
        <w:rPr>
          <w:lang w:val="ru-RU"/>
        </w:rPr>
        <w:t xml:space="preserve">а) за глобалните емисии облигации: </w:t>
      </w:r>
    </w:p>
    <w:p w:rsidR="004C0111" w:rsidRDefault="0012073B" w:rsidP="008A68BE">
      <w:pPr>
        <w:rPr>
          <w:lang w:val="ru-RU"/>
        </w:rPr>
        <w:pPrChange w:id="541" w:author="Иво Станков" w:date="2013-07-29T18:48:00Z">
          <w:pPr/>
        </w:pPrChange>
      </w:pPr>
      <w:r w:rsidRPr="00146731">
        <w:rPr>
          <w:lang w:val="ru-RU"/>
        </w:rPr>
        <w:t xml:space="preserve">- последна „цена купува” на съответните емисии облигации, публикувана от международни информационни агенции в областта на финансовите инструменти/ </w:t>
      </w:r>
      <w:r w:rsidRPr="00146731">
        <w:t>Reuters</w:t>
      </w:r>
      <w:r w:rsidRPr="00146731">
        <w:rPr>
          <w:lang w:val="ru-RU"/>
        </w:rPr>
        <w:t xml:space="preserve"> или </w:t>
      </w:r>
      <w:r w:rsidRPr="00146731">
        <w:t>Bloomberg</w:t>
      </w:r>
      <w:r w:rsidRPr="00146731">
        <w:rPr>
          <w:lang w:val="ru-RU"/>
        </w:rPr>
        <w:t>/ за</w:t>
      </w:r>
      <w:r>
        <w:rPr>
          <w:lang w:val="ru-RU"/>
        </w:rPr>
        <w:t xml:space="preserve"> </w:t>
      </w:r>
      <w:r w:rsidRPr="00146731">
        <w:rPr>
          <w:lang w:val="ru-RU"/>
        </w:rPr>
        <w:t xml:space="preserve">последния работен ден от отчетния период (година) и </w:t>
      </w:r>
    </w:p>
    <w:p w:rsidR="004C0111" w:rsidRDefault="0012073B" w:rsidP="008A68BE">
      <w:pPr>
        <w:rPr>
          <w:lang w:val="ru-RU"/>
        </w:rPr>
        <w:pPrChange w:id="542" w:author="Иво Станков" w:date="2013-07-29T18:48:00Z">
          <w:pPr/>
        </w:pPrChange>
      </w:pPr>
      <w:r w:rsidRPr="00146731">
        <w:rPr>
          <w:lang w:val="ru-RU"/>
        </w:rPr>
        <w:t>- „медианната стойност” на поне три допълнителни котировки на последна „цена купува” за</w:t>
      </w:r>
      <w:r>
        <w:rPr>
          <w:lang w:val="ru-RU"/>
        </w:rPr>
        <w:t xml:space="preserve"> </w:t>
      </w:r>
      <w:r w:rsidRPr="00146731">
        <w:rPr>
          <w:lang w:val="ru-RU"/>
        </w:rPr>
        <w:t xml:space="preserve">последния </w:t>
      </w:r>
      <w:r w:rsidRPr="00146731">
        <w:rPr>
          <w:lang w:val="ru-RU"/>
        </w:rPr>
        <w:lastRenderedPageBreak/>
        <w:t>работен ден от отчетния период (година), получени от активно търгуващи дилъри (български банки и инвестиционни посредници) на съответната емисия облигации.</w:t>
      </w:r>
    </w:p>
    <w:p w:rsidR="004C0111" w:rsidRDefault="0012073B" w:rsidP="008A68BE">
      <w:pPr>
        <w:rPr>
          <w:lang w:val="ru-RU"/>
        </w:rPr>
        <w:pPrChange w:id="543" w:author="Иво Станков" w:date="2013-07-29T18:48:00Z">
          <w:pPr/>
        </w:pPrChange>
      </w:pPr>
      <w:r w:rsidRPr="00146731">
        <w:rPr>
          <w:lang w:val="ru-RU"/>
        </w:rPr>
        <w:t xml:space="preserve">б) емисии облигации, търгувани на вътрешен пазар: </w:t>
      </w:r>
    </w:p>
    <w:p w:rsidR="004C0111" w:rsidRDefault="0012073B" w:rsidP="008A68BE">
      <w:pPr>
        <w:rPr>
          <w:lang w:val="ru-RU"/>
        </w:rPr>
        <w:pPrChange w:id="544" w:author="Иво Станков" w:date="2013-07-29T18:48:00Z">
          <w:pPr/>
        </w:pPrChange>
      </w:pPr>
      <w:r w:rsidRPr="00146731">
        <w:rPr>
          <w:lang w:val="ru-RU"/>
        </w:rPr>
        <w:t xml:space="preserve">- последна „цена купува”на съответните емисии облигации, публикувана от международни информационни агенции в областта на финансовите инструменти/ </w:t>
      </w:r>
      <w:r w:rsidRPr="00146731">
        <w:t>Reuters</w:t>
      </w:r>
      <w:r w:rsidRPr="00146731">
        <w:rPr>
          <w:lang w:val="ru-RU"/>
        </w:rPr>
        <w:t xml:space="preserve"> или </w:t>
      </w:r>
      <w:r w:rsidRPr="00146731">
        <w:t>Bloomberg</w:t>
      </w:r>
      <w:r w:rsidRPr="00146731">
        <w:rPr>
          <w:lang w:val="ru-RU"/>
        </w:rPr>
        <w:t>/ за</w:t>
      </w:r>
      <w:r>
        <w:rPr>
          <w:lang w:val="ru-RU"/>
        </w:rPr>
        <w:t xml:space="preserve"> </w:t>
      </w:r>
      <w:r w:rsidRPr="00146731">
        <w:rPr>
          <w:lang w:val="ru-RU"/>
        </w:rPr>
        <w:t xml:space="preserve">последния работен ден от отчетния период (година) и </w:t>
      </w:r>
    </w:p>
    <w:p w:rsidR="004C0111" w:rsidRDefault="0012073B" w:rsidP="008A68BE">
      <w:pPr>
        <w:rPr>
          <w:lang w:val="ru-RU"/>
        </w:rPr>
        <w:pPrChange w:id="545" w:author="Иво Станков" w:date="2013-07-29T18:48:00Z">
          <w:pPr/>
        </w:pPrChange>
      </w:pPr>
      <w:r w:rsidRPr="00146731">
        <w:rPr>
          <w:lang w:val="ru-RU"/>
        </w:rPr>
        <w:t>- „най-ниската стойност” на поне три допълнителни котировки на последна „цена купува” за</w:t>
      </w:r>
      <w:r>
        <w:rPr>
          <w:lang w:val="ru-RU"/>
        </w:rPr>
        <w:t xml:space="preserve"> </w:t>
      </w:r>
      <w:r w:rsidRPr="00146731">
        <w:rPr>
          <w:lang w:val="ru-RU"/>
        </w:rPr>
        <w:t xml:space="preserve">последния работен ден от отчетния период (година), получени от активно търгуващи дилъри (български банки и инвестиционни посредници)на съответната емисия облигации. </w:t>
      </w:r>
    </w:p>
    <w:p w:rsidR="004C0111" w:rsidRDefault="0012073B" w:rsidP="008A68BE">
      <w:pPr>
        <w:rPr>
          <w:highlight w:val="yellow"/>
          <w:lang w:val="ru-RU"/>
        </w:rPr>
        <w:pPrChange w:id="546" w:author="Иво Станков" w:date="2013-07-29T18:48:00Z">
          <w:pPr/>
        </w:pPrChange>
      </w:pPr>
      <w:r w:rsidRPr="00146731">
        <w:rPr>
          <w:lang w:val="ru-RU"/>
        </w:rPr>
        <w:t>Отрицателните изменения в цените на държаните от Борсата държавни ценни книжа са несъществени по размер и са третирани като временни на база анализите, направени от ръководството. Поради това са представени към изменения на „други компоненти на всеобхватния доход”.</w:t>
      </w:r>
      <w:r>
        <w:rPr>
          <w:highlight w:val="cyan"/>
          <w:lang w:val="ru-RU"/>
        </w:rPr>
        <w:t xml:space="preserve"> </w:t>
      </w:r>
    </w:p>
    <w:p w:rsidR="004C0111" w:rsidRPr="00AD4667" w:rsidRDefault="0012073B" w:rsidP="008A68BE">
      <w:pPr>
        <w:rPr>
          <w:lang w:val="ru-RU"/>
        </w:rPr>
        <w:pPrChange w:id="547" w:author="Иво Станков" w:date="2013-07-29T18:48:00Z">
          <w:pPr/>
        </w:pPrChange>
      </w:pPr>
      <w:r w:rsidRPr="00146731">
        <w:rPr>
          <w:lang w:val="ru-RU"/>
        </w:rPr>
        <w:t xml:space="preserve">В резултат на извършената преоценка на държавните ценни книжа по справедлива стойност към </w:t>
      </w:r>
      <w:r w:rsidR="00435A8E">
        <w:rPr>
          <w:lang w:val="ru-RU"/>
        </w:rPr>
        <w:t>30.06.</w:t>
      </w:r>
      <w:r w:rsidRPr="00146731">
        <w:t>.2013</w:t>
      </w:r>
      <w:r w:rsidRPr="00146731">
        <w:rPr>
          <w:lang w:val="ru-RU"/>
        </w:rPr>
        <w:t xml:space="preserve"> </w:t>
      </w:r>
      <w:r w:rsidRPr="00AD4667">
        <w:rPr>
          <w:lang w:val="ru-RU"/>
        </w:rPr>
        <w:t xml:space="preserve">г. , е отчетен преоценъчен резерв по финансови активи на разположение за продажба, нетно от отсрочени данъци в размер на </w:t>
      </w:r>
      <w:r w:rsidRPr="00AD4667">
        <w:t>(</w:t>
      </w:r>
      <w:r w:rsidR="00B434A9" w:rsidRPr="00AD4667">
        <w:rPr>
          <w:rPrChange w:id="548" w:author="Иво Станков" w:date="2013-07-29T18:19:00Z">
            <w:rPr>
              <w:color w:val="FF0000"/>
              <w:highlight w:val="yellow"/>
            </w:rPr>
          </w:rPrChange>
        </w:rPr>
        <w:t>49</w:t>
      </w:r>
      <w:r w:rsidRPr="00AD4667">
        <w:t>)</w:t>
      </w:r>
      <w:r w:rsidRPr="00AD4667">
        <w:rPr>
          <w:lang w:val="ru-RU"/>
        </w:rPr>
        <w:t xml:space="preserve"> х.лв. (Приложение № 16 и № 23)</w:t>
      </w:r>
    </w:p>
    <w:p w:rsidR="004C0111" w:rsidRDefault="004C0111" w:rsidP="008A68BE">
      <w:pPr>
        <w:rPr>
          <w:lang w:val="ru-RU"/>
        </w:rPr>
        <w:pPrChange w:id="549" w:author="Иво Станков" w:date="2013-07-29T18:48:00Z">
          <w:pPr/>
        </w:pPrChange>
      </w:pPr>
    </w:p>
    <w:p w:rsidR="004C0111" w:rsidRDefault="0012073B" w:rsidP="008A68BE">
      <w:pPr>
        <w:rPr>
          <w:highlight w:val="yellow"/>
          <w:lang w:val="ru-RU"/>
        </w:rPr>
        <w:pPrChange w:id="550" w:author="Иво Станков" w:date="2013-07-29T18:48:00Z">
          <w:pPr/>
        </w:pPrChange>
      </w:pPr>
      <w:r w:rsidRPr="00146731">
        <w:t xml:space="preserve">Б. Инвестиции в акции и дялове в капитала на други дружества и предприятия (малцинствено </w:t>
      </w:r>
      <w:proofErr w:type="gramStart"/>
      <w:r w:rsidRPr="00146731">
        <w:t xml:space="preserve">участие) </w:t>
      </w:r>
      <w:proofErr w:type="gramEnd"/>
    </w:p>
    <w:p w:rsidR="004C0111" w:rsidRDefault="0012073B" w:rsidP="008A68BE">
      <w:pPr>
        <w:pPrChange w:id="551" w:author="Иво Станков" w:date="2013-07-29T18:48:00Z">
          <w:pPr/>
        </w:pPrChange>
      </w:pPr>
      <w:r w:rsidRPr="00146731">
        <w:t xml:space="preserve">Към </w:t>
      </w:r>
      <w:r w:rsidR="00316EDB">
        <w:t>30.</w:t>
      </w:r>
      <w:proofErr w:type="gramStart"/>
      <w:r w:rsidR="00316EDB">
        <w:t>06.</w:t>
      </w:r>
      <w:r w:rsidRPr="00146731">
        <w:t>.</w:t>
      </w:r>
      <w:proofErr w:type="gramEnd"/>
      <w:r w:rsidRPr="00146731">
        <w:t xml:space="preserve">2013 г. притежаваните от Борсата инвестициите в капитала на други дружества са в акции, които не са регистрирани за търговия на </w:t>
      </w:r>
      <w:proofErr w:type="gramStart"/>
      <w:r w:rsidRPr="00146731">
        <w:t>българска или чуждестранни борси</w:t>
      </w:r>
      <w:proofErr w:type="gramEnd"/>
      <w:r w:rsidRPr="00146731">
        <w:t xml:space="preserve"> и не се търгуват на капиталовия пазар (акции на Централен депозитар АД). За тях ръководството е приело, че могат да се оценяват последващо по справедлива стойност, определена чрез разработване на ненаблюдаема изходна информация и данни дотолкова, доколкото релевантна за тези инвестиции и респ. тип дружества наблюдаема информация няма на разположение (Ниво 3). Изчисленията са направени от ръководството на дружеството, доколкото то разполага с вътрешна експертиза за оценяване на предприятия. При тази преоценка са приложени следните два основни подхода и оценъчни методи за измерване на справедливата стойност:</w:t>
      </w:r>
    </w:p>
    <w:p w:rsidR="004C0111" w:rsidRDefault="0012073B" w:rsidP="008A68BE">
      <w:pPr>
        <w:pPrChange w:id="552" w:author="Иво Станков" w:date="2013-07-29T18:48:00Z">
          <w:pPr/>
        </w:pPrChange>
      </w:pPr>
      <w:r w:rsidRPr="00146731">
        <w:rPr>
          <w:lang w:val="ru-RU"/>
        </w:rPr>
        <w:t>а)</w:t>
      </w:r>
      <w:r w:rsidRPr="00146731">
        <w:t xml:space="preserve"> метод на </w:t>
      </w:r>
      <w:proofErr w:type="spellStart"/>
      <w:r w:rsidRPr="00146731">
        <w:t>дисконтираните</w:t>
      </w:r>
      <w:proofErr w:type="spellEnd"/>
      <w:r w:rsidRPr="00146731">
        <w:t xml:space="preserve"> парични потоци – с 90 % тегло в крайната оценка на инвестицията по справедлива стойност;</w:t>
      </w:r>
    </w:p>
    <w:p w:rsidR="004C0111" w:rsidRDefault="0012073B" w:rsidP="008A68BE">
      <w:pPr>
        <w:pPrChange w:id="553" w:author="Иво Станков" w:date="2013-07-29T18:48:00Z">
          <w:pPr/>
        </w:pPrChange>
      </w:pPr>
      <w:r w:rsidRPr="00146731">
        <w:t xml:space="preserve">Като база за </w:t>
      </w:r>
      <w:proofErr w:type="gramStart"/>
      <w:r w:rsidRPr="00146731">
        <w:t>прогнозите на паричните потоци преди данъци са използвани финансови прогнози</w:t>
      </w:r>
      <w:proofErr w:type="gramEnd"/>
      <w:r w:rsidRPr="00146731">
        <w:t>, покриващи пет годишен период и отчитане на терминална стойност през петата година, публично оповестена информация за нови продукти и услуги, финансови отчети и отчети за дейността на съответното дружество, в което е инвестирано.</w:t>
      </w:r>
    </w:p>
    <w:p w:rsidR="004C0111" w:rsidRDefault="0012073B" w:rsidP="008A68BE">
      <w:pPr>
        <w:pPrChange w:id="554" w:author="Иво Станков" w:date="2013-07-29T18:48:00Z">
          <w:pPr/>
        </w:pPrChange>
      </w:pPr>
      <w:r w:rsidRPr="00146731">
        <w:t>Ключовите предположения, използвани при изчисленията на справедливата стойност при този метод са:</w:t>
      </w:r>
    </w:p>
    <w:p w:rsidR="00EE5811" w:rsidRDefault="0012073B" w:rsidP="008A68BE">
      <w:pPr>
        <w:pStyle w:val="ListParagraph"/>
        <w:pPrChange w:id="555" w:author="Иво Станков" w:date="2013-07-29T18:48:00Z">
          <w:pPr/>
        </w:pPrChange>
      </w:pPr>
      <w:proofErr w:type="gramStart"/>
      <w:r w:rsidRPr="00942B48">
        <w:t>норма</w:t>
      </w:r>
      <w:proofErr w:type="gramEnd"/>
      <w:r w:rsidRPr="00942B48">
        <w:t xml:space="preserve"> на растеж/терминален ръст – 3 %;</w:t>
      </w:r>
    </w:p>
    <w:p w:rsidR="004C0111" w:rsidRDefault="0012073B" w:rsidP="008A68BE">
      <w:pPr>
        <w:pStyle w:val="ListParagraph"/>
        <w:pPrChange w:id="556" w:author="Иво Станков" w:date="2013-07-29T18:48:00Z">
          <w:pPr>
            <w:pStyle w:val="ListParagraph"/>
          </w:pPr>
        </w:pPrChange>
      </w:pPr>
      <w:proofErr w:type="gramStart"/>
      <w:r w:rsidRPr="00942B48">
        <w:t>дисконтова</w:t>
      </w:r>
      <w:proofErr w:type="gramEnd"/>
      <w:r w:rsidRPr="00942B48">
        <w:t xml:space="preserve"> норма на база изискуема норма на възвръщаемост на капитала</w:t>
      </w:r>
      <w:r w:rsidRPr="00942B48">
        <w:rPr>
          <w:color w:val="FF0000"/>
        </w:rPr>
        <w:t xml:space="preserve"> </w:t>
      </w:r>
      <w:r w:rsidRPr="00942B48">
        <w:t>– 12 %.</w:t>
      </w:r>
    </w:p>
    <w:p w:rsidR="004C0111" w:rsidRDefault="0012073B" w:rsidP="008A68BE">
      <w:pPr>
        <w:pPrChange w:id="557" w:author="Иво Станков" w:date="2013-07-29T18:48:00Z">
          <w:pPr/>
        </w:pPrChange>
      </w:pPr>
      <w:r w:rsidRPr="00146731">
        <w:t xml:space="preserve">б) метод на оценка на дружества по аналози - цена към собствен капитал (P/BV) – с 10 % тегло в крайната оценка на инвестицията по справедлива </w:t>
      </w:r>
      <w:proofErr w:type="gramStart"/>
      <w:r w:rsidRPr="00146731">
        <w:t xml:space="preserve">стойност. </w:t>
      </w:r>
      <w:proofErr w:type="gramEnd"/>
    </w:p>
    <w:p w:rsidR="004C0111" w:rsidRDefault="0012073B" w:rsidP="008A68BE">
      <w:pPr>
        <w:pPrChange w:id="558" w:author="Иво Станков" w:date="2013-07-29T18:48:00Z">
          <w:pPr/>
        </w:pPrChange>
      </w:pPr>
      <w:r w:rsidRPr="00146731">
        <w:t xml:space="preserve">При метода на оценка на дружества по аналози – цена към собствен капитал (P/BV) са ползвани като изходна информация данни за борсови групи от развити </w:t>
      </w:r>
      <w:proofErr w:type="gramStart"/>
      <w:r w:rsidRPr="00146731">
        <w:t>пазари, доколкото не са налични публични данни за депозитарни и клирингови компании от развиващи се пазари</w:t>
      </w:r>
      <w:proofErr w:type="gramEnd"/>
      <w:r w:rsidRPr="00146731">
        <w:t xml:space="preserve">. Допълнително при изчисленията, предположенията и преценките във връзка с определяне на справедливата стойност са ползвани и следните източници на информация: финансови </w:t>
      </w:r>
      <w:proofErr w:type="gramStart"/>
      <w:r w:rsidRPr="00146731">
        <w:t>отчети и отчети</w:t>
      </w:r>
      <w:proofErr w:type="gramEnd"/>
      <w:r w:rsidRPr="00146731">
        <w:t xml:space="preserve"> за дейността на съответното дружество, ценови коефициенти: </w:t>
      </w:r>
      <w:r w:rsidR="002E4539">
        <w:fldChar w:fldCharType="begin"/>
      </w:r>
      <w:r w:rsidR="002E4539">
        <w:instrText xml:space="preserve"> HYPERLINK "http://pages.stern.nyu.edu/~adamodar/" </w:instrText>
      </w:r>
      <w:r w:rsidR="002E4539">
        <w:fldChar w:fldCharType="separate"/>
      </w:r>
      <w:r w:rsidRPr="00146731">
        <w:t>http://pages.stern.nyu.edu/~adamodar/</w:t>
      </w:r>
      <w:r w:rsidR="002E4539">
        <w:fldChar w:fldCharType="end"/>
      </w:r>
      <w:r w:rsidRPr="00146731">
        <w:t xml:space="preserve"> и </w:t>
      </w:r>
      <w:proofErr w:type="gramStart"/>
      <w:r w:rsidRPr="00146731">
        <w:t xml:space="preserve">др. </w:t>
      </w:r>
      <w:proofErr w:type="gramEnd"/>
    </w:p>
    <w:p w:rsidR="004C0111" w:rsidRDefault="0012073B" w:rsidP="008A68BE">
      <w:pPr>
        <w:pPrChange w:id="559" w:author="Иво Станков" w:date="2013-07-29T18:48:00Z">
          <w:pPr/>
        </w:pPrChange>
      </w:pPr>
      <w:r w:rsidRPr="00146731">
        <w:t xml:space="preserve">Към </w:t>
      </w:r>
      <w:r w:rsidR="00316EDB">
        <w:t>30.</w:t>
      </w:r>
      <w:proofErr w:type="gramStart"/>
      <w:r w:rsidR="00316EDB">
        <w:t>06.</w:t>
      </w:r>
      <w:r w:rsidRPr="00146731">
        <w:t>.</w:t>
      </w:r>
      <w:proofErr w:type="gramEnd"/>
      <w:r w:rsidRPr="00146731">
        <w:t xml:space="preserve">2013 г. , ръководството е </w:t>
      </w:r>
      <w:proofErr w:type="gramStart"/>
      <w:r w:rsidRPr="00146731">
        <w:t>преценило , че</w:t>
      </w:r>
      <w:proofErr w:type="gramEnd"/>
      <w:r w:rsidRPr="00146731">
        <w:t xml:space="preserve"> не се налага да се извърши оценка на притежаваните от Борсата акции в капитала на Централен депозитар АД. В резултат на извършените оценки към 31.12.2012 г., ръководството е признало </w:t>
      </w:r>
      <w:proofErr w:type="spellStart"/>
      <w:r w:rsidRPr="00146731">
        <w:t>преоценъчен</w:t>
      </w:r>
      <w:proofErr w:type="spellEnd"/>
      <w:r w:rsidRPr="00146731">
        <w:t xml:space="preserve"> резерв по финансови активи на разположение за продажба в размер на 157 х. лв., нетно от отсрочен данък (Приложение № 16 и № 23).</w:t>
      </w:r>
    </w:p>
    <w:p w:rsidR="004C0111" w:rsidRDefault="004C0111" w:rsidP="008A68BE">
      <w:pPr>
        <w:rPr>
          <w:lang w:val="ru-RU"/>
        </w:rPr>
        <w:pPrChange w:id="560" w:author="Иво Станков" w:date="2013-07-29T18:48:00Z">
          <w:pPr/>
        </w:pPrChange>
      </w:pPr>
    </w:p>
    <w:p w:rsidR="00EE5811" w:rsidRDefault="0012073B" w:rsidP="008A68BE">
      <w:pPr>
        <w:pStyle w:val="NormalBoldItalic"/>
        <w:pPrChange w:id="561" w:author="Иво Станков" w:date="2013-07-29T18:48:00Z">
          <w:pPr/>
        </w:pPrChange>
      </w:pPr>
      <w:r w:rsidRPr="00146731">
        <w:tab/>
        <w:t>Обезценка на инвестиции на разположение за продажби</w:t>
      </w:r>
    </w:p>
    <w:p w:rsidR="004C0111" w:rsidRDefault="0012073B" w:rsidP="008A68BE">
      <w:pPr>
        <w:rPr>
          <w:lang w:val="ru-RU"/>
        </w:rPr>
        <w:pPrChange w:id="562" w:author="Иво Станков" w:date="2013-07-29T18:48:00Z">
          <w:pPr/>
        </w:pPrChange>
      </w:pPr>
      <w:r w:rsidRPr="00146731">
        <w:rPr>
          <w:lang w:val="ru-RU"/>
        </w:rPr>
        <w:tab/>
        <w:t>В края на всеки отчетен период (година) ръководството прави анализ и оценка дали съществуват индикатори за трайна обезценка на неговите инвестиции. Като основен индикатор се приема: а) за</w:t>
      </w:r>
      <w:r w:rsidRPr="00146731">
        <w:rPr>
          <w:i/>
          <w:lang w:val="ru-RU"/>
        </w:rPr>
        <w:t xml:space="preserve"> инвестициите в дългови ценни книжа с фиксирани или определяеми плащания и фиксирани матуритетни дати – </w:t>
      </w:r>
      <w:r w:rsidRPr="00146731">
        <w:rPr>
          <w:lang w:val="ru-RU"/>
        </w:rPr>
        <w:t>значителен и продължителен</w:t>
      </w:r>
      <w:r w:rsidRPr="00146731">
        <w:rPr>
          <w:i/>
          <w:lang w:val="ru-RU"/>
        </w:rPr>
        <w:t xml:space="preserve"> </w:t>
      </w:r>
      <w:r w:rsidRPr="00146731">
        <w:rPr>
          <w:lang w:val="ru-RU"/>
        </w:rPr>
        <w:t>спад за период до 6</w:t>
      </w:r>
      <w:r>
        <w:rPr>
          <w:lang w:val="ru-RU"/>
        </w:rPr>
        <w:t xml:space="preserve"> </w:t>
      </w:r>
      <w:r w:rsidRPr="00146731">
        <w:rPr>
          <w:lang w:val="ru-RU"/>
        </w:rPr>
        <w:t xml:space="preserve">месеца спрямо 31 </w:t>
      </w:r>
      <w:r w:rsidRPr="00146731">
        <w:t>март</w:t>
      </w:r>
      <w:r w:rsidRPr="00146731">
        <w:rPr>
          <w:lang w:val="ru-RU"/>
        </w:rPr>
        <w:t xml:space="preserve"> в текущите пазарни цени („цена купува”)</w:t>
      </w:r>
      <w:r>
        <w:rPr>
          <w:lang w:val="ru-RU"/>
        </w:rPr>
        <w:t xml:space="preserve"> </w:t>
      </w:r>
      <w:r w:rsidRPr="00146731">
        <w:rPr>
          <w:lang w:val="ru-RU"/>
        </w:rPr>
        <w:t xml:space="preserve">на активни дилъри (български и чуждестранни банки и инвестиционни посредници) и б) за </w:t>
      </w:r>
      <w:r w:rsidRPr="00146731">
        <w:rPr>
          <w:i/>
          <w:lang w:val="ru-RU"/>
        </w:rPr>
        <w:t>инвестиции в акции и дялове в капитала на други дружества</w:t>
      </w:r>
      <w:r>
        <w:rPr>
          <w:i/>
          <w:lang w:val="ru-RU"/>
        </w:rPr>
        <w:t xml:space="preserve"> </w:t>
      </w:r>
      <w:r w:rsidRPr="00146731">
        <w:rPr>
          <w:i/>
          <w:lang w:val="ru-RU"/>
        </w:rPr>
        <w:t>и предприятия (малцинствено участие) -</w:t>
      </w:r>
      <w:r>
        <w:rPr>
          <w:i/>
          <w:lang w:val="ru-RU"/>
        </w:rPr>
        <w:t xml:space="preserve"> </w:t>
      </w:r>
      <w:r w:rsidRPr="00146731">
        <w:rPr>
          <w:lang w:val="ru-RU"/>
        </w:rPr>
        <w:t xml:space="preserve">значително и продължително намаление на собствения капитал на дружеството по финансови отчети, в което е </w:t>
      </w:r>
      <w:r w:rsidRPr="00146731">
        <w:rPr>
          <w:lang w:val="ru-RU"/>
        </w:rPr>
        <w:lastRenderedPageBreak/>
        <w:t>инвестирано, вкл. под нивото на регистрирания основен акционерен капитал. В тези случай обезценката се определя със съдействието на лицензиран оценител, при изходна база- нивото на разликата между цената на придобиване и оценката на участието по метода на собствения капитал, но. с допълнителни корекции на нетните активи, при необходимост (Приложение № 2.9, 2.20.1 и 16).</w:t>
      </w:r>
      <w:r>
        <w:rPr>
          <w:lang w:val="ru-RU"/>
        </w:rPr>
        <w:t xml:space="preserve"> </w:t>
      </w:r>
    </w:p>
    <w:p w:rsidR="004C0111" w:rsidRDefault="0012073B" w:rsidP="008A68BE">
      <w:pPr>
        <w:rPr>
          <w:lang w:val="ru-RU"/>
        </w:rPr>
        <w:pPrChange w:id="563" w:author="Иво Станков" w:date="2013-07-29T18:48:00Z">
          <w:pPr/>
        </w:pPrChange>
      </w:pPr>
      <w:r w:rsidRPr="00146731">
        <w:rPr>
          <w:lang w:val="ru-RU"/>
        </w:rPr>
        <w:tab/>
        <w:t>През 2012 г. и 2011 г. няма</w:t>
      </w:r>
      <w:r>
        <w:rPr>
          <w:lang w:val="ru-RU"/>
        </w:rPr>
        <w:t xml:space="preserve"> </w:t>
      </w:r>
      <w:r w:rsidRPr="00146731">
        <w:rPr>
          <w:lang w:val="ru-RU"/>
        </w:rPr>
        <w:t>признати обезценки.</w:t>
      </w:r>
    </w:p>
    <w:p w:rsidR="004C0111" w:rsidRDefault="004C0111" w:rsidP="008A68BE">
      <w:pPr>
        <w:pPrChange w:id="564" w:author="Иво Станков" w:date="2013-07-29T18:48:00Z">
          <w:pPr/>
        </w:pPrChange>
      </w:pPr>
    </w:p>
    <w:p w:rsidR="00EE5811" w:rsidRDefault="0012073B" w:rsidP="008A68BE">
      <w:pPr>
        <w:pStyle w:val="NormalBoldItalic"/>
        <w:pPrChange w:id="565" w:author="Иво Станков" w:date="2013-07-29T18:48:00Z">
          <w:pPr/>
        </w:pPrChange>
      </w:pPr>
      <w:r w:rsidRPr="00146731">
        <w:tab/>
        <w:t xml:space="preserve">Обезценки на вземания </w:t>
      </w:r>
    </w:p>
    <w:p w:rsidR="004C0111" w:rsidRDefault="0012073B" w:rsidP="008A68BE">
      <w:pPr>
        <w:rPr>
          <w:lang w:val="ru-RU"/>
        </w:rPr>
        <w:pPrChange w:id="566" w:author="Иво Станков" w:date="2013-07-29T18:48:00Z">
          <w:pPr/>
        </w:pPrChange>
      </w:pPr>
      <w:r w:rsidRPr="00146731">
        <w:rPr>
          <w:lang w:val="ru-RU"/>
        </w:rPr>
        <w:tab/>
        <w:t xml:space="preserve">Провизия за обезценка на търговски вземания се формира, когато са налице обективни доказателства, че дружеството няма да може да събере цялата сума по тях съгласно оригиналните условия на вземанията. Значителни финансови затруднения на длъжника по вземането, вероятност длъжникът да влезе в процедура по несъстоятелност, или друга финансова реорганизация, неизпълнението или просрочието в плащането повече от 180 дни се вземат под внимание от ръководството, когато се определя и класифицира дадено вземане за обезценка. Стойността на обезценката е разликата между балансовата стойност на даденото вземане и сегашната стойност на прогнозираните бъдещи парични потоци, дисконтирани по оригинален ефективен лихвен процент. Балансовата стойност се коригира чрез използването на корективна сметка, където се натрупват всички обезценки (Приложение № 2.11, 2.20.1 и 20), а сумата на загубата от обезценка за периода се признава в отчета за всеобхватния доход (в печалбата или загубата за годината) към други разходи </w:t>
      </w:r>
    </w:p>
    <w:p w:rsidR="004C0111" w:rsidRDefault="0012073B" w:rsidP="008A68BE">
      <w:pPr>
        <w:rPr>
          <w:lang w:val="ru-RU"/>
        </w:rPr>
        <w:pPrChange w:id="567" w:author="Иво Станков" w:date="2013-07-29T18:48:00Z">
          <w:pPr/>
        </w:pPrChange>
      </w:pPr>
      <w:r w:rsidRPr="00146731">
        <w:rPr>
          <w:lang w:val="ru-RU"/>
        </w:rPr>
        <w:tab/>
        <w:t xml:space="preserve">През 2012 г. дружеството е начислило обезценка на вземания в размер на 15 х.лв. (2011 г.: 10 х.лв.) и е реинтегрирало обезценка на събрани вземания, обезценени предходни периоди в размер на 2 х.лв. (2011 г.: 6 х.лв.). (Приложение № 8, Приложение № 18 и Приложение № 20). </w:t>
      </w:r>
    </w:p>
    <w:p w:rsidR="004C0111" w:rsidRDefault="004C0111" w:rsidP="008A68BE">
      <w:pPr>
        <w:rPr>
          <w:lang w:val="ru-RU"/>
        </w:rPr>
        <w:pPrChange w:id="568" w:author="Иво Станков" w:date="2013-07-29T18:48:00Z">
          <w:pPr/>
        </w:pPrChange>
      </w:pPr>
    </w:p>
    <w:p w:rsidR="00EE5811" w:rsidRDefault="0012073B" w:rsidP="008A68BE">
      <w:pPr>
        <w:pStyle w:val="NormalBoldItalic"/>
        <w:pPrChange w:id="569" w:author="Иво Станков" w:date="2013-07-29T18:48:00Z">
          <w:pPr/>
        </w:pPrChange>
      </w:pPr>
      <w:r w:rsidRPr="00146731">
        <w:tab/>
        <w:t>Актюерски изчисления</w:t>
      </w:r>
      <w:r>
        <w:t xml:space="preserve"> </w:t>
      </w:r>
    </w:p>
    <w:p w:rsidR="004C0111" w:rsidRDefault="0012073B" w:rsidP="008A68BE">
      <w:pPr>
        <w:rPr>
          <w:lang w:val="ru-RU"/>
        </w:rPr>
        <w:pPrChange w:id="570" w:author="Иво Станков" w:date="2013-07-29T18:48:00Z">
          <w:pPr/>
        </w:pPrChange>
      </w:pPr>
      <w:r w:rsidRPr="00146731">
        <w:rPr>
          <w:lang w:val="ru-RU"/>
        </w:rPr>
        <w:tab/>
        <w:t>При определяне на сегашната стойност на дългосрочните задължения към персонала при пенсиониране са използвани изчисления на сертифицирани актюери, базирани на предположения за смъртност, темп на текучество на персонала, бъдещо ниво на работни заплати и дисконтов фактор, които предположения са преценени от ръководството като разумни и уместни за дружеството. Съгласно изискванията на МСС 19 за дефинирани доходи при пенсиониране, предприятието следва да признае част от натрупаната към началото на периода актюерска печалба (загуба), когато последната попада извън 10% коридор. Дружеството е приело политика за признаване на цялото превишение над 10% коридор от натрупаната актюерска печалба/(загуба) към края на периода като разход през текущата година (Приложение №: 2.17 и</w:t>
      </w:r>
      <w:r>
        <w:rPr>
          <w:lang w:val="ru-RU"/>
        </w:rPr>
        <w:t xml:space="preserve"> </w:t>
      </w:r>
      <w:r w:rsidRPr="00146731">
        <w:rPr>
          <w:lang w:val="ru-RU"/>
        </w:rPr>
        <w:t>№:24).</w:t>
      </w:r>
      <w:bookmarkStart w:id="571" w:name="_Toc439746809"/>
    </w:p>
    <w:p w:rsidR="00EE5811" w:rsidRDefault="0012073B" w:rsidP="008A68BE">
      <w:pPr>
        <w:pStyle w:val="Heading1"/>
        <w:pPrChange w:id="572" w:author="Иво Станков" w:date="2013-07-29T18:48:00Z">
          <w:pPr/>
        </w:pPrChange>
      </w:pPr>
      <w:r w:rsidRPr="00146731">
        <w:br w:type="page"/>
      </w:r>
      <w:bookmarkStart w:id="573" w:name="_Toc355005221"/>
      <w:r w:rsidR="00007450">
        <w:rPr>
          <w:rFonts w:asciiTheme="minorHAnsi" w:hAnsiTheme="minorHAnsi"/>
          <w:lang w:val="en-US"/>
        </w:rPr>
        <w:lastRenderedPageBreak/>
        <w:t>3.</w:t>
      </w:r>
      <w:r w:rsidRPr="00146731">
        <w:t>ПРИХОДИ</w:t>
      </w:r>
      <w:bookmarkEnd w:id="573"/>
      <w:r w:rsidRPr="00146731">
        <w:t xml:space="preserve"> </w:t>
      </w:r>
    </w:p>
    <w:p w:rsidR="004C0111" w:rsidRDefault="0012073B" w:rsidP="008A68BE">
      <w:pPr>
        <w:pPrChange w:id="574" w:author="Иво Станков" w:date="2013-07-29T18:48:00Z">
          <w:pPr/>
        </w:pPrChange>
      </w:pPr>
      <w:r w:rsidRPr="00146731">
        <w:t xml:space="preserve">Приходите от услуги </w:t>
      </w:r>
      <w:proofErr w:type="gramStart"/>
      <w:r w:rsidRPr="00146731">
        <w:t>включват:</w:t>
      </w:r>
      <w:proofErr w:type="gramEnd"/>
      <w:r w:rsidRPr="00146731">
        <w:tab/>
      </w:r>
    </w:p>
    <w:tbl>
      <w:tblPr>
        <w:tblW w:w="9984" w:type="dxa"/>
        <w:tblInd w:w="93" w:type="dxa"/>
        <w:tblLook w:val="00A0" w:firstRow="1" w:lastRow="0" w:firstColumn="1" w:lastColumn="0" w:noHBand="0" w:noVBand="0"/>
      </w:tblPr>
      <w:tblGrid>
        <w:gridCol w:w="6578"/>
        <w:gridCol w:w="1703"/>
        <w:gridCol w:w="222"/>
        <w:gridCol w:w="1481"/>
      </w:tblGrid>
      <w:tr w:rsidR="0012073B" w:rsidRPr="00146731" w:rsidTr="00CE799E">
        <w:trPr>
          <w:trHeight w:val="170"/>
        </w:trPr>
        <w:tc>
          <w:tcPr>
            <w:tcW w:w="6578" w:type="dxa"/>
            <w:tcBorders>
              <w:top w:val="nil"/>
              <w:left w:val="nil"/>
              <w:bottom w:val="nil"/>
              <w:right w:val="nil"/>
            </w:tcBorders>
            <w:vAlign w:val="bottom"/>
          </w:tcPr>
          <w:p w:rsidR="00EE5811" w:rsidRDefault="00EE5811" w:rsidP="008A68BE">
            <w:pPr>
              <w:pStyle w:val="a1"/>
              <w:pPrChange w:id="575" w:author="Иво Станков" w:date="2013-07-29T18:48:00Z">
                <w:pPr/>
              </w:pPrChange>
            </w:pPr>
          </w:p>
        </w:tc>
        <w:tc>
          <w:tcPr>
            <w:tcW w:w="1703" w:type="dxa"/>
            <w:tcBorders>
              <w:top w:val="nil"/>
              <w:left w:val="nil"/>
              <w:bottom w:val="nil"/>
              <w:right w:val="nil"/>
            </w:tcBorders>
            <w:vAlign w:val="bottom"/>
          </w:tcPr>
          <w:p w:rsidR="004C0111" w:rsidRDefault="00427A1C" w:rsidP="008A68BE">
            <w:pPr>
              <w:pStyle w:val="a1"/>
              <w:pPrChange w:id="576" w:author="Иво Станков" w:date="2013-07-29T18:48:00Z">
                <w:pPr>
                  <w:pStyle w:val="a1"/>
                </w:pPr>
              </w:pPrChange>
            </w:pPr>
            <w:r>
              <w:t>30.06</w:t>
            </w:r>
            <w:r w:rsidR="0012073B" w:rsidRPr="00146731">
              <w:t>.2013</w:t>
            </w:r>
          </w:p>
        </w:tc>
        <w:tc>
          <w:tcPr>
            <w:tcW w:w="222" w:type="dxa"/>
            <w:tcBorders>
              <w:top w:val="nil"/>
              <w:left w:val="nil"/>
              <w:bottom w:val="nil"/>
              <w:right w:val="nil"/>
            </w:tcBorders>
            <w:vAlign w:val="bottom"/>
          </w:tcPr>
          <w:p w:rsidR="004C0111" w:rsidRDefault="004C0111" w:rsidP="008A68BE">
            <w:pPr>
              <w:pStyle w:val="a1"/>
              <w:pPrChange w:id="577" w:author="Иво Станков" w:date="2013-07-29T18:48:00Z">
                <w:pPr>
                  <w:pStyle w:val="a1"/>
                </w:pPr>
              </w:pPrChange>
            </w:pPr>
          </w:p>
        </w:tc>
        <w:tc>
          <w:tcPr>
            <w:tcW w:w="1481" w:type="dxa"/>
            <w:tcBorders>
              <w:top w:val="nil"/>
              <w:left w:val="nil"/>
              <w:bottom w:val="nil"/>
              <w:right w:val="nil"/>
            </w:tcBorders>
            <w:vAlign w:val="bottom"/>
          </w:tcPr>
          <w:p w:rsidR="004C0111" w:rsidRDefault="00427A1C" w:rsidP="008A68BE">
            <w:pPr>
              <w:pStyle w:val="a1"/>
              <w:pPrChange w:id="578" w:author="Иво Станков" w:date="2013-07-29T18:48:00Z">
                <w:pPr>
                  <w:pStyle w:val="a1"/>
                </w:pPr>
              </w:pPrChange>
            </w:pPr>
            <w:r>
              <w:t>30.</w:t>
            </w:r>
            <w:proofErr w:type="gramStart"/>
            <w:r>
              <w:t>06.</w:t>
            </w:r>
            <w:r w:rsidR="0012073B" w:rsidRPr="00146731">
              <w:t>.</w:t>
            </w:r>
            <w:proofErr w:type="gramEnd"/>
            <w:r w:rsidR="0012073B" w:rsidRPr="00146731">
              <w:t>2012</w:t>
            </w:r>
          </w:p>
        </w:tc>
      </w:tr>
      <w:tr w:rsidR="0012073B" w:rsidRPr="00146731" w:rsidTr="00CE799E">
        <w:trPr>
          <w:trHeight w:val="170"/>
        </w:trPr>
        <w:tc>
          <w:tcPr>
            <w:tcW w:w="6578" w:type="dxa"/>
            <w:tcBorders>
              <w:top w:val="nil"/>
              <w:left w:val="nil"/>
              <w:bottom w:val="nil"/>
              <w:right w:val="nil"/>
            </w:tcBorders>
            <w:vAlign w:val="bottom"/>
          </w:tcPr>
          <w:p w:rsidR="004C0111" w:rsidRDefault="004C0111" w:rsidP="008A68BE">
            <w:pPr>
              <w:pStyle w:val="a1"/>
              <w:pPrChange w:id="579" w:author="Иво Станков" w:date="2013-07-29T18:48:00Z">
                <w:pPr>
                  <w:pStyle w:val="a1"/>
                </w:pPr>
              </w:pPrChange>
            </w:pPr>
          </w:p>
        </w:tc>
        <w:tc>
          <w:tcPr>
            <w:tcW w:w="1703" w:type="dxa"/>
            <w:tcBorders>
              <w:top w:val="nil"/>
              <w:left w:val="nil"/>
              <w:bottom w:val="nil"/>
              <w:right w:val="nil"/>
            </w:tcBorders>
            <w:vAlign w:val="bottom"/>
          </w:tcPr>
          <w:p w:rsidR="004C0111" w:rsidRDefault="0012073B" w:rsidP="008A68BE">
            <w:pPr>
              <w:pStyle w:val="a1"/>
              <w:pPrChange w:id="580" w:author="Иво Станков" w:date="2013-07-29T18:48:00Z">
                <w:pPr>
                  <w:pStyle w:val="a1"/>
                </w:pPr>
              </w:pPrChange>
            </w:pPr>
            <w:r w:rsidRPr="00146731">
              <w:t>BGN '000</w:t>
            </w:r>
          </w:p>
        </w:tc>
        <w:tc>
          <w:tcPr>
            <w:tcW w:w="222" w:type="dxa"/>
            <w:tcBorders>
              <w:top w:val="nil"/>
              <w:left w:val="nil"/>
              <w:bottom w:val="nil"/>
              <w:right w:val="nil"/>
            </w:tcBorders>
            <w:vAlign w:val="bottom"/>
          </w:tcPr>
          <w:p w:rsidR="004C0111" w:rsidRDefault="004C0111" w:rsidP="008A68BE">
            <w:pPr>
              <w:pStyle w:val="a1"/>
              <w:pPrChange w:id="581" w:author="Иво Станков" w:date="2013-07-29T18:48:00Z">
                <w:pPr>
                  <w:pStyle w:val="a1"/>
                </w:pPr>
              </w:pPrChange>
            </w:pPr>
          </w:p>
        </w:tc>
        <w:tc>
          <w:tcPr>
            <w:tcW w:w="1481" w:type="dxa"/>
            <w:tcBorders>
              <w:top w:val="nil"/>
              <w:left w:val="nil"/>
              <w:bottom w:val="nil"/>
              <w:right w:val="nil"/>
            </w:tcBorders>
            <w:vAlign w:val="bottom"/>
          </w:tcPr>
          <w:p w:rsidR="004C0111" w:rsidRDefault="0012073B" w:rsidP="008A68BE">
            <w:pPr>
              <w:pStyle w:val="a1"/>
              <w:pPrChange w:id="582" w:author="Иво Станков" w:date="2013-07-29T18:48:00Z">
                <w:pPr>
                  <w:pStyle w:val="a1"/>
                </w:pPr>
              </w:pPrChange>
            </w:pPr>
            <w:r w:rsidRPr="00146731">
              <w:t>BGN '000</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pPrChange w:id="583" w:author="Иво Станков" w:date="2013-07-29T18:48:00Z">
                <w:pPr>
                  <w:pStyle w:val="a1"/>
                </w:pPr>
              </w:pPrChange>
            </w:pPr>
            <w:r w:rsidRPr="00146731">
              <w:t>Комисионни за сделки на Борсата</w:t>
            </w:r>
          </w:p>
        </w:tc>
        <w:tc>
          <w:tcPr>
            <w:tcW w:w="1703" w:type="dxa"/>
            <w:tcBorders>
              <w:top w:val="nil"/>
              <w:left w:val="nil"/>
              <w:bottom w:val="nil"/>
              <w:right w:val="nil"/>
            </w:tcBorders>
            <w:vAlign w:val="bottom"/>
          </w:tcPr>
          <w:p w:rsidR="00EE5811" w:rsidRPr="00A12DC3" w:rsidRDefault="00B5775B" w:rsidP="008A68BE">
            <w:pPr>
              <w:pStyle w:val="a0"/>
              <w:rPr>
                <w:lang w:val="en-US"/>
              </w:rPr>
              <w:pPrChange w:id="584" w:author="Иво Станков" w:date="2013-07-29T18:48:00Z">
                <w:pPr>
                  <w:pStyle w:val="a"/>
                </w:pPr>
              </w:pPrChange>
            </w:pPr>
            <w:r>
              <w:rPr>
                <w:lang w:val="en-US"/>
              </w:rPr>
              <w:t>1,039</w:t>
            </w:r>
          </w:p>
        </w:tc>
        <w:tc>
          <w:tcPr>
            <w:tcW w:w="222" w:type="dxa"/>
            <w:tcBorders>
              <w:top w:val="nil"/>
              <w:left w:val="nil"/>
              <w:bottom w:val="nil"/>
              <w:right w:val="nil"/>
            </w:tcBorders>
            <w:vAlign w:val="bottom"/>
          </w:tcPr>
          <w:p w:rsidR="004C0111" w:rsidRDefault="004C0111" w:rsidP="008A68BE">
            <w:pPr>
              <w:pStyle w:val="a0"/>
              <w:pPrChange w:id="585" w:author="Иво Станков" w:date="2013-07-29T18:48:00Z">
                <w:pPr>
                  <w:pStyle w:val="a0"/>
                </w:pPr>
              </w:pPrChange>
            </w:pPr>
          </w:p>
        </w:tc>
        <w:tc>
          <w:tcPr>
            <w:tcW w:w="1481" w:type="dxa"/>
            <w:tcBorders>
              <w:top w:val="nil"/>
              <w:left w:val="nil"/>
              <w:bottom w:val="nil"/>
              <w:right w:val="nil"/>
            </w:tcBorders>
            <w:vAlign w:val="bottom"/>
          </w:tcPr>
          <w:p w:rsidR="004C0111" w:rsidRDefault="00427A1C" w:rsidP="008A68BE">
            <w:pPr>
              <w:pStyle w:val="a0"/>
              <w:pPrChange w:id="586" w:author="Иво Станков" w:date="2013-07-29T18:48:00Z">
                <w:pPr>
                  <w:pStyle w:val="a0"/>
                </w:pPr>
              </w:pPrChange>
            </w:pPr>
            <w:r>
              <w:t>298</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pPrChange w:id="587" w:author="Иво Станков" w:date="2013-07-29T18:48:00Z">
                <w:pPr>
                  <w:pStyle w:val="a0"/>
                </w:pPr>
              </w:pPrChange>
            </w:pPr>
            <w:r w:rsidRPr="00146731">
              <w:t xml:space="preserve">Такси за регистрация на </w:t>
            </w:r>
            <w:proofErr w:type="gramStart"/>
            <w:r w:rsidRPr="00146731">
              <w:t xml:space="preserve">дружества </w:t>
            </w:r>
            <w:proofErr w:type="gramEnd"/>
          </w:p>
        </w:tc>
        <w:tc>
          <w:tcPr>
            <w:tcW w:w="1703" w:type="dxa"/>
            <w:tcBorders>
              <w:top w:val="nil"/>
              <w:left w:val="nil"/>
              <w:bottom w:val="nil"/>
              <w:right w:val="nil"/>
            </w:tcBorders>
            <w:vAlign w:val="bottom"/>
          </w:tcPr>
          <w:p w:rsidR="00EE5811" w:rsidRPr="00A12DC3" w:rsidRDefault="00B5775B" w:rsidP="008A68BE">
            <w:pPr>
              <w:pStyle w:val="a0"/>
              <w:rPr>
                <w:lang w:val="en-US"/>
              </w:rPr>
              <w:pPrChange w:id="588" w:author="Иво Станков" w:date="2013-07-29T18:48:00Z">
                <w:pPr>
                  <w:pStyle w:val="a"/>
                </w:pPr>
              </w:pPrChange>
            </w:pPr>
            <w:r>
              <w:rPr>
                <w:lang w:val="en-US"/>
              </w:rPr>
              <w:t>256</w:t>
            </w:r>
          </w:p>
        </w:tc>
        <w:tc>
          <w:tcPr>
            <w:tcW w:w="222" w:type="dxa"/>
            <w:tcBorders>
              <w:top w:val="nil"/>
              <w:left w:val="nil"/>
              <w:bottom w:val="nil"/>
              <w:right w:val="nil"/>
            </w:tcBorders>
            <w:vAlign w:val="bottom"/>
          </w:tcPr>
          <w:p w:rsidR="004C0111" w:rsidRDefault="004C0111" w:rsidP="008A68BE">
            <w:pPr>
              <w:pStyle w:val="a0"/>
              <w:pPrChange w:id="589" w:author="Иво Станков" w:date="2013-07-29T18:48:00Z">
                <w:pPr>
                  <w:pStyle w:val="a0"/>
                </w:pPr>
              </w:pPrChange>
            </w:pPr>
          </w:p>
        </w:tc>
        <w:tc>
          <w:tcPr>
            <w:tcW w:w="1481" w:type="dxa"/>
            <w:tcBorders>
              <w:top w:val="nil"/>
              <w:left w:val="nil"/>
              <w:bottom w:val="nil"/>
              <w:right w:val="nil"/>
            </w:tcBorders>
            <w:vAlign w:val="bottom"/>
          </w:tcPr>
          <w:p w:rsidR="004C0111" w:rsidRDefault="00D16F88" w:rsidP="008A68BE">
            <w:pPr>
              <w:pStyle w:val="a0"/>
              <w:pPrChange w:id="590" w:author="Иво Станков" w:date="2013-07-29T18:48:00Z">
                <w:pPr>
                  <w:pStyle w:val="a0"/>
                </w:pPr>
              </w:pPrChange>
            </w:pPr>
            <w:r>
              <w:t>276</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pPrChange w:id="591" w:author="Иво Станков" w:date="2013-07-29T18:48:00Z">
                <w:pPr>
                  <w:pStyle w:val="a0"/>
                </w:pPr>
              </w:pPrChange>
            </w:pPr>
            <w:r w:rsidRPr="00146731">
              <w:t>Такси за информационно обслужване</w:t>
            </w:r>
          </w:p>
        </w:tc>
        <w:tc>
          <w:tcPr>
            <w:tcW w:w="1703" w:type="dxa"/>
            <w:tcBorders>
              <w:top w:val="nil"/>
              <w:left w:val="nil"/>
              <w:bottom w:val="nil"/>
              <w:right w:val="nil"/>
            </w:tcBorders>
            <w:vAlign w:val="bottom"/>
          </w:tcPr>
          <w:p w:rsidR="00EE5811" w:rsidRPr="00A12DC3" w:rsidRDefault="00B5775B" w:rsidP="008A68BE">
            <w:pPr>
              <w:pStyle w:val="a0"/>
              <w:rPr>
                <w:lang w:val="en-US"/>
              </w:rPr>
              <w:pPrChange w:id="592" w:author="Иво Станков" w:date="2013-07-29T18:48:00Z">
                <w:pPr>
                  <w:pStyle w:val="a"/>
                </w:pPr>
              </w:pPrChange>
            </w:pPr>
            <w:r>
              <w:rPr>
                <w:lang w:val="en-US"/>
              </w:rPr>
              <w:t>160</w:t>
            </w:r>
          </w:p>
        </w:tc>
        <w:tc>
          <w:tcPr>
            <w:tcW w:w="222" w:type="dxa"/>
            <w:tcBorders>
              <w:top w:val="nil"/>
              <w:left w:val="nil"/>
              <w:bottom w:val="nil"/>
              <w:right w:val="nil"/>
            </w:tcBorders>
            <w:vAlign w:val="bottom"/>
          </w:tcPr>
          <w:p w:rsidR="004C0111" w:rsidRDefault="004C0111" w:rsidP="008A68BE">
            <w:pPr>
              <w:pStyle w:val="a0"/>
              <w:pPrChange w:id="593" w:author="Иво Станков" w:date="2013-07-29T18:48:00Z">
                <w:pPr>
                  <w:pStyle w:val="a0"/>
                </w:pPr>
              </w:pPrChange>
            </w:pPr>
          </w:p>
        </w:tc>
        <w:tc>
          <w:tcPr>
            <w:tcW w:w="1481" w:type="dxa"/>
            <w:tcBorders>
              <w:top w:val="nil"/>
              <w:left w:val="nil"/>
              <w:bottom w:val="nil"/>
              <w:right w:val="nil"/>
            </w:tcBorders>
            <w:vAlign w:val="bottom"/>
          </w:tcPr>
          <w:p w:rsidR="004C0111" w:rsidRDefault="00D16F88" w:rsidP="008A68BE">
            <w:pPr>
              <w:pStyle w:val="a0"/>
              <w:pPrChange w:id="594" w:author="Иво Станков" w:date="2013-07-29T18:48:00Z">
                <w:pPr>
                  <w:pStyle w:val="a0"/>
                </w:pPr>
              </w:pPrChange>
            </w:pPr>
            <w:r>
              <w:t>163</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pPrChange w:id="595" w:author="Иво Станков" w:date="2013-07-29T18:48:00Z">
                <w:pPr>
                  <w:pStyle w:val="a0"/>
                </w:pPr>
              </w:pPrChange>
            </w:pPr>
            <w:r w:rsidRPr="00146731">
              <w:t>Такси за членство</w:t>
            </w:r>
          </w:p>
        </w:tc>
        <w:tc>
          <w:tcPr>
            <w:tcW w:w="1703" w:type="dxa"/>
            <w:tcBorders>
              <w:top w:val="nil"/>
              <w:left w:val="nil"/>
              <w:bottom w:val="nil"/>
              <w:right w:val="nil"/>
            </w:tcBorders>
            <w:vAlign w:val="bottom"/>
          </w:tcPr>
          <w:p w:rsidR="00EE5811" w:rsidRPr="00A12DC3" w:rsidRDefault="00B5775B" w:rsidP="008A68BE">
            <w:pPr>
              <w:pStyle w:val="a0"/>
              <w:rPr>
                <w:lang w:val="en-US"/>
              </w:rPr>
              <w:pPrChange w:id="596" w:author="Иво Станков" w:date="2013-07-29T18:48:00Z">
                <w:pPr>
                  <w:pStyle w:val="a"/>
                </w:pPr>
              </w:pPrChange>
            </w:pPr>
            <w:r>
              <w:rPr>
                <w:lang w:val="en-US"/>
              </w:rPr>
              <w:t>97</w:t>
            </w:r>
          </w:p>
        </w:tc>
        <w:tc>
          <w:tcPr>
            <w:tcW w:w="222" w:type="dxa"/>
            <w:tcBorders>
              <w:top w:val="nil"/>
              <w:left w:val="nil"/>
              <w:bottom w:val="nil"/>
              <w:right w:val="nil"/>
            </w:tcBorders>
            <w:vAlign w:val="bottom"/>
          </w:tcPr>
          <w:p w:rsidR="004C0111" w:rsidRDefault="004C0111" w:rsidP="008A68BE">
            <w:pPr>
              <w:pStyle w:val="a0"/>
              <w:pPrChange w:id="597" w:author="Иво Станков" w:date="2013-07-29T18:48:00Z">
                <w:pPr>
                  <w:pStyle w:val="a0"/>
                </w:pPr>
              </w:pPrChange>
            </w:pPr>
          </w:p>
        </w:tc>
        <w:tc>
          <w:tcPr>
            <w:tcW w:w="1481" w:type="dxa"/>
            <w:tcBorders>
              <w:top w:val="nil"/>
              <w:left w:val="nil"/>
              <w:bottom w:val="nil"/>
              <w:right w:val="nil"/>
            </w:tcBorders>
            <w:vAlign w:val="bottom"/>
          </w:tcPr>
          <w:p w:rsidR="004C0111" w:rsidRDefault="00D16F88" w:rsidP="008A68BE">
            <w:pPr>
              <w:pStyle w:val="a0"/>
              <w:pPrChange w:id="598" w:author="Иво Станков" w:date="2013-07-29T18:48:00Z">
                <w:pPr>
                  <w:pStyle w:val="a0"/>
                </w:pPr>
              </w:pPrChange>
            </w:pPr>
            <w:r>
              <w:t>104</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pPrChange w:id="599" w:author="Иво Станков" w:date="2013-07-29T18:48:00Z">
                <w:pPr>
                  <w:pStyle w:val="a0"/>
                </w:pPr>
              </w:pPrChange>
            </w:pPr>
            <w:r w:rsidRPr="00146731">
              <w:t xml:space="preserve">Такси за интернет </w:t>
            </w:r>
            <w:proofErr w:type="gramStart"/>
            <w:r w:rsidRPr="00146731">
              <w:t xml:space="preserve">търговия </w:t>
            </w:r>
            <w:proofErr w:type="gramEnd"/>
          </w:p>
        </w:tc>
        <w:tc>
          <w:tcPr>
            <w:tcW w:w="1703" w:type="dxa"/>
            <w:tcBorders>
              <w:top w:val="nil"/>
              <w:left w:val="nil"/>
              <w:bottom w:val="nil"/>
              <w:right w:val="nil"/>
            </w:tcBorders>
            <w:vAlign w:val="bottom"/>
          </w:tcPr>
          <w:p w:rsidR="00EE5811" w:rsidRPr="00A12DC3" w:rsidRDefault="00B5775B" w:rsidP="008A68BE">
            <w:pPr>
              <w:pStyle w:val="a0"/>
              <w:rPr>
                <w:lang w:val="en-US"/>
              </w:rPr>
              <w:pPrChange w:id="600" w:author="Иво Станков" w:date="2013-07-29T18:48:00Z">
                <w:pPr>
                  <w:pStyle w:val="a"/>
                </w:pPr>
              </w:pPrChange>
            </w:pPr>
            <w:r>
              <w:rPr>
                <w:lang w:val="en-US"/>
              </w:rPr>
              <w:t>13</w:t>
            </w:r>
          </w:p>
        </w:tc>
        <w:tc>
          <w:tcPr>
            <w:tcW w:w="222" w:type="dxa"/>
            <w:tcBorders>
              <w:top w:val="nil"/>
              <w:left w:val="nil"/>
              <w:bottom w:val="nil"/>
              <w:right w:val="nil"/>
            </w:tcBorders>
            <w:vAlign w:val="bottom"/>
          </w:tcPr>
          <w:p w:rsidR="004C0111" w:rsidRDefault="004C0111" w:rsidP="008A68BE">
            <w:pPr>
              <w:pStyle w:val="a0"/>
              <w:pPrChange w:id="601" w:author="Иво Станков" w:date="2013-07-29T18:48:00Z">
                <w:pPr>
                  <w:pStyle w:val="a0"/>
                </w:pPr>
              </w:pPrChange>
            </w:pPr>
          </w:p>
        </w:tc>
        <w:tc>
          <w:tcPr>
            <w:tcW w:w="1481" w:type="dxa"/>
            <w:tcBorders>
              <w:top w:val="nil"/>
              <w:left w:val="nil"/>
              <w:bottom w:val="nil"/>
              <w:right w:val="nil"/>
            </w:tcBorders>
            <w:vAlign w:val="bottom"/>
          </w:tcPr>
          <w:p w:rsidR="004C0111" w:rsidRDefault="00D16F88" w:rsidP="008A68BE">
            <w:pPr>
              <w:pStyle w:val="a0"/>
              <w:pPrChange w:id="602" w:author="Иво Станков" w:date="2013-07-29T18:48:00Z">
                <w:pPr>
                  <w:pStyle w:val="a0"/>
                </w:pPr>
              </w:pPrChange>
            </w:pPr>
            <w:r>
              <w:t>13</w:t>
            </w:r>
          </w:p>
        </w:tc>
      </w:tr>
      <w:tr w:rsidR="0012073B" w:rsidRPr="00146731" w:rsidTr="00CE799E">
        <w:trPr>
          <w:trHeight w:val="170"/>
        </w:trPr>
        <w:tc>
          <w:tcPr>
            <w:tcW w:w="6578" w:type="dxa"/>
            <w:tcBorders>
              <w:top w:val="nil"/>
              <w:left w:val="nil"/>
              <w:bottom w:val="nil"/>
              <w:right w:val="nil"/>
            </w:tcBorders>
            <w:noWrap/>
            <w:vAlign w:val="bottom"/>
          </w:tcPr>
          <w:p w:rsidR="00EE5811" w:rsidRDefault="0012073B" w:rsidP="008A68BE">
            <w:pPr>
              <w:pStyle w:val="a"/>
              <w:pPrChange w:id="603" w:author="Иво Станков" w:date="2013-07-29T18:48:00Z">
                <w:pPr>
                  <w:pStyle w:val="a0"/>
                </w:pPr>
              </w:pPrChange>
            </w:pPr>
            <w:r w:rsidRPr="00146731">
              <w:t xml:space="preserve">Такси за поддържане </w:t>
            </w:r>
            <w:proofErr w:type="spellStart"/>
            <w:r w:rsidRPr="00146731">
              <w:t>неприсъствeни</w:t>
            </w:r>
            <w:proofErr w:type="spellEnd"/>
            <w:r w:rsidRPr="00146731">
              <w:t xml:space="preserve"> работни </w:t>
            </w:r>
            <w:proofErr w:type="gramStart"/>
            <w:r w:rsidRPr="00146731">
              <w:t xml:space="preserve">станции </w:t>
            </w:r>
            <w:proofErr w:type="gramEnd"/>
          </w:p>
        </w:tc>
        <w:tc>
          <w:tcPr>
            <w:tcW w:w="1703" w:type="dxa"/>
            <w:tcBorders>
              <w:top w:val="nil"/>
              <w:left w:val="nil"/>
              <w:bottom w:val="nil"/>
              <w:right w:val="nil"/>
            </w:tcBorders>
            <w:vAlign w:val="bottom"/>
          </w:tcPr>
          <w:p w:rsidR="00EE5811" w:rsidRPr="00A12DC3" w:rsidRDefault="00B5775B" w:rsidP="008A68BE">
            <w:pPr>
              <w:pStyle w:val="a0"/>
              <w:rPr>
                <w:lang w:val="en-US"/>
              </w:rPr>
              <w:pPrChange w:id="604" w:author="Иво Станков" w:date="2013-07-29T18:48:00Z">
                <w:pPr>
                  <w:pStyle w:val="a"/>
                </w:pPr>
              </w:pPrChange>
            </w:pPr>
            <w:r>
              <w:rPr>
                <w:lang w:val="en-US"/>
              </w:rPr>
              <w:t>18</w:t>
            </w:r>
          </w:p>
        </w:tc>
        <w:tc>
          <w:tcPr>
            <w:tcW w:w="222" w:type="dxa"/>
            <w:tcBorders>
              <w:top w:val="nil"/>
              <w:left w:val="nil"/>
              <w:bottom w:val="nil"/>
              <w:right w:val="nil"/>
            </w:tcBorders>
            <w:vAlign w:val="bottom"/>
          </w:tcPr>
          <w:p w:rsidR="004C0111" w:rsidRDefault="004C0111" w:rsidP="008A68BE">
            <w:pPr>
              <w:pStyle w:val="a0"/>
              <w:pPrChange w:id="605" w:author="Иво Станков" w:date="2013-07-29T18:48:00Z">
                <w:pPr>
                  <w:pStyle w:val="a0"/>
                </w:pPr>
              </w:pPrChange>
            </w:pPr>
          </w:p>
        </w:tc>
        <w:tc>
          <w:tcPr>
            <w:tcW w:w="1481" w:type="dxa"/>
            <w:tcBorders>
              <w:top w:val="nil"/>
              <w:left w:val="nil"/>
              <w:bottom w:val="nil"/>
              <w:right w:val="nil"/>
            </w:tcBorders>
            <w:vAlign w:val="bottom"/>
          </w:tcPr>
          <w:p w:rsidR="004C0111" w:rsidRDefault="00D16F88" w:rsidP="008A68BE">
            <w:pPr>
              <w:pStyle w:val="a0"/>
              <w:pPrChange w:id="606" w:author="Иво Станков" w:date="2013-07-29T18:48:00Z">
                <w:pPr>
                  <w:pStyle w:val="a0"/>
                </w:pPr>
              </w:pPrChange>
            </w:pPr>
            <w:r>
              <w:t>19</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rPr>
                <w:lang w:val="en-US"/>
              </w:rPr>
              <w:pPrChange w:id="607" w:author="Иво Станков" w:date="2013-07-29T18:48:00Z">
                <w:pPr>
                  <w:pStyle w:val="a0"/>
                </w:pPr>
              </w:pPrChange>
            </w:pPr>
            <w:r w:rsidRPr="00146731">
              <w:t>Такси за промяна на параметри на емисии</w:t>
            </w:r>
          </w:p>
        </w:tc>
        <w:tc>
          <w:tcPr>
            <w:tcW w:w="1703" w:type="dxa"/>
            <w:tcBorders>
              <w:top w:val="nil"/>
              <w:left w:val="nil"/>
              <w:bottom w:val="nil"/>
              <w:right w:val="nil"/>
            </w:tcBorders>
            <w:vAlign w:val="bottom"/>
          </w:tcPr>
          <w:p w:rsidR="00EE5811" w:rsidRPr="00A12DC3" w:rsidRDefault="00B5775B" w:rsidP="008A68BE">
            <w:pPr>
              <w:pStyle w:val="a0"/>
              <w:rPr>
                <w:lang w:val="en-US"/>
              </w:rPr>
              <w:pPrChange w:id="608" w:author="Иво Станков" w:date="2013-07-29T18:48:00Z">
                <w:pPr>
                  <w:pStyle w:val="a"/>
                </w:pPr>
              </w:pPrChange>
            </w:pPr>
            <w:r>
              <w:rPr>
                <w:lang w:val="en-US"/>
              </w:rPr>
              <w:t>20</w:t>
            </w:r>
          </w:p>
        </w:tc>
        <w:tc>
          <w:tcPr>
            <w:tcW w:w="222" w:type="dxa"/>
            <w:tcBorders>
              <w:top w:val="nil"/>
              <w:left w:val="nil"/>
              <w:bottom w:val="nil"/>
              <w:right w:val="nil"/>
            </w:tcBorders>
            <w:vAlign w:val="bottom"/>
          </w:tcPr>
          <w:p w:rsidR="004C0111" w:rsidRDefault="004C0111" w:rsidP="008A68BE">
            <w:pPr>
              <w:pStyle w:val="a0"/>
              <w:pPrChange w:id="609" w:author="Иво Станков" w:date="2013-07-29T18:48:00Z">
                <w:pPr>
                  <w:pStyle w:val="a0"/>
                </w:pPr>
              </w:pPrChange>
            </w:pPr>
          </w:p>
        </w:tc>
        <w:tc>
          <w:tcPr>
            <w:tcW w:w="1481" w:type="dxa"/>
            <w:tcBorders>
              <w:top w:val="nil"/>
              <w:left w:val="nil"/>
              <w:bottom w:val="nil"/>
              <w:right w:val="nil"/>
            </w:tcBorders>
            <w:vAlign w:val="bottom"/>
          </w:tcPr>
          <w:p w:rsidR="004C0111" w:rsidRDefault="00D16F88" w:rsidP="008A68BE">
            <w:pPr>
              <w:pStyle w:val="a0"/>
              <w:pPrChange w:id="610" w:author="Иво Станков" w:date="2013-07-29T18:48:00Z">
                <w:pPr>
                  <w:pStyle w:val="a0"/>
                </w:pPr>
              </w:pPrChange>
            </w:pPr>
            <w:r>
              <w:t>18</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pPrChange w:id="611" w:author="Иво Станков" w:date="2013-07-29T18:48:00Z">
                <w:pPr>
                  <w:pStyle w:val="a0"/>
                </w:pPr>
              </w:pPrChange>
            </w:pPr>
            <w:r w:rsidRPr="00146731">
              <w:t>Финансови санкции на членовете на Борсата</w:t>
            </w:r>
          </w:p>
        </w:tc>
        <w:tc>
          <w:tcPr>
            <w:tcW w:w="1703" w:type="dxa"/>
            <w:tcBorders>
              <w:top w:val="nil"/>
              <w:left w:val="nil"/>
              <w:bottom w:val="nil"/>
              <w:right w:val="nil"/>
            </w:tcBorders>
            <w:vAlign w:val="bottom"/>
          </w:tcPr>
          <w:p w:rsidR="00EE5811" w:rsidRPr="00A12DC3" w:rsidRDefault="00B5775B" w:rsidP="008A68BE">
            <w:pPr>
              <w:pStyle w:val="a0"/>
              <w:rPr>
                <w:sz w:val="20"/>
                <w:szCs w:val="20"/>
                <w:lang w:val="en-US"/>
              </w:rPr>
              <w:pPrChange w:id="612" w:author="Иво Станков" w:date="2013-07-29T18:48:00Z">
                <w:pPr>
                  <w:pStyle w:val="a"/>
                </w:pPr>
              </w:pPrChange>
            </w:pPr>
            <w:r>
              <w:rPr>
                <w:lang w:val="en-US"/>
              </w:rPr>
              <w:t>6</w:t>
            </w:r>
          </w:p>
        </w:tc>
        <w:tc>
          <w:tcPr>
            <w:tcW w:w="222" w:type="dxa"/>
            <w:tcBorders>
              <w:top w:val="nil"/>
              <w:left w:val="nil"/>
              <w:bottom w:val="nil"/>
              <w:right w:val="nil"/>
            </w:tcBorders>
            <w:vAlign w:val="bottom"/>
          </w:tcPr>
          <w:p w:rsidR="004C0111" w:rsidRDefault="004C0111" w:rsidP="008A68BE">
            <w:pPr>
              <w:pStyle w:val="a0"/>
              <w:pPrChange w:id="613" w:author="Иво Станков" w:date="2013-07-29T18:48:00Z">
                <w:pPr>
                  <w:pStyle w:val="a0"/>
                </w:pPr>
              </w:pPrChange>
            </w:pPr>
          </w:p>
        </w:tc>
        <w:tc>
          <w:tcPr>
            <w:tcW w:w="1481" w:type="dxa"/>
            <w:tcBorders>
              <w:top w:val="nil"/>
              <w:left w:val="nil"/>
              <w:bottom w:val="nil"/>
              <w:right w:val="nil"/>
            </w:tcBorders>
            <w:vAlign w:val="bottom"/>
          </w:tcPr>
          <w:p w:rsidR="004C0111" w:rsidRDefault="00D16F88" w:rsidP="008A68BE">
            <w:pPr>
              <w:pStyle w:val="a0"/>
              <w:pPrChange w:id="614" w:author="Иво Станков" w:date="2013-07-29T18:48:00Z">
                <w:pPr>
                  <w:pStyle w:val="a0"/>
                </w:pPr>
              </w:pPrChange>
            </w:pPr>
            <w:r>
              <w:t>2</w:t>
            </w:r>
          </w:p>
        </w:tc>
      </w:tr>
      <w:tr w:rsidR="0012073B" w:rsidRPr="00146731" w:rsidTr="00CE799E">
        <w:trPr>
          <w:trHeight w:val="170"/>
        </w:trPr>
        <w:tc>
          <w:tcPr>
            <w:tcW w:w="6578" w:type="dxa"/>
            <w:tcBorders>
              <w:top w:val="nil"/>
              <w:left w:val="nil"/>
              <w:bottom w:val="nil"/>
              <w:right w:val="nil"/>
            </w:tcBorders>
            <w:vAlign w:val="bottom"/>
          </w:tcPr>
          <w:p w:rsidR="00EE5811" w:rsidRDefault="0012073B" w:rsidP="008A68BE">
            <w:pPr>
              <w:pStyle w:val="a"/>
              <w:pPrChange w:id="615" w:author="Иво Станков" w:date="2013-07-29T18:48:00Z">
                <w:pPr>
                  <w:pStyle w:val="a0"/>
                </w:pPr>
              </w:pPrChange>
            </w:pPr>
            <w:r w:rsidRPr="00146731">
              <w:t>Общо</w:t>
            </w:r>
          </w:p>
        </w:tc>
        <w:tc>
          <w:tcPr>
            <w:tcW w:w="1703" w:type="dxa"/>
            <w:tcBorders>
              <w:top w:val="single" w:sz="4" w:space="0" w:color="auto"/>
              <w:left w:val="nil"/>
              <w:bottom w:val="double" w:sz="6" w:space="0" w:color="auto"/>
              <w:right w:val="nil"/>
            </w:tcBorders>
            <w:vAlign w:val="bottom"/>
          </w:tcPr>
          <w:p w:rsidR="00EE5811" w:rsidRPr="00A12DC3" w:rsidRDefault="00B5775B" w:rsidP="008A68BE">
            <w:pPr>
              <w:pStyle w:val="a0"/>
              <w:rPr>
                <w:lang w:val="en-US"/>
              </w:rPr>
              <w:pPrChange w:id="616" w:author="Иво Станков" w:date="2013-07-29T18:48:00Z">
                <w:pPr>
                  <w:pStyle w:val="a"/>
                </w:pPr>
              </w:pPrChange>
            </w:pPr>
            <w:r>
              <w:rPr>
                <w:lang w:val="en-US"/>
              </w:rPr>
              <w:t>1,609</w:t>
            </w:r>
          </w:p>
        </w:tc>
        <w:tc>
          <w:tcPr>
            <w:tcW w:w="222" w:type="dxa"/>
            <w:tcBorders>
              <w:top w:val="nil"/>
              <w:left w:val="nil"/>
              <w:bottom w:val="nil"/>
              <w:right w:val="nil"/>
            </w:tcBorders>
            <w:vAlign w:val="bottom"/>
          </w:tcPr>
          <w:p w:rsidR="004C0111" w:rsidRDefault="004C0111" w:rsidP="008A68BE">
            <w:pPr>
              <w:pStyle w:val="a0"/>
              <w:pPrChange w:id="617" w:author="Иво Станков" w:date="2013-07-29T18:48:00Z">
                <w:pPr>
                  <w:pStyle w:val="a0"/>
                </w:pPr>
              </w:pPrChange>
            </w:pPr>
          </w:p>
        </w:tc>
        <w:tc>
          <w:tcPr>
            <w:tcW w:w="1481" w:type="dxa"/>
            <w:tcBorders>
              <w:top w:val="single" w:sz="4" w:space="0" w:color="auto"/>
              <w:left w:val="nil"/>
              <w:bottom w:val="double" w:sz="6" w:space="0" w:color="auto"/>
              <w:right w:val="nil"/>
            </w:tcBorders>
            <w:vAlign w:val="bottom"/>
          </w:tcPr>
          <w:p w:rsidR="004C0111" w:rsidRDefault="00D16F88" w:rsidP="008A68BE">
            <w:pPr>
              <w:pStyle w:val="a0"/>
              <w:pPrChange w:id="618" w:author="Иво Станков" w:date="2013-07-29T18:48:00Z">
                <w:pPr>
                  <w:pStyle w:val="a0"/>
                </w:pPr>
              </w:pPrChange>
            </w:pPr>
            <w:r>
              <w:t>893</w:t>
            </w:r>
          </w:p>
        </w:tc>
      </w:tr>
    </w:tbl>
    <w:p w:rsidR="00EE5811" w:rsidRDefault="00007450" w:rsidP="008A68BE">
      <w:pPr>
        <w:pStyle w:val="Heading1"/>
        <w:pPrChange w:id="619" w:author="Иво Станков" w:date="2013-07-29T18:48:00Z">
          <w:pPr>
            <w:pStyle w:val="a0"/>
          </w:pPr>
        </w:pPrChange>
      </w:pPr>
      <w:bookmarkStart w:id="620" w:name="_Toc355005222"/>
      <w:r>
        <w:rPr>
          <w:rFonts w:asciiTheme="minorHAnsi" w:hAnsiTheme="minorHAnsi"/>
          <w:lang w:val="en-US"/>
        </w:rPr>
        <w:t>4.</w:t>
      </w:r>
      <w:r w:rsidR="0012073B" w:rsidRPr="00146731">
        <w:t>ДРУГИ ДОХОДИ ОТ ДЕЙНОСТТА</w:t>
      </w:r>
      <w:bookmarkEnd w:id="620"/>
    </w:p>
    <w:p w:rsidR="004C0111" w:rsidRDefault="0012073B" w:rsidP="008A68BE">
      <w:pPr>
        <w:pPrChange w:id="621" w:author="Иво Станков" w:date="2013-07-29T18:48:00Z">
          <w:pPr/>
        </w:pPrChange>
      </w:pPr>
      <w:r w:rsidRPr="00146731">
        <w:t>Другите доходи от дейността включват:</w:t>
      </w:r>
    </w:p>
    <w:tbl>
      <w:tblPr>
        <w:tblW w:w="9500" w:type="dxa"/>
        <w:tblInd w:w="108" w:type="dxa"/>
        <w:tblLook w:val="00A0" w:firstRow="1" w:lastRow="0" w:firstColumn="1" w:lastColumn="0" w:noHBand="0" w:noVBand="0"/>
      </w:tblPr>
      <w:tblGrid>
        <w:gridCol w:w="6734"/>
        <w:gridCol w:w="1229"/>
        <w:gridCol w:w="236"/>
        <w:gridCol w:w="1301"/>
      </w:tblGrid>
      <w:tr w:rsidR="0012073B" w:rsidRPr="00146731" w:rsidTr="00CE799E">
        <w:trPr>
          <w:trHeight w:val="170"/>
        </w:trPr>
        <w:tc>
          <w:tcPr>
            <w:tcW w:w="6734" w:type="dxa"/>
            <w:tcBorders>
              <w:top w:val="nil"/>
              <w:left w:val="nil"/>
              <w:bottom w:val="nil"/>
              <w:right w:val="nil"/>
            </w:tcBorders>
            <w:vAlign w:val="bottom"/>
          </w:tcPr>
          <w:p w:rsidR="00EE5811" w:rsidRDefault="00EE5811" w:rsidP="008A68BE">
            <w:pPr>
              <w:pStyle w:val="a"/>
              <w:pPrChange w:id="622" w:author="Иво Станков" w:date="2013-07-29T18:48:00Z">
                <w:pPr/>
              </w:pPrChange>
            </w:pPr>
          </w:p>
        </w:tc>
        <w:tc>
          <w:tcPr>
            <w:tcW w:w="1229" w:type="dxa"/>
            <w:tcBorders>
              <w:top w:val="nil"/>
              <w:left w:val="nil"/>
              <w:bottom w:val="nil"/>
              <w:right w:val="nil"/>
            </w:tcBorders>
            <w:vAlign w:val="bottom"/>
          </w:tcPr>
          <w:p w:rsidR="00EE5811" w:rsidRDefault="008E00E6" w:rsidP="008A68BE">
            <w:pPr>
              <w:pStyle w:val="a1"/>
              <w:pPrChange w:id="623" w:author="Иво Станков" w:date="2013-07-29T18:48:00Z">
                <w:pPr>
                  <w:pStyle w:val="a"/>
                </w:pPr>
              </w:pPrChange>
            </w:pPr>
            <w:r>
              <w:t>30.06</w:t>
            </w:r>
            <w:r w:rsidR="0012073B" w:rsidRPr="00146731">
              <w:t>.2013</w:t>
            </w:r>
          </w:p>
        </w:tc>
        <w:tc>
          <w:tcPr>
            <w:tcW w:w="236" w:type="dxa"/>
            <w:tcBorders>
              <w:top w:val="nil"/>
              <w:left w:val="nil"/>
              <w:bottom w:val="nil"/>
              <w:right w:val="nil"/>
            </w:tcBorders>
            <w:vAlign w:val="bottom"/>
          </w:tcPr>
          <w:p w:rsidR="004C0111" w:rsidRDefault="004C0111" w:rsidP="008A68BE">
            <w:pPr>
              <w:pStyle w:val="a1"/>
              <w:pPrChange w:id="624" w:author="Иво Станков" w:date="2013-07-29T18:48:00Z">
                <w:pPr>
                  <w:pStyle w:val="a1"/>
                </w:pPr>
              </w:pPrChange>
            </w:pPr>
          </w:p>
        </w:tc>
        <w:tc>
          <w:tcPr>
            <w:tcW w:w="1301" w:type="dxa"/>
            <w:tcBorders>
              <w:top w:val="nil"/>
              <w:left w:val="nil"/>
              <w:bottom w:val="nil"/>
              <w:right w:val="nil"/>
            </w:tcBorders>
            <w:vAlign w:val="bottom"/>
          </w:tcPr>
          <w:p w:rsidR="004C0111" w:rsidRDefault="008E00E6" w:rsidP="008A68BE">
            <w:pPr>
              <w:pStyle w:val="a1"/>
              <w:pPrChange w:id="625" w:author="Иво Станков" w:date="2013-07-29T18:48:00Z">
                <w:pPr>
                  <w:pStyle w:val="a1"/>
                </w:pPr>
              </w:pPrChange>
            </w:pPr>
            <w:r>
              <w:t>30.</w:t>
            </w:r>
            <w:proofErr w:type="gramStart"/>
            <w:r>
              <w:t>06.</w:t>
            </w:r>
            <w:r w:rsidR="0012073B" w:rsidRPr="00146731">
              <w:t>.</w:t>
            </w:r>
            <w:proofErr w:type="gramEnd"/>
            <w:r w:rsidR="0012073B" w:rsidRPr="00146731">
              <w:t>2012</w:t>
            </w:r>
          </w:p>
        </w:tc>
      </w:tr>
      <w:tr w:rsidR="0012073B" w:rsidRPr="00146731" w:rsidTr="00CE799E">
        <w:trPr>
          <w:trHeight w:val="170"/>
        </w:trPr>
        <w:tc>
          <w:tcPr>
            <w:tcW w:w="6734" w:type="dxa"/>
            <w:tcBorders>
              <w:top w:val="nil"/>
              <w:left w:val="nil"/>
              <w:bottom w:val="nil"/>
              <w:right w:val="nil"/>
            </w:tcBorders>
            <w:vAlign w:val="bottom"/>
          </w:tcPr>
          <w:p w:rsidR="00EE5811" w:rsidRDefault="00EE5811" w:rsidP="008A68BE">
            <w:pPr>
              <w:pStyle w:val="a"/>
              <w:pPrChange w:id="626" w:author="Иво Станков" w:date="2013-07-29T18:48:00Z">
                <w:pPr>
                  <w:pStyle w:val="a1"/>
                </w:pPr>
              </w:pPrChange>
            </w:pPr>
          </w:p>
        </w:tc>
        <w:tc>
          <w:tcPr>
            <w:tcW w:w="1229" w:type="dxa"/>
            <w:tcBorders>
              <w:top w:val="nil"/>
              <w:left w:val="nil"/>
              <w:bottom w:val="nil"/>
              <w:right w:val="nil"/>
            </w:tcBorders>
            <w:vAlign w:val="bottom"/>
          </w:tcPr>
          <w:p w:rsidR="00EE5811" w:rsidRDefault="0012073B" w:rsidP="008A68BE">
            <w:pPr>
              <w:pStyle w:val="a1"/>
              <w:pPrChange w:id="627" w:author="Иво Станков" w:date="2013-07-29T18:48:00Z">
                <w:pPr>
                  <w:pStyle w:val="a"/>
                </w:pPr>
              </w:pPrChange>
            </w:pPr>
            <w:r w:rsidRPr="00146731">
              <w:t>BGN '000</w:t>
            </w:r>
          </w:p>
        </w:tc>
        <w:tc>
          <w:tcPr>
            <w:tcW w:w="236" w:type="dxa"/>
            <w:tcBorders>
              <w:top w:val="nil"/>
              <w:left w:val="nil"/>
              <w:bottom w:val="nil"/>
              <w:right w:val="nil"/>
            </w:tcBorders>
            <w:vAlign w:val="bottom"/>
          </w:tcPr>
          <w:p w:rsidR="004C0111" w:rsidRDefault="004C0111" w:rsidP="008A68BE">
            <w:pPr>
              <w:pStyle w:val="a1"/>
              <w:pPrChange w:id="628" w:author="Иво Станков" w:date="2013-07-29T18:48:00Z">
                <w:pPr>
                  <w:pStyle w:val="a1"/>
                </w:pPr>
              </w:pPrChange>
            </w:pPr>
          </w:p>
        </w:tc>
        <w:tc>
          <w:tcPr>
            <w:tcW w:w="1301" w:type="dxa"/>
            <w:tcBorders>
              <w:top w:val="nil"/>
              <w:left w:val="nil"/>
              <w:bottom w:val="nil"/>
              <w:right w:val="nil"/>
            </w:tcBorders>
            <w:vAlign w:val="bottom"/>
          </w:tcPr>
          <w:p w:rsidR="004C0111" w:rsidRDefault="0012073B" w:rsidP="008A68BE">
            <w:pPr>
              <w:pStyle w:val="a1"/>
              <w:pPrChange w:id="629" w:author="Иво Станков" w:date="2013-07-29T18:48:00Z">
                <w:pPr>
                  <w:pStyle w:val="a1"/>
                </w:pPr>
              </w:pPrChange>
            </w:pPr>
            <w:r w:rsidRPr="00146731">
              <w:t>BGN '000</w:t>
            </w:r>
          </w:p>
        </w:tc>
      </w:tr>
      <w:tr w:rsidR="0012073B" w:rsidRPr="00146731" w:rsidTr="00CE799E">
        <w:trPr>
          <w:trHeight w:val="170"/>
        </w:trPr>
        <w:tc>
          <w:tcPr>
            <w:tcW w:w="6734" w:type="dxa"/>
            <w:tcBorders>
              <w:top w:val="nil"/>
              <w:left w:val="nil"/>
              <w:bottom w:val="nil"/>
              <w:right w:val="nil"/>
            </w:tcBorders>
            <w:vAlign w:val="bottom"/>
          </w:tcPr>
          <w:p w:rsidR="00EE5811" w:rsidRDefault="0012073B" w:rsidP="008A68BE">
            <w:pPr>
              <w:pStyle w:val="a"/>
              <w:pPrChange w:id="630" w:author="Иво Станков" w:date="2013-07-29T18:48:00Z">
                <w:pPr>
                  <w:pStyle w:val="a1"/>
                </w:pPr>
              </w:pPrChange>
            </w:pPr>
            <w:proofErr w:type="gramStart"/>
            <w:r w:rsidRPr="00146731">
              <w:t xml:space="preserve">Наеми </w:t>
            </w:r>
            <w:proofErr w:type="gramEnd"/>
          </w:p>
        </w:tc>
        <w:tc>
          <w:tcPr>
            <w:tcW w:w="1229" w:type="dxa"/>
            <w:tcBorders>
              <w:top w:val="nil"/>
              <w:left w:val="nil"/>
              <w:bottom w:val="nil"/>
              <w:right w:val="nil"/>
            </w:tcBorders>
            <w:vAlign w:val="bottom"/>
          </w:tcPr>
          <w:p w:rsidR="00EE5811" w:rsidRPr="00A12DC3" w:rsidRDefault="003F085F" w:rsidP="008A68BE">
            <w:pPr>
              <w:pStyle w:val="a0"/>
              <w:rPr>
                <w:lang w:val="en-US"/>
              </w:rPr>
              <w:pPrChange w:id="631" w:author="Иво Станков" w:date="2013-07-29T18:48:00Z">
                <w:pPr>
                  <w:pStyle w:val="a"/>
                </w:pPr>
              </w:pPrChange>
            </w:pPr>
            <w:r>
              <w:rPr>
                <w:lang w:val="en-US"/>
              </w:rPr>
              <w:t>61</w:t>
            </w:r>
          </w:p>
        </w:tc>
        <w:tc>
          <w:tcPr>
            <w:tcW w:w="236" w:type="dxa"/>
            <w:tcBorders>
              <w:top w:val="nil"/>
              <w:left w:val="nil"/>
              <w:bottom w:val="nil"/>
              <w:right w:val="nil"/>
            </w:tcBorders>
            <w:vAlign w:val="bottom"/>
          </w:tcPr>
          <w:p w:rsidR="004C0111" w:rsidRDefault="004C0111" w:rsidP="008A68BE">
            <w:pPr>
              <w:pStyle w:val="a0"/>
              <w:pPrChange w:id="632" w:author="Иво Станков" w:date="2013-07-29T18:48:00Z">
                <w:pPr>
                  <w:pStyle w:val="a0"/>
                </w:pPr>
              </w:pPrChange>
            </w:pPr>
          </w:p>
        </w:tc>
        <w:tc>
          <w:tcPr>
            <w:tcW w:w="1301" w:type="dxa"/>
            <w:tcBorders>
              <w:top w:val="nil"/>
              <w:left w:val="nil"/>
              <w:bottom w:val="nil"/>
              <w:right w:val="nil"/>
            </w:tcBorders>
            <w:vAlign w:val="bottom"/>
          </w:tcPr>
          <w:p w:rsidR="004C0111" w:rsidRDefault="008E00E6" w:rsidP="008A68BE">
            <w:pPr>
              <w:pStyle w:val="a0"/>
              <w:pPrChange w:id="633" w:author="Иво Станков" w:date="2013-07-29T18:48:00Z">
                <w:pPr>
                  <w:pStyle w:val="a0"/>
                </w:pPr>
              </w:pPrChange>
            </w:pPr>
            <w:r>
              <w:t>60</w:t>
            </w:r>
          </w:p>
        </w:tc>
      </w:tr>
      <w:tr w:rsidR="0012073B" w:rsidRPr="00146731" w:rsidTr="00CE799E">
        <w:trPr>
          <w:trHeight w:val="170"/>
        </w:trPr>
        <w:tc>
          <w:tcPr>
            <w:tcW w:w="6734" w:type="dxa"/>
            <w:tcBorders>
              <w:top w:val="nil"/>
              <w:left w:val="nil"/>
              <w:bottom w:val="nil"/>
              <w:right w:val="nil"/>
            </w:tcBorders>
            <w:vAlign w:val="bottom"/>
          </w:tcPr>
          <w:p w:rsidR="00EE5811" w:rsidRDefault="0012073B" w:rsidP="008A68BE">
            <w:pPr>
              <w:pStyle w:val="a"/>
              <w:pPrChange w:id="634" w:author="Иво Станков" w:date="2013-07-29T18:48:00Z">
                <w:pPr>
                  <w:pStyle w:val="a0"/>
                </w:pPr>
              </w:pPrChange>
            </w:pPr>
            <w:r w:rsidRPr="00146731">
              <w:t xml:space="preserve">Отписани задължения за дивиденти с изтекъл </w:t>
            </w:r>
            <w:proofErr w:type="spellStart"/>
            <w:r w:rsidRPr="00146731">
              <w:t>давностен</w:t>
            </w:r>
            <w:proofErr w:type="spellEnd"/>
            <w:r w:rsidRPr="00146731">
              <w:t xml:space="preserve"> срок</w:t>
            </w:r>
          </w:p>
        </w:tc>
        <w:tc>
          <w:tcPr>
            <w:tcW w:w="1229" w:type="dxa"/>
            <w:tcBorders>
              <w:top w:val="nil"/>
              <w:left w:val="nil"/>
              <w:bottom w:val="nil"/>
              <w:right w:val="nil"/>
            </w:tcBorders>
            <w:vAlign w:val="bottom"/>
          </w:tcPr>
          <w:p w:rsidR="00EE5811" w:rsidRDefault="0012073B" w:rsidP="008A68BE">
            <w:pPr>
              <w:pStyle w:val="a0"/>
              <w:pPrChange w:id="635" w:author="Иво Станков" w:date="2013-07-29T18:48:00Z">
                <w:pPr>
                  <w:pStyle w:val="a"/>
                </w:pPr>
              </w:pPrChange>
            </w:pPr>
            <w:r w:rsidRPr="00146731">
              <w:t>-</w:t>
            </w:r>
          </w:p>
        </w:tc>
        <w:tc>
          <w:tcPr>
            <w:tcW w:w="236" w:type="dxa"/>
            <w:tcBorders>
              <w:top w:val="nil"/>
              <w:left w:val="nil"/>
              <w:bottom w:val="nil"/>
              <w:right w:val="nil"/>
            </w:tcBorders>
            <w:vAlign w:val="bottom"/>
          </w:tcPr>
          <w:p w:rsidR="004C0111" w:rsidRDefault="004C0111" w:rsidP="008A68BE">
            <w:pPr>
              <w:pStyle w:val="a0"/>
              <w:pPrChange w:id="636" w:author="Иво Станков" w:date="2013-07-29T18:48:00Z">
                <w:pPr>
                  <w:pStyle w:val="a0"/>
                </w:pPr>
              </w:pPrChange>
            </w:pPr>
          </w:p>
        </w:tc>
        <w:tc>
          <w:tcPr>
            <w:tcW w:w="1301" w:type="dxa"/>
            <w:tcBorders>
              <w:top w:val="nil"/>
              <w:left w:val="nil"/>
              <w:bottom w:val="nil"/>
              <w:right w:val="nil"/>
            </w:tcBorders>
            <w:vAlign w:val="bottom"/>
          </w:tcPr>
          <w:p w:rsidR="004C0111" w:rsidRDefault="0012073B" w:rsidP="008A68BE">
            <w:pPr>
              <w:pStyle w:val="a0"/>
              <w:pPrChange w:id="637" w:author="Иво Станков" w:date="2013-07-29T18:48:00Z">
                <w:pPr>
                  <w:pStyle w:val="a0"/>
                </w:pPr>
              </w:pPrChange>
            </w:pPr>
            <w:r w:rsidRPr="00146731">
              <w:t>-</w:t>
            </w:r>
          </w:p>
        </w:tc>
      </w:tr>
      <w:tr w:rsidR="0012073B" w:rsidRPr="00146731" w:rsidTr="00CE799E">
        <w:trPr>
          <w:trHeight w:val="170"/>
        </w:trPr>
        <w:tc>
          <w:tcPr>
            <w:tcW w:w="6734" w:type="dxa"/>
            <w:tcBorders>
              <w:top w:val="nil"/>
              <w:left w:val="nil"/>
              <w:bottom w:val="nil"/>
              <w:right w:val="nil"/>
            </w:tcBorders>
            <w:vAlign w:val="bottom"/>
          </w:tcPr>
          <w:p w:rsidR="00EE5811" w:rsidRDefault="0012073B" w:rsidP="008A68BE">
            <w:pPr>
              <w:pStyle w:val="a"/>
              <w:pPrChange w:id="638" w:author="Иво Станков" w:date="2013-07-29T18:48:00Z">
                <w:pPr>
                  <w:pStyle w:val="a0"/>
                </w:pPr>
              </w:pPrChange>
            </w:pPr>
            <w:r w:rsidRPr="00146731">
              <w:t>Услуги по маркетингови проучвания по продажба</w:t>
            </w:r>
            <w:r>
              <w:t xml:space="preserve"> </w:t>
            </w:r>
            <w:r w:rsidRPr="00146731">
              <w:t>на държавни инвестиции</w:t>
            </w:r>
          </w:p>
        </w:tc>
        <w:tc>
          <w:tcPr>
            <w:tcW w:w="1229" w:type="dxa"/>
            <w:tcBorders>
              <w:top w:val="nil"/>
              <w:left w:val="nil"/>
              <w:bottom w:val="nil"/>
              <w:right w:val="nil"/>
            </w:tcBorders>
            <w:vAlign w:val="bottom"/>
          </w:tcPr>
          <w:p w:rsidR="00EE5811" w:rsidRDefault="0012073B" w:rsidP="008A68BE">
            <w:pPr>
              <w:pStyle w:val="a0"/>
              <w:pPrChange w:id="639" w:author="Иво Станков" w:date="2013-07-29T18:48:00Z">
                <w:pPr>
                  <w:pStyle w:val="a"/>
                </w:pPr>
              </w:pPrChange>
            </w:pPr>
            <w:r w:rsidRPr="00146731">
              <w:t>-</w:t>
            </w:r>
          </w:p>
        </w:tc>
        <w:tc>
          <w:tcPr>
            <w:tcW w:w="236" w:type="dxa"/>
            <w:tcBorders>
              <w:top w:val="nil"/>
              <w:left w:val="nil"/>
              <w:bottom w:val="nil"/>
              <w:right w:val="nil"/>
            </w:tcBorders>
            <w:vAlign w:val="bottom"/>
          </w:tcPr>
          <w:p w:rsidR="004C0111" w:rsidRDefault="004C0111" w:rsidP="008A68BE">
            <w:pPr>
              <w:pStyle w:val="a0"/>
              <w:pPrChange w:id="640" w:author="Иво Станков" w:date="2013-07-29T18:48:00Z">
                <w:pPr>
                  <w:pStyle w:val="a0"/>
                </w:pPr>
              </w:pPrChange>
            </w:pPr>
          </w:p>
        </w:tc>
        <w:tc>
          <w:tcPr>
            <w:tcW w:w="1301" w:type="dxa"/>
            <w:tcBorders>
              <w:top w:val="nil"/>
              <w:left w:val="nil"/>
              <w:bottom w:val="nil"/>
              <w:right w:val="nil"/>
            </w:tcBorders>
            <w:vAlign w:val="bottom"/>
          </w:tcPr>
          <w:p w:rsidR="004C0111" w:rsidRDefault="0012073B" w:rsidP="008A68BE">
            <w:pPr>
              <w:pStyle w:val="a0"/>
              <w:pPrChange w:id="641" w:author="Иво Станков" w:date="2013-07-29T18:48:00Z">
                <w:pPr>
                  <w:pStyle w:val="a0"/>
                </w:pPr>
              </w:pPrChange>
            </w:pPr>
            <w:r w:rsidRPr="00146731">
              <w:t>-</w:t>
            </w:r>
          </w:p>
        </w:tc>
      </w:tr>
      <w:tr w:rsidR="0012073B" w:rsidRPr="00146731" w:rsidTr="00CE799E">
        <w:trPr>
          <w:trHeight w:val="170"/>
        </w:trPr>
        <w:tc>
          <w:tcPr>
            <w:tcW w:w="6734" w:type="dxa"/>
            <w:tcBorders>
              <w:top w:val="nil"/>
              <w:left w:val="nil"/>
              <w:bottom w:val="nil"/>
              <w:right w:val="nil"/>
            </w:tcBorders>
            <w:vAlign w:val="bottom"/>
          </w:tcPr>
          <w:p w:rsidR="00EE5811" w:rsidRDefault="0012073B" w:rsidP="008A68BE">
            <w:pPr>
              <w:pStyle w:val="a"/>
              <w:pPrChange w:id="642" w:author="Иво Станков" w:date="2013-07-29T18:48:00Z">
                <w:pPr>
                  <w:pStyle w:val="a0"/>
                </w:pPr>
              </w:pPrChange>
            </w:pPr>
            <w:r w:rsidRPr="00146731">
              <w:t>Печалба от продажба на дълготрайни активи</w:t>
            </w:r>
          </w:p>
        </w:tc>
        <w:tc>
          <w:tcPr>
            <w:tcW w:w="1229" w:type="dxa"/>
            <w:tcBorders>
              <w:top w:val="nil"/>
              <w:left w:val="nil"/>
              <w:bottom w:val="nil"/>
              <w:right w:val="nil"/>
            </w:tcBorders>
            <w:vAlign w:val="bottom"/>
          </w:tcPr>
          <w:p w:rsidR="00EE5811" w:rsidRPr="00A12DC3" w:rsidRDefault="003F085F" w:rsidP="008A68BE">
            <w:pPr>
              <w:pStyle w:val="a0"/>
              <w:rPr>
                <w:lang w:val="en-US"/>
              </w:rPr>
              <w:pPrChange w:id="643" w:author="Иво Станков" w:date="2013-07-29T18:48:00Z">
                <w:pPr>
                  <w:pStyle w:val="a"/>
                </w:pPr>
              </w:pPrChange>
            </w:pPr>
            <w:r>
              <w:rPr>
                <w:lang w:val="en-US"/>
              </w:rPr>
              <w:t>19</w:t>
            </w:r>
          </w:p>
        </w:tc>
        <w:tc>
          <w:tcPr>
            <w:tcW w:w="236" w:type="dxa"/>
            <w:tcBorders>
              <w:top w:val="nil"/>
              <w:left w:val="nil"/>
              <w:bottom w:val="nil"/>
              <w:right w:val="nil"/>
            </w:tcBorders>
            <w:vAlign w:val="bottom"/>
          </w:tcPr>
          <w:p w:rsidR="004C0111" w:rsidRDefault="004C0111" w:rsidP="008A68BE">
            <w:pPr>
              <w:pStyle w:val="a0"/>
              <w:pPrChange w:id="644" w:author="Иво Станков" w:date="2013-07-29T18:48:00Z">
                <w:pPr>
                  <w:pStyle w:val="a0"/>
                </w:pPr>
              </w:pPrChange>
            </w:pPr>
          </w:p>
        </w:tc>
        <w:tc>
          <w:tcPr>
            <w:tcW w:w="1301" w:type="dxa"/>
            <w:tcBorders>
              <w:top w:val="nil"/>
              <w:left w:val="nil"/>
              <w:bottom w:val="nil"/>
              <w:right w:val="nil"/>
            </w:tcBorders>
            <w:vAlign w:val="bottom"/>
          </w:tcPr>
          <w:p w:rsidR="004C0111" w:rsidRDefault="0012073B" w:rsidP="008A68BE">
            <w:pPr>
              <w:pStyle w:val="a0"/>
              <w:pPrChange w:id="645" w:author="Иво Станков" w:date="2013-07-29T18:48:00Z">
                <w:pPr>
                  <w:pStyle w:val="a0"/>
                </w:pPr>
              </w:pPrChange>
            </w:pPr>
            <w:r w:rsidRPr="00146731">
              <w:t>-</w:t>
            </w:r>
          </w:p>
        </w:tc>
      </w:tr>
      <w:tr w:rsidR="0012073B" w:rsidRPr="00146731" w:rsidTr="00CE799E">
        <w:trPr>
          <w:trHeight w:val="170"/>
        </w:trPr>
        <w:tc>
          <w:tcPr>
            <w:tcW w:w="6734" w:type="dxa"/>
            <w:tcBorders>
              <w:top w:val="nil"/>
              <w:left w:val="nil"/>
              <w:bottom w:val="nil"/>
              <w:right w:val="nil"/>
            </w:tcBorders>
            <w:vAlign w:val="bottom"/>
          </w:tcPr>
          <w:p w:rsidR="00EE5811" w:rsidRDefault="0012073B" w:rsidP="008A68BE">
            <w:pPr>
              <w:pStyle w:val="a"/>
              <w:pPrChange w:id="646" w:author="Иво Станков" w:date="2013-07-29T18:48:00Z">
                <w:pPr>
                  <w:pStyle w:val="a0"/>
                </w:pPr>
              </w:pPrChange>
            </w:pPr>
            <w:r w:rsidRPr="00146731">
              <w:t>Други</w:t>
            </w:r>
          </w:p>
        </w:tc>
        <w:tc>
          <w:tcPr>
            <w:tcW w:w="1229" w:type="dxa"/>
            <w:tcBorders>
              <w:top w:val="nil"/>
              <w:left w:val="nil"/>
              <w:bottom w:val="nil"/>
              <w:right w:val="nil"/>
            </w:tcBorders>
            <w:vAlign w:val="bottom"/>
          </w:tcPr>
          <w:p w:rsidR="00EE5811" w:rsidRDefault="0012073B" w:rsidP="008A68BE">
            <w:pPr>
              <w:pStyle w:val="a0"/>
              <w:pPrChange w:id="647" w:author="Иво Станков" w:date="2013-07-29T18:48:00Z">
                <w:pPr>
                  <w:pStyle w:val="a"/>
                </w:pPr>
              </w:pPrChange>
            </w:pPr>
            <w:r w:rsidRPr="00146731">
              <w:t>-</w:t>
            </w:r>
          </w:p>
        </w:tc>
        <w:tc>
          <w:tcPr>
            <w:tcW w:w="236" w:type="dxa"/>
            <w:tcBorders>
              <w:top w:val="nil"/>
              <w:left w:val="nil"/>
              <w:bottom w:val="nil"/>
              <w:right w:val="nil"/>
            </w:tcBorders>
            <w:vAlign w:val="bottom"/>
          </w:tcPr>
          <w:p w:rsidR="004C0111" w:rsidRDefault="004C0111" w:rsidP="008A68BE">
            <w:pPr>
              <w:pStyle w:val="a0"/>
              <w:pPrChange w:id="648" w:author="Иво Станков" w:date="2013-07-29T18:48:00Z">
                <w:pPr>
                  <w:pStyle w:val="a0"/>
                </w:pPr>
              </w:pPrChange>
            </w:pPr>
          </w:p>
        </w:tc>
        <w:tc>
          <w:tcPr>
            <w:tcW w:w="1301" w:type="dxa"/>
            <w:tcBorders>
              <w:top w:val="nil"/>
              <w:left w:val="nil"/>
              <w:bottom w:val="nil"/>
              <w:right w:val="nil"/>
            </w:tcBorders>
            <w:vAlign w:val="bottom"/>
          </w:tcPr>
          <w:p w:rsidR="004C0111" w:rsidRDefault="0012073B" w:rsidP="008A68BE">
            <w:pPr>
              <w:pStyle w:val="a0"/>
              <w:pPrChange w:id="649" w:author="Иво Станков" w:date="2013-07-29T18:48:00Z">
                <w:pPr>
                  <w:pStyle w:val="a0"/>
                </w:pPr>
              </w:pPrChange>
            </w:pPr>
            <w:r w:rsidRPr="00146731">
              <w:t>-</w:t>
            </w:r>
          </w:p>
        </w:tc>
      </w:tr>
      <w:tr w:rsidR="0012073B" w:rsidRPr="00146731" w:rsidTr="00CE799E">
        <w:trPr>
          <w:trHeight w:val="170"/>
        </w:trPr>
        <w:tc>
          <w:tcPr>
            <w:tcW w:w="6734" w:type="dxa"/>
            <w:tcBorders>
              <w:top w:val="nil"/>
              <w:left w:val="nil"/>
              <w:bottom w:val="nil"/>
              <w:right w:val="nil"/>
            </w:tcBorders>
            <w:vAlign w:val="bottom"/>
          </w:tcPr>
          <w:p w:rsidR="00EE5811" w:rsidRDefault="0012073B" w:rsidP="008A68BE">
            <w:pPr>
              <w:pStyle w:val="a"/>
              <w:pPrChange w:id="650" w:author="Иво Станков" w:date="2013-07-29T18:48:00Z">
                <w:pPr>
                  <w:pStyle w:val="a0"/>
                </w:pPr>
              </w:pPrChange>
            </w:pPr>
            <w:proofErr w:type="gramStart"/>
            <w:r w:rsidRPr="00146731">
              <w:t xml:space="preserve">Общо </w:t>
            </w:r>
            <w:proofErr w:type="gramEnd"/>
          </w:p>
        </w:tc>
        <w:tc>
          <w:tcPr>
            <w:tcW w:w="1229" w:type="dxa"/>
            <w:tcBorders>
              <w:top w:val="single" w:sz="4" w:space="0" w:color="auto"/>
              <w:left w:val="nil"/>
              <w:bottom w:val="double" w:sz="6" w:space="0" w:color="auto"/>
              <w:right w:val="nil"/>
            </w:tcBorders>
            <w:vAlign w:val="bottom"/>
          </w:tcPr>
          <w:p w:rsidR="00EE5811" w:rsidRPr="00A12DC3" w:rsidRDefault="006F14B9" w:rsidP="008A68BE">
            <w:pPr>
              <w:pStyle w:val="a0"/>
              <w:rPr>
                <w:lang w:val="en-US"/>
              </w:rPr>
              <w:pPrChange w:id="651" w:author="Иво Станков" w:date="2013-07-29T18:48:00Z">
                <w:pPr>
                  <w:pStyle w:val="a"/>
                </w:pPr>
              </w:pPrChange>
            </w:pPr>
            <w:r w:rsidRPr="00A12DC3">
              <w:rPr>
                <w:lang w:val="en-US"/>
              </w:rPr>
              <w:t>80</w:t>
            </w:r>
          </w:p>
        </w:tc>
        <w:tc>
          <w:tcPr>
            <w:tcW w:w="236" w:type="dxa"/>
            <w:tcBorders>
              <w:top w:val="nil"/>
              <w:left w:val="nil"/>
              <w:bottom w:val="nil"/>
              <w:right w:val="nil"/>
            </w:tcBorders>
            <w:vAlign w:val="bottom"/>
          </w:tcPr>
          <w:p w:rsidR="004C0111" w:rsidRDefault="004C0111" w:rsidP="008A68BE">
            <w:pPr>
              <w:pStyle w:val="a0"/>
              <w:pPrChange w:id="652" w:author="Иво Станков" w:date="2013-07-29T18:48:00Z">
                <w:pPr>
                  <w:pStyle w:val="a0"/>
                </w:pPr>
              </w:pPrChange>
            </w:pPr>
          </w:p>
        </w:tc>
        <w:tc>
          <w:tcPr>
            <w:tcW w:w="1301" w:type="dxa"/>
            <w:tcBorders>
              <w:top w:val="single" w:sz="4" w:space="0" w:color="auto"/>
              <w:left w:val="nil"/>
              <w:bottom w:val="double" w:sz="6" w:space="0" w:color="auto"/>
              <w:right w:val="nil"/>
            </w:tcBorders>
            <w:vAlign w:val="bottom"/>
          </w:tcPr>
          <w:p w:rsidR="004C0111" w:rsidRDefault="008E00E6" w:rsidP="008A68BE">
            <w:pPr>
              <w:pStyle w:val="a0"/>
              <w:pPrChange w:id="653" w:author="Иво Станков" w:date="2013-07-29T18:48:00Z">
                <w:pPr>
                  <w:pStyle w:val="a0"/>
                </w:pPr>
              </w:pPrChange>
            </w:pPr>
            <w:r>
              <w:t>60</w:t>
            </w:r>
          </w:p>
        </w:tc>
      </w:tr>
    </w:tbl>
    <w:p w:rsidR="004C0111" w:rsidRDefault="004C0111" w:rsidP="008A68BE">
      <w:pPr>
        <w:pPrChange w:id="654" w:author="Иво Станков" w:date="2013-07-29T18:48:00Z">
          <w:pPr/>
        </w:pPrChange>
      </w:pPr>
    </w:p>
    <w:p w:rsidR="00EE5811" w:rsidRDefault="00007450" w:rsidP="008A68BE">
      <w:pPr>
        <w:pStyle w:val="Heading1"/>
        <w:pPrChange w:id="655" w:author="Иво Станков" w:date="2013-07-29T18:48:00Z">
          <w:pPr/>
        </w:pPrChange>
      </w:pPr>
      <w:bookmarkStart w:id="656" w:name="_Toc355005223"/>
      <w:r>
        <w:rPr>
          <w:rFonts w:asciiTheme="minorHAnsi" w:hAnsiTheme="minorHAnsi"/>
          <w:lang w:val="en-US"/>
        </w:rPr>
        <w:t>5.</w:t>
      </w:r>
      <w:r w:rsidR="0012073B" w:rsidRPr="00146731">
        <w:t>РАЗХОДИ ЗА МАТЕРИАЛИ И КОНСУМАТИВИ</w:t>
      </w:r>
      <w:bookmarkEnd w:id="656"/>
    </w:p>
    <w:p w:rsidR="004C0111" w:rsidRDefault="0012073B" w:rsidP="008A68BE">
      <w:pPr>
        <w:pPrChange w:id="657" w:author="Иво Станков" w:date="2013-07-29T18:48:00Z">
          <w:pPr/>
        </w:pPrChange>
      </w:pPr>
      <w:r w:rsidRPr="00146731">
        <w:t>Разходите за материали и консумативи включват:</w:t>
      </w:r>
    </w:p>
    <w:tbl>
      <w:tblPr>
        <w:tblW w:w="9582" w:type="dxa"/>
        <w:tblInd w:w="108" w:type="dxa"/>
        <w:tblLook w:val="00A0" w:firstRow="1" w:lastRow="0" w:firstColumn="1" w:lastColumn="0" w:noHBand="0" w:noVBand="0"/>
      </w:tblPr>
      <w:tblGrid>
        <w:gridCol w:w="6763"/>
        <w:gridCol w:w="1229"/>
        <w:gridCol w:w="236"/>
        <w:gridCol w:w="1354"/>
      </w:tblGrid>
      <w:tr w:rsidR="0012073B" w:rsidRPr="00146731" w:rsidTr="00CE799E">
        <w:trPr>
          <w:trHeight w:val="170"/>
        </w:trPr>
        <w:tc>
          <w:tcPr>
            <w:tcW w:w="6763" w:type="dxa"/>
            <w:tcBorders>
              <w:top w:val="nil"/>
              <w:left w:val="nil"/>
              <w:bottom w:val="nil"/>
              <w:right w:val="nil"/>
            </w:tcBorders>
            <w:vAlign w:val="bottom"/>
          </w:tcPr>
          <w:p w:rsidR="004C0111" w:rsidRDefault="004C0111" w:rsidP="008A68BE">
            <w:pPr>
              <w:pPrChange w:id="658" w:author="Иво Станков" w:date="2013-07-29T18:48:00Z">
                <w:pPr/>
              </w:pPrChange>
            </w:pPr>
          </w:p>
        </w:tc>
        <w:tc>
          <w:tcPr>
            <w:tcW w:w="1229" w:type="dxa"/>
            <w:tcBorders>
              <w:top w:val="nil"/>
              <w:left w:val="nil"/>
              <w:bottom w:val="nil"/>
              <w:right w:val="nil"/>
            </w:tcBorders>
            <w:vAlign w:val="bottom"/>
          </w:tcPr>
          <w:p w:rsidR="00EE5811" w:rsidRDefault="008E00E6" w:rsidP="008A68BE">
            <w:pPr>
              <w:pStyle w:val="a1"/>
              <w:pPrChange w:id="659" w:author="Иво Станков" w:date="2013-07-29T18:48:00Z">
                <w:pPr/>
              </w:pPrChange>
            </w:pPr>
            <w:r>
              <w:t>30.06</w:t>
            </w:r>
            <w:r w:rsidR="0012073B" w:rsidRPr="00146731">
              <w:t>.2013</w:t>
            </w:r>
          </w:p>
        </w:tc>
        <w:tc>
          <w:tcPr>
            <w:tcW w:w="236" w:type="dxa"/>
            <w:tcBorders>
              <w:top w:val="nil"/>
              <w:left w:val="nil"/>
              <w:bottom w:val="nil"/>
              <w:right w:val="nil"/>
            </w:tcBorders>
            <w:vAlign w:val="bottom"/>
          </w:tcPr>
          <w:p w:rsidR="004C0111" w:rsidRDefault="004C0111" w:rsidP="008A68BE">
            <w:pPr>
              <w:pStyle w:val="a1"/>
              <w:pPrChange w:id="660" w:author="Иво Станков" w:date="2013-07-29T18:48:00Z">
                <w:pPr>
                  <w:pStyle w:val="a1"/>
                </w:pPr>
              </w:pPrChange>
            </w:pPr>
          </w:p>
        </w:tc>
        <w:tc>
          <w:tcPr>
            <w:tcW w:w="1354" w:type="dxa"/>
            <w:tcBorders>
              <w:top w:val="nil"/>
              <w:left w:val="nil"/>
              <w:bottom w:val="nil"/>
              <w:right w:val="nil"/>
            </w:tcBorders>
            <w:vAlign w:val="bottom"/>
          </w:tcPr>
          <w:p w:rsidR="004C0111" w:rsidRDefault="008E00E6" w:rsidP="008A68BE">
            <w:pPr>
              <w:pStyle w:val="a1"/>
              <w:pPrChange w:id="661" w:author="Иво Станков" w:date="2013-07-29T18:48:00Z">
                <w:pPr>
                  <w:pStyle w:val="a1"/>
                </w:pPr>
              </w:pPrChange>
            </w:pPr>
            <w:r>
              <w:t>30.06</w:t>
            </w:r>
            <w:r w:rsidR="0012073B" w:rsidRPr="00146731">
              <w:t>.2012</w:t>
            </w:r>
          </w:p>
        </w:tc>
      </w:tr>
      <w:tr w:rsidR="0012073B" w:rsidRPr="00146731" w:rsidTr="00CE799E">
        <w:trPr>
          <w:trHeight w:val="170"/>
        </w:trPr>
        <w:tc>
          <w:tcPr>
            <w:tcW w:w="6763" w:type="dxa"/>
            <w:tcBorders>
              <w:top w:val="nil"/>
              <w:left w:val="nil"/>
              <w:bottom w:val="nil"/>
              <w:right w:val="nil"/>
            </w:tcBorders>
            <w:vAlign w:val="bottom"/>
          </w:tcPr>
          <w:p w:rsidR="004C0111" w:rsidRDefault="004C0111" w:rsidP="008A68BE">
            <w:pPr>
              <w:pPrChange w:id="662" w:author="Иво Станков" w:date="2013-07-29T18:48:00Z">
                <w:pPr/>
              </w:pPrChange>
            </w:pPr>
          </w:p>
        </w:tc>
        <w:tc>
          <w:tcPr>
            <w:tcW w:w="1229" w:type="dxa"/>
            <w:tcBorders>
              <w:top w:val="nil"/>
              <w:left w:val="nil"/>
              <w:bottom w:val="nil"/>
              <w:right w:val="nil"/>
            </w:tcBorders>
            <w:vAlign w:val="bottom"/>
          </w:tcPr>
          <w:p w:rsidR="00EE5811" w:rsidRDefault="0012073B" w:rsidP="008A68BE">
            <w:pPr>
              <w:pStyle w:val="a1"/>
              <w:pPrChange w:id="663" w:author="Иво Станков" w:date="2013-07-29T18:48:00Z">
                <w:pPr/>
              </w:pPrChange>
            </w:pPr>
            <w:r w:rsidRPr="00146731">
              <w:t>BGN '000</w:t>
            </w:r>
          </w:p>
        </w:tc>
        <w:tc>
          <w:tcPr>
            <w:tcW w:w="236" w:type="dxa"/>
            <w:tcBorders>
              <w:top w:val="nil"/>
              <w:left w:val="nil"/>
              <w:bottom w:val="nil"/>
              <w:right w:val="nil"/>
            </w:tcBorders>
            <w:vAlign w:val="bottom"/>
          </w:tcPr>
          <w:p w:rsidR="004C0111" w:rsidRDefault="004C0111" w:rsidP="008A68BE">
            <w:pPr>
              <w:pStyle w:val="a1"/>
              <w:pPrChange w:id="664" w:author="Иво Станков" w:date="2013-07-29T18:48:00Z">
                <w:pPr>
                  <w:pStyle w:val="a1"/>
                </w:pPr>
              </w:pPrChange>
            </w:pPr>
          </w:p>
        </w:tc>
        <w:tc>
          <w:tcPr>
            <w:tcW w:w="1354" w:type="dxa"/>
            <w:tcBorders>
              <w:top w:val="nil"/>
              <w:left w:val="nil"/>
              <w:bottom w:val="nil"/>
              <w:right w:val="nil"/>
            </w:tcBorders>
            <w:vAlign w:val="bottom"/>
          </w:tcPr>
          <w:p w:rsidR="004C0111" w:rsidRDefault="0012073B" w:rsidP="008A68BE">
            <w:pPr>
              <w:pStyle w:val="a1"/>
              <w:pPrChange w:id="665" w:author="Иво Станков" w:date="2013-07-29T18:48:00Z">
                <w:pPr>
                  <w:pStyle w:val="a1"/>
                </w:pPr>
              </w:pPrChange>
            </w:pPr>
            <w:r w:rsidRPr="00146731">
              <w:t>BGN '000</w:t>
            </w:r>
          </w:p>
        </w:tc>
      </w:tr>
      <w:tr w:rsidR="0012073B" w:rsidRPr="00146731" w:rsidTr="00CE799E">
        <w:trPr>
          <w:trHeight w:val="170"/>
        </w:trPr>
        <w:tc>
          <w:tcPr>
            <w:tcW w:w="6763" w:type="dxa"/>
            <w:tcBorders>
              <w:top w:val="nil"/>
              <w:left w:val="nil"/>
              <w:bottom w:val="nil"/>
              <w:right w:val="nil"/>
            </w:tcBorders>
            <w:vAlign w:val="bottom"/>
          </w:tcPr>
          <w:p w:rsidR="00EE5811" w:rsidRDefault="0012073B" w:rsidP="008A68BE">
            <w:pPr>
              <w:pStyle w:val="a"/>
              <w:pPrChange w:id="666" w:author="Иво Станков" w:date="2013-07-29T18:48:00Z">
                <w:pPr>
                  <w:pStyle w:val="a1"/>
                </w:pPr>
              </w:pPrChange>
            </w:pPr>
            <w:r w:rsidRPr="00146731">
              <w:t xml:space="preserve">Офис консумативи и хигиенни </w:t>
            </w:r>
            <w:proofErr w:type="gramStart"/>
            <w:r w:rsidRPr="00146731">
              <w:t xml:space="preserve">материали </w:t>
            </w:r>
            <w:proofErr w:type="gramEnd"/>
          </w:p>
        </w:tc>
        <w:tc>
          <w:tcPr>
            <w:tcW w:w="1229" w:type="dxa"/>
            <w:tcBorders>
              <w:top w:val="nil"/>
              <w:left w:val="nil"/>
              <w:bottom w:val="nil"/>
              <w:right w:val="nil"/>
            </w:tcBorders>
            <w:vAlign w:val="bottom"/>
          </w:tcPr>
          <w:p w:rsidR="00EE5811" w:rsidRPr="00A12DC3" w:rsidRDefault="00A4460E" w:rsidP="008A68BE">
            <w:pPr>
              <w:pStyle w:val="a0"/>
              <w:rPr>
                <w:lang w:val="en-US"/>
              </w:rPr>
              <w:pPrChange w:id="667" w:author="Иво Станков" w:date="2013-07-29T18:48:00Z">
                <w:pPr>
                  <w:pStyle w:val="a"/>
                </w:pPr>
              </w:pPrChange>
            </w:pPr>
            <w:r>
              <w:rPr>
                <w:lang w:val="en-US"/>
              </w:rPr>
              <w:t>7</w:t>
            </w:r>
          </w:p>
        </w:tc>
        <w:tc>
          <w:tcPr>
            <w:tcW w:w="236" w:type="dxa"/>
            <w:tcBorders>
              <w:top w:val="nil"/>
              <w:left w:val="nil"/>
              <w:bottom w:val="nil"/>
              <w:right w:val="nil"/>
            </w:tcBorders>
            <w:vAlign w:val="bottom"/>
          </w:tcPr>
          <w:p w:rsidR="004C0111" w:rsidRDefault="004C0111" w:rsidP="008A68BE">
            <w:pPr>
              <w:pStyle w:val="a0"/>
              <w:pPrChange w:id="668" w:author="Иво Станков" w:date="2013-07-29T18:48:00Z">
                <w:pPr>
                  <w:pStyle w:val="a0"/>
                </w:pPr>
              </w:pPrChange>
            </w:pPr>
          </w:p>
        </w:tc>
        <w:tc>
          <w:tcPr>
            <w:tcW w:w="1354" w:type="dxa"/>
            <w:tcBorders>
              <w:top w:val="nil"/>
              <w:left w:val="nil"/>
              <w:bottom w:val="nil"/>
              <w:right w:val="nil"/>
            </w:tcBorders>
            <w:vAlign w:val="bottom"/>
          </w:tcPr>
          <w:p w:rsidR="004C0111" w:rsidRDefault="008E00E6" w:rsidP="008A68BE">
            <w:pPr>
              <w:pStyle w:val="a0"/>
              <w:pPrChange w:id="669" w:author="Иво Станков" w:date="2013-07-29T18:48:00Z">
                <w:pPr>
                  <w:pStyle w:val="a0"/>
                </w:pPr>
              </w:pPrChange>
            </w:pPr>
            <w:r>
              <w:t>5</w:t>
            </w:r>
          </w:p>
        </w:tc>
      </w:tr>
      <w:tr w:rsidR="0012073B" w:rsidRPr="00146731" w:rsidTr="00CE799E">
        <w:trPr>
          <w:trHeight w:val="170"/>
        </w:trPr>
        <w:tc>
          <w:tcPr>
            <w:tcW w:w="6763" w:type="dxa"/>
            <w:tcBorders>
              <w:top w:val="nil"/>
              <w:left w:val="nil"/>
              <w:bottom w:val="nil"/>
              <w:right w:val="nil"/>
            </w:tcBorders>
            <w:vAlign w:val="bottom"/>
          </w:tcPr>
          <w:p w:rsidR="00EE5811" w:rsidRDefault="0012073B" w:rsidP="008A68BE">
            <w:pPr>
              <w:pStyle w:val="a"/>
              <w:pPrChange w:id="670" w:author="Иво Станков" w:date="2013-07-29T18:48:00Z">
                <w:pPr>
                  <w:pStyle w:val="a0"/>
                </w:pPr>
              </w:pPrChange>
            </w:pPr>
            <w:r w:rsidRPr="00146731">
              <w:t>Гориво и резервни части</w:t>
            </w:r>
          </w:p>
        </w:tc>
        <w:tc>
          <w:tcPr>
            <w:tcW w:w="1229" w:type="dxa"/>
            <w:tcBorders>
              <w:top w:val="nil"/>
              <w:left w:val="nil"/>
              <w:bottom w:val="nil"/>
              <w:right w:val="nil"/>
            </w:tcBorders>
            <w:vAlign w:val="bottom"/>
          </w:tcPr>
          <w:p w:rsidR="00EE5811" w:rsidRPr="00A12DC3" w:rsidRDefault="00A4460E" w:rsidP="008A68BE">
            <w:pPr>
              <w:pStyle w:val="a0"/>
              <w:rPr>
                <w:lang w:val="en-US"/>
              </w:rPr>
              <w:pPrChange w:id="671" w:author="Иво Станков" w:date="2013-07-29T18:48:00Z">
                <w:pPr>
                  <w:pStyle w:val="a"/>
                </w:pPr>
              </w:pPrChange>
            </w:pPr>
            <w:r>
              <w:rPr>
                <w:lang w:val="en-US"/>
              </w:rPr>
              <w:t>5</w:t>
            </w:r>
          </w:p>
        </w:tc>
        <w:tc>
          <w:tcPr>
            <w:tcW w:w="236" w:type="dxa"/>
            <w:tcBorders>
              <w:top w:val="nil"/>
              <w:left w:val="nil"/>
              <w:bottom w:val="nil"/>
              <w:right w:val="nil"/>
            </w:tcBorders>
            <w:vAlign w:val="bottom"/>
          </w:tcPr>
          <w:p w:rsidR="004C0111" w:rsidRDefault="004C0111" w:rsidP="008A68BE">
            <w:pPr>
              <w:pStyle w:val="a0"/>
              <w:pPrChange w:id="672" w:author="Иво Станков" w:date="2013-07-29T18:48:00Z">
                <w:pPr>
                  <w:pStyle w:val="a0"/>
                </w:pPr>
              </w:pPrChange>
            </w:pPr>
          </w:p>
        </w:tc>
        <w:tc>
          <w:tcPr>
            <w:tcW w:w="1354" w:type="dxa"/>
            <w:tcBorders>
              <w:top w:val="nil"/>
              <w:left w:val="nil"/>
              <w:bottom w:val="nil"/>
              <w:right w:val="nil"/>
            </w:tcBorders>
            <w:vAlign w:val="bottom"/>
          </w:tcPr>
          <w:p w:rsidR="004C0111" w:rsidRDefault="008E00E6" w:rsidP="008A68BE">
            <w:pPr>
              <w:pStyle w:val="a0"/>
              <w:pPrChange w:id="673" w:author="Иво Станков" w:date="2013-07-29T18:48:00Z">
                <w:pPr>
                  <w:pStyle w:val="a0"/>
                </w:pPr>
              </w:pPrChange>
            </w:pPr>
            <w:r>
              <w:t>6</w:t>
            </w:r>
          </w:p>
        </w:tc>
      </w:tr>
      <w:tr w:rsidR="0012073B" w:rsidRPr="00146731" w:rsidTr="00CE799E">
        <w:trPr>
          <w:trHeight w:val="170"/>
        </w:trPr>
        <w:tc>
          <w:tcPr>
            <w:tcW w:w="6763" w:type="dxa"/>
            <w:tcBorders>
              <w:top w:val="nil"/>
              <w:left w:val="nil"/>
              <w:bottom w:val="nil"/>
              <w:right w:val="nil"/>
            </w:tcBorders>
            <w:vAlign w:val="bottom"/>
          </w:tcPr>
          <w:p w:rsidR="00EE5811" w:rsidRDefault="0012073B" w:rsidP="008A68BE">
            <w:pPr>
              <w:pStyle w:val="a"/>
              <w:pPrChange w:id="674" w:author="Иво Станков" w:date="2013-07-29T18:48:00Z">
                <w:pPr>
                  <w:pStyle w:val="a0"/>
                </w:pPr>
              </w:pPrChange>
            </w:pPr>
            <w:r w:rsidRPr="00146731">
              <w:t xml:space="preserve">Канцеларски </w:t>
            </w:r>
            <w:proofErr w:type="gramStart"/>
            <w:r w:rsidRPr="00146731">
              <w:t xml:space="preserve">материали </w:t>
            </w:r>
            <w:proofErr w:type="gramEnd"/>
          </w:p>
        </w:tc>
        <w:tc>
          <w:tcPr>
            <w:tcW w:w="1229" w:type="dxa"/>
            <w:tcBorders>
              <w:top w:val="nil"/>
              <w:left w:val="nil"/>
              <w:bottom w:val="nil"/>
              <w:right w:val="nil"/>
            </w:tcBorders>
            <w:vAlign w:val="bottom"/>
          </w:tcPr>
          <w:p w:rsidR="00EE5811" w:rsidRPr="00A12DC3" w:rsidRDefault="00A4460E" w:rsidP="008A68BE">
            <w:pPr>
              <w:pStyle w:val="a0"/>
              <w:rPr>
                <w:lang w:val="en-US"/>
              </w:rPr>
              <w:pPrChange w:id="675" w:author="Иво Станков" w:date="2013-07-29T18:48:00Z">
                <w:pPr>
                  <w:pStyle w:val="a"/>
                </w:pPr>
              </w:pPrChange>
            </w:pPr>
            <w:r>
              <w:rPr>
                <w:lang w:val="en-US"/>
              </w:rPr>
              <w:t>1</w:t>
            </w:r>
          </w:p>
        </w:tc>
        <w:tc>
          <w:tcPr>
            <w:tcW w:w="236" w:type="dxa"/>
            <w:tcBorders>
              <w:top w:val="nil"/>
              <w:left w:val="nil"/>
              <w:bottom w:val="nil"/>
              <w:right w:val="nil"/>
            </w:tcBorders>
            <w:vAlign w:val="bottom"/>
          </w:tcPr>
          <w:p w:rsidR="004C0111" w:rsidRDefault="004C0111" w:rsidP="008A68BE">
            <w:pPr>
              <w:pStyle w:val="a0"/>
              <w:pPrChange w:id="676" w:author="Иво Станков" w:date="2013-07-29T18:48:00Z">
                <w:pPr>
                  <w:pStyle w:val="a0"/>
                </w:pPr>
              </w:pPrChange>
            </w:pPr>
          </w:p>
        </w:tc>
        <w:tc>
          <w:tcPr>
            <w:tcW w:w="1354" w:type="dxa"/>
            <w:tcBorders>
              <w:top w:val="nil"/>
              <w:left w:val="nil"/>
              <w:bottom w:val="nil"/>
              <w:right w:val="nil"/>
            </w:tcBorders>
            <w:vAlign w:val="bottom"/>
          </w:tcPr>
          <w:p w:rsidR="004C0111" w:rsidRDefault="008E00E6" w:rsidP="008A68BE">
            <w:pPr>
              <w:pStyle w:val="a0"/>
              <w:pPrChange w:id="677" w:author="Иво Станков" w:date="2013-07-29T18:48:00Z">
                <w:pPr>
                  <w:pStyle w:val="a0"/>
                </w:pPr>
              </w:pPrChange>
            </w:pPr>
            <w:r>
              <w:t>1</w:t>
            </w:r>
          </w:p>
        </w:tc>
      </w:tr>
      <w:tr w:rsidR="0012073B" w:rsidRPr="00146731" w:rsidTr="00CE799E">
        <w:trPr>
          <w:trHeight w:val="170"/>
        </w:trPr>
        <w:tc>
          <w:tcPr>
            <w:tcW w:w="6763" w:type="dxa"/>
            <w:tcBorders>
              <w:top w:val="nil"/>
              <w:left w:val="nil"/>
              <w:bottom w:val="nil"/>
              <w:right w:val="nil"/>
            </w:tcBorders>
            <w:vAlign w:val="bottom"/>
          </w:tcPr>
          <w:p w:rsidR="00EE5811" w:rsidRDefault="0012073B" w:rsidP="008A68BE">
            <w:pPr>
              <w:pStyle w:val="a"/>
              <w:pPrChange w:id="678" w:author="Иво Станков" w:date="2013-07-29T18:48:00Z">
                <w:pPr>
                  <w:pStyle w:val="a0"/>
                </w:pPr>
              </w:pPrChange>
            </w:pPr>
            <w:r w:rsidRPr="00146731">
              <w:t>Общо</w:t>
            </w:r>
          </w:p>
        </w:tc>
        <w:tc>
          <w:tcPr>
            <w:tcW w:w="1229" w:type="dxa"/>
            <w:tcBorders>
              <w:top w:val="single" w:sz="4" w:space="0" w:color="auto"/>
              <w:left w:val="nil"/>
              <w:bottom w:val="double" w:sz="6" w:space="0" w:color="auto"/>
              <w:right w:val="nil"/>
            </w:tcBorders>
            <w:vAlign w:val="bottom"/>
          </w:tcPr>
          <w:p w:rsidR="00EE5811" w:rsidRPr="00A12DC3" w:rsidRDefault="00A4460E" w:rsidP="008A68BE">
            <w:pPr>
              <w:pStyle w:val="a0"/>
              <w:rPr>
                <w:lang w:val="en-US"/>
              </w:rPr>
              <w:pPrChange w:id="679" w:author="Иво Станков" w:date="2013-07-29T18:48:00Z">
                <w:pPr>
                  <w:pStyle w:val="a"/>
                </w:pPr>
              </w:pPrChange>
            </w:pPr>
            <w:r>
              <w:rPr>
                <w:lang w:val="en-US"/>
              </w:rPr>
              <w:t>13</w:t>
            </w:r>
          </w:p>
        </w:tc>
        <w:tc>
          <w:tcPr>
            <w:tcW w:w="236" w:type="dxa"/>
            <w:tcBorders>
              <w:top w:val="nil"/>
              <w:left w:val="nil"/>
              <w:bottom w:val="nil"/>
              <w:right w:val="nil"/>
            </w:tcBorders>
            <w:vAlign w:val="bottom"/>
          </w:tcPr>
          <w:p w:rsidR="004C0111" w:rsidRDefault="004C0111" w:rsidP="008A68BE">
            <w:pPr>
              <w:pStyle w:val="a0"/>
              <w:pPrChange w:id="680" w:author="Иво Станков" w:date="2013-07-29T18:48:00Z">
                <w:pPr>
                  <w:pStyle w:val="a0"/>
                </w:pPr>
              </w:pPrChange>
            </w:pPr>
          </w:p>
        </w:tc>
        <w:tc>
          <w:tcPr>
            <w:tcW w:w="1354" w:type="dxa"/>
            <w:tcBorders>
              <w:top w:val="single" w:sz="4" w:space="0" w:color="auto"/>
              <w:left w:val="nil"/>
              <w:bottom w:val="double" w:sz="6" w:space="0" w:color="auto"/>
              <w:right w:val="nil"/>
            </w:tcBorders>
            <w:vAlign w:val="bottom"/>
          </w:tcPr>
          <w:p w:rsidR="004C0111" w:rsidRDefault="008E00E6" w:rsidP="008A68BE">
            <w:pPr>
              <w:pStyle w:val="a0"/>
              <w:pPrChange w:id="681" w:author="Иво Станков" w:date="2013-07-29T18:48:00Z">
                <w:pPr>
                  <w:pStyle w:val="a0"/>
                </w:pPr>
              </w:pPrChange>
            </w:pPr>
            <w:r>
              <w:t>12</w:t>
            </w:r>
          </w:p>
        </w:tc>
      </w:tr>
    </w:tbl>
    <w:p w:rsidR="00EE5811" w:rsidDel="00B151E7" w:rsidRDefault="00007450" w:rsidP="008A68BE">
      <w:pPr>
        <w:pStyle w:val="Heading1"/>
        <w:rPr>
          <w:del w:id="682" w:author="Иво Станков" w:date="2013-07-29T18:19:00Z"/>
        </w:rPr>
        <w:pPrChange w:id="683" w:author="Иво Станков" w:date="2013-07-29T18:48:00Z">
          <w:pPr>
            <w:pStyle w:val="a0"/>
          </w:pPr>
        </w:pPrChange>
      </w:pPr>
      <w:bookmarkStart w:id="684" w:name="_Toc355005224"/>
      <w:r>
        <w:rPr>
          <w:rFonts w:asciiTheme="minorHAnsi" w:hAnsiTheme="minorHAnsi"/>
          <w:lang w:val="en-US"/>
        </w:rPr>
        <w:t>6.</w:t>
      </w:r>
      <w:r w:rsidR="0012073B" w:rsidRPr="00146731">
        <w:t>РАЗХОДИ ЗА ВЪНШНИ УСЛУГИ</w:t>
      </w:r>
      <w:bookmarkEnd w:id="684"/>
    </w:p>
    <w:p w:rsidR="004C0111" w:rsidRDefault="0012073B" w:rsidP="008A68BE">
      <w:pPr>
        <w:pStyle w:val="Heading1"/>
        <w:rPr>
          <w:lang w:val="ru-RU"/>
        </w:rPr>
        <w:pPrChange w:id="685" w:author="Иво Станков" w:date="2013-07-29T18:48:00Z">
          <w:pPr/>
        </w:pPrChange>
      </w:pPr>
      <w:del w:id="686" w:author="Иво Станков" w:date="2013-07-29T18:19:00Z">
        <w:r w:rsidRPr="00146731" w:rsidDel="00B151E7">
          <w:rPr>
            <w:lang w:val="ru-RU"/>
          </w:rPr>
          <w:delText>Разходите за външни услуги включват:</w:delText>
        </w:r>
      </w:del>
    </w:p>
    <w:tbl>
      <w:tblPr>
        <w:tblW w:w="9681" w:type="dxa"/>
        <w:tblInd w:w="11" w:type="dxa"/>
        <w:tblCellMar>
          <w:left w:w="11" w:type="dxa"/>
          <w:right w:w="11" w:type="dxa"/>
        </w:tblCellMar>
        <w:tblLook w:val="00A0" w:firstRow="1" w:lastRow="0" w:firstColumn="1" w:lastColumn="0" w:noHBand="0" w:noVBand="0"/>
      </w:tblPr>
      <w:tblGrid>
        <w:gridCol w:w="5814"/>
        <w:gridCol w:w="1755"/>
        <w:gridCol w:w="357"/>
        <w:gridCol w:w="1755"/>
      </w:tblGrid>
      <w:tr w:rsidR="0012073B" w:rsidRPr="00BA7C78" w:rsidTr="00BA7C78">
        <w:trPr>
          <w:trHeight w:val="170"/>
        </w:trPr>
        <w:tc>
          <w:tcPr>
            <w:tcW w:w="6618" w:type="dxa"/>
            <w:tcBorders>
              <w:top w:val="nil"/>
              <w:left w:val="nil"/>
              <w:bottom w:val="nil"/>
              <w:right w:val="nil"/>
            </w:tcBorders>
            <w:vAlign w:val="bottom"/>
          </w:tcPr>
          <w:p w:rsidR="004C0111" w:rsidRDefault="00B151E7" w:rsidP="008A68BE">
            <w:pPr>
              <w:pPrChange w:id="687" w:author="Иво Станков" w:date="2013-07-29T18:48:00Z">
                <w:pPr/>
              </w:pPrChange>
            </w:pPr>
            <w:ins w:id="688" w:author="Иво Станков" w:date="2013-07-29T18:19:00Z">
              <w:r w:rsidRPr="00146731">
                <w:rPr>
                  <w:lang w:val="ru-RU"/>
                </w:rPr>
                <w:t>Разходите за външни услуги включват:</w:t>
              </w:r>
            </w:ins>
          </w:p>
        </w:tc>
        <w:tc>
          <w:tcPr>
            <w:tcW w:w="1320" w:type="dxa"/>
            <w:tcBorders>
              <w:top w:val="nil"/>
              <w:left w:val="nil"/>
              <w:bottom w:val="nil"/>
              <w:right w:val="nil"/>
            </w:tcBorders>
            <w:vAlign w:val="bottom"/>
          </w:tcPr>
          <w:p w:rsidR="00EE5811" w:rsidRDefault="008E00E6" w:rsidP="008A68BE">
            <w:pPr>
              <w:pStyle w:val="a1"/>
              <w:pPrChange w:id="689" w:author="Иво Станков" w:date="2013-07-29T18:48:00Z">
                <w:pPr/>
              </w:pPrChange>
            </w:pPr>
            <w:r>
              <w:t>30.06</w:t>
            </w:r>
            <w:r w:rsidR="0012073B" w:rsidRPr="00BA7C78">
              <w:t>.2013</w:t>
            </w:r>
          </w:p>
        </w:tc>
        <w:tc>
          <w:tcPr>
            <w:tcW w:w="426" w:type="dxa"/>
            <w:tcBorders>
              <w:top w:val="nil"/>
              <w:left w:val="nil"/>
              <w:bottom w:val="nil"/>
              <w:right w:val="nil"/>
            </w:tcBorders>
            <w:vAlign w:val="bottom"/>
          </w:tcPr>
          <w:p w:rsidR="004C0111" w:rsidRDefault="004C0111" w:rsidP="008A68BE">
            <w:pPr>
              <w:pStyle w:val="a1"/>
              <w:pPrChange w:id="690" w:author="Иво Станков" w:date="2013-07-29T18:48:00Z">
                <w:pPr>
                  <w:pStyle w:val="a1"/>
                </w:pPr>
              </w:pPrChange>
            </w:pPr>
          </w:p>
        </w:tc>
        <w:tc>
          <w:tcPr>
            <w:tcW w:w="1317" w:type="dxa"/>
            <w:tcBorders>
              <w:top w:val="nil"/>
              <w:left w:val="nil"/>
              <w:bottom w:val="nil"/>
              <w:right w:val="nil"/>
            </w:tcBorders>
            <w:vAlign w:val="bottom"/>
          </w:tcPr>
          <w:p w:rsidR="004C0111" w:rsidRDefault="008E00E6" w:rsidP="008A68BE">
            <w:pPr>
              <w:pStyle w:val="a1"/>
              <w:pPrChange w:id="691" w:author="Иво Станков" w:date="2013-07-29T18:48:00Z">
                <w:pPr>
                  <w:pStyle w:val="a1"/>
                </w:pPr>
              </w:pPrChange>
            </w:pPr>
            <w:r>
              <w:t>30.06</w:t>
            </w:r>
            <w:r w:rsidR="0012073B" w:rsidRPr="00BA7C78">
              <w:t>.2012</w:t>
            </w:r>
          </w:p>
        </w:tc>
      </w:tr>
      <w:tr w:rsidR="0012073B" w:rsidRPr="00BA7C78" w:rsidTr="00BA7C78">
        <w:trPr>
          <w:trHeight w:val="170"/>
        </w:trPr>
        <w:tc>
          <w:tcPr>
            <w:tcW w:w="6618" w:type="dxa"/>
            <w:tcBorders>
              <w:top w:val="nil"/>
              <w:left w:val="nil"/>
              <w:bottom w:val="nil"/>
              <w:right w:val="nil"/>
            </w:tcBorders>
            <w:vAlign w:val="bottom"/>
          </w:tcPr>
          <w:p w:rsidR="004C0111" w:rsidRDefault="004C0111" w:rsidP="008A68BE">
            <w:pPr>
              <w:pPrChange w:id="692" w:author="Иво Станков" w:date="2013-07-29T18:48:00Z">
                <w:pPr/>
              </w:pPrChange>
            </w:pPr>
          </w:p>
        </w:tc>
        <w:tc>
          <w:tcPr>
            <w:tcW w:w="1320" w:type="dxa"/>
            <w:tcBorders>
              <w:top w:val="nil"/>
              <w:left w:val="nil"/>
              <w:bottom w:val="nil"/>
              <w:right w:val="nil"/>
            </w:tcBorders>
            <w:vAlign w:val="bottom"/>
          </w:tcPr>
          <w:p w:rsidR="00EE5811" w:rsidRDefault="0012073B" w:rsidP="008A68BE">
            <w:pPr>
              <w:pStyle w:val="a1"/>
              <w:pPrChange w:id="693" w:author="Иво Станков" w:date="2013-07-29T18:48:00Z">
                <w:pPr/>
              </w:pPrChange>
            </w:pPr>
            <w:r w:rsidRPr="00BA7C78">
              <w:t>BGN'000</w:t>
            </w:r>
          </w:p>
        </w:tc>
        <w:tc>
          <w:tcPr>
            <w:tcW w:w="426" w:type="dxa"/>
            <w:tcBorders>
              <w:top w:val="nil"/>
              <w:left w:val="nil"/>
              <w:bottom w:val="nil"/>
              <w:right w:val="nil"/>
            </w:tcBorders>
            <w:vAlign w:val="bottom"/>
          </w:tcPr>
          <w:p w:rsidR="004C0111" w:rsidRDefault="004C0111" w:rsidP="008A68BE">
            <w:pPr>
              <w:pStyle w:val="a1"/>
              <w:pPrChange w:id="694" w:author="Иво Станков" w:date="2013-07-29T18:48:00Z">
                <w:pPr>
                  <w:pStyle w:val="a1"/>
                </w:pPr>
              </w:pPrChange>
            </w:pPr>
          </w:p>
        </w:tc>
        <w:tc>
          <w:tcPr>
            <w:tcW w:w="1317" w:type="dxa"/>
            <w:tcBorders>
              <w:top w:val="nil"/>
              <w:left w:val="nil"/>
              <w:bottom w:val="nil"/>
              <w:right w:val="nil"/>
            </w:tcBorders>
            <w:vAlign w:val="bottom"/>
          </w:tcPr>
          <w:p w:rsidR="004C0111" w:rsidRDefault="0012073B" w:rsidP="008A68BE">
            <w:pPr>
              <w:pStyle w:val="a1"/>
              <w:pPrChange w:id="695" w:author="Иво Станков" w:date="2013-07-29T18:48:00Z">
                <w:pPr>
                  <w:pStyle w:val="a1"/>
                </w:pPr>
              </w:pPrChange>
            </w:pPr>
            <w:r w:rsidRPr="00BA7C78">
              <w:t>BGN'000</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696" w:author="Иво Станков" w:date="2013-07-29T18:48:00Z">
                <w:pPr>
                  <w:pStyle w:val="a1"/>
                </w:pPr>
              </w:pPrChange>
            </w:pPr>
            <w:r w:rsidRPr="00BA7C78">
              <w:t>Лицензионни такси</w:t>
            </w:r>
          </w:p>
        </w:tc>
        <w:tc>
          <w:tcPr>
            <w:tcW w:w="1320" w:type="dxa"/>
            <w:tcBorders>
              <w:top w:val="nil"/>
              <w:left w:val="nil"/>
              <w:bottom w:val="nil"/>
              <w:right w:val="nil"/>
            </w:tcBorders>
            <w:vAlign w:val="bottom"/>
          </w:tcPr>
          <w:p w:rsidR="00EE5811" w:rsidRPr="00A12DC3" w:rsidRDefault="00F64C81" w:rsidP="008A68BE">
            <w:pPr>
              <w:pStyle w:val="a0"/>
              <w:rPr>
                <w:lang w:val="en-US"/>
              </w:rPr>
              <w:pPrChange w:id="697" w:author="Иво Станков" w:date="2013-07-29T18:48:00Z">
                <w:pPr>
                  <w:pStyle w:val="a"/>
                </w:pPr>
              </w:pPrChange>
            </w:pPr>
            <w:r>
              <w:rPr>
                <w:lang w:val="en-US"/>
              </w:rPr>
              <w:t>2</w:t>
            </w:r>
            <w:r w:rsidR="00AA2F8D">
              <w:rPr>
                <w:lang w:val="en-US"/>
              </w:rPr>
              <w:t>58</w:t>
            </w:r>
          </w:p>
        </w:tc>
        <w:tc>
          <w:tcPr>
            <w:tcW w:w="426" w:type="dxa"/>
            <w:tcBorders>
              <w:top w:val="nil"/>
              <w:left w:val="nil"/>
              <w:bottom w:val="nil"/>
              <w:right w:val="nil"/>
            </w:tcBorders>
            <w:vAlign w:val="bottom"/>
          </w:tcPr>
          <w:p w:rsidR="004C0111" w:rsidRDefault="004C0111" w:rsidP="008A68BE">
            <w:pPr>
              <w:pStyle w:val="a0"/>
              <w:pPrChange w:id="698" w:author="Иво Станков" w:date="2013-07-29T18:48:00Z">
                <w:pPr>
                  <w:pStyle w:val="a0"/>
                </w:pPr>
              </w:pPrChange>
            </w:pPr>
          </w:p>
        </w:tc>
        <w:tc>
          <w:tcPr>
            <w:tcW w:w="1317" w:type="dxa"/>
            <w:tcBorders>
              <w:top w:val="nil"/>
              <w:left w:val="nil"/>
              <w:bottom w:val="nil"/>
              <w:right w:val="nil"/>
            </w:tcBorders>
            <w:vAlign w:val="bottom"/>
          </w:tcPr>
          <w:p w:rsidR="004C0111" w:rsidRDefault="008E00E6" w:rsidP="008A68BE">
            <w:pPr>
              <w:pStyle w:val="a0"/>
              <w:pPrChange w:id="699" w:author="Иво Станков" w:date="2013-07-29T18:48:00Z">
                <w:pPr>
                  <w:pStyle w:val="a0"/>
                </w:pPr>
              </w:pPrChange>
            </w:pPr>
            <w:r>
              <w:t>355</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00" w:author="Иво Станков" w:date="2013-07-29T18:48:00Z">
                <w:pPr>
                  <w:pStyle w:val="a0"/>
                </w:pPr>
              </w:pPrChange>
            </w:pPr>
            <w:r w:rsidRPr="00BA7C78">
              <w:t>Консултантски и други услуги</w:t>
            </w:r>
          </w:p>
        </w:tc>
        <w:tc>
          <w:tcPr>
            <w:tcW w:w="1320" w:type="dxa"/>
            <w:tcBorders>
              <w:top w:val="nil"/>
              <w:left w:val="nil"/>
              <w:bottom w:val="nil"/>
              <w:right w:val="nil"/>
            </w:tcBorders>
            <w:vAlign w:val="bottom"/>
          </w:tcPr>
          <w:p w:rsidR="00EE5811" w:rsidRPr="00A12DC3" w:rsidRDefault="00AA2F8D" w:rsidP="008A68BE">
            <w:pPr>
              <w:pStyle w:val="a0"/>
              <w:rPr>
                <w:lang w:val="en-US"/>
              </w:rPr>
              <w:pPrChange w:id="701" w:author="Иво Станков" w:date="2013-07-29T18:48:00Z">
                <w:pPr>
                  <w:pStyle w:val="a"/>
                </w:pPr>
              </w:pPrChange>
            </w:pPr>
            <w:r>
              <w:rPr>
                <w:lang w:val="en-US"/>
              </w:rPr>
              <w:t>60</w:t>
            </w:r>
          </w:p>
        </w:tc>
        <w:tc>
          <w:tcPr>
            <w:tcW w:w="426" w:type="dxa"/>
            <w:tcBorders>
              <w:top w:val="nil"/>
              <w:left w:val="nil"/>
              <w:bottom w:val="nil"/>
              <w:right w:val="nil"/>
            </w:tcBorders>
            <w:vAlign w:val="bottom"/>
          </w:tcPr>
          <w:p w:rsidR="004C0111" w:rsidRDefault="004C0111" w:rsidP="008A68BE">
            <w:pPr>
              <w:pStyle w:val="a0"/>
              <w:pPrChange w:id="702" w:author="Иво Станков" w:date="2013-07-29T18:48:00Z">
                <w:pPr>
                  <w:pStyle w:val="a0"/>
                </w:pPr>
              </w:pPrChange>
            </w:pPr>
          </w:p>
        </w:tc>
        <w:tc>
          <w:tcPr>
            <w:tcW w:w="1317" w:type="dxa"/>
            <w:tcBorders>
              <w:top w:val="nil"/>
              <w:left w:val="nil"/>
              <w:bottom w:val="nil"/>
              <w:right w:val="nil"/>
            </w:tcBorders>
            <w:vAlign w:val="bottom"/>
          </w:tcPr>
          <w:p w:rsidR="004C0111" w:rsidRDefault="008E00E6" w:rsidP="008A68BE">
            <w:pPr>
              <w:pStyle w:val="a0"/>
              <w:pPrChange w:id="703" w:author="Иво Станков" w:date="2013-07-29T18:48:00Z">
                <w:pPr>
                  <w:pStyle w:val="a0"/>
                </w:pPr>
              </w:pPrChange>
            </w:pPr>
            <w:r>
              <w:t>24</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04" w:author="Иво Станков" w:date="2013-07-29T18:48:00Z">
                <w:pPr>
                  <w:pStyle w:val="a0"/>
                </w:pPr>
              </w:pPrChange>
            </w:pPr>
            <w:r w:rsidRPr="00BA7C78">
              <w:t>Поддръжка на офис</w:t>
            </w:r>
          </w:p>
        </w:tc>
        <w:tc>
          <w:tcPr>
            <w:tcW w:w="1320" w:type="dxa"/>
            <w:tcBorders>
              <w:top w:val="nil"/>
              <w:left w:val="nil"/>
              <w:bottom w:val="nil"/>
              <w:right w:val="nil"/>
            </w:tcBorders>
            <w:vAlign w:val="bottom"/>
          </w:tcPr>
          <w:p w:rsidR="00EE5811" w:rsidRPr="00A12DC3" w:rsidRDefault="00AA2F8D" w:rsidP="008A68BE">
            <w:pPr>
              <w:pStyle w:val="a0"/>
              <w:rPr>
                <w:lang w:val="en-US"/>
              </w:rPr>
              <w:pPrChange w:id="705" w:author="Иво Станков" w:date="2013-07-29T18:48:00Z">
                <w:pPr>
                  <w:pStyle w:val="a"/>
                </w:pPr>
              </w:pPrChange>
            </w:pPr>
            <w:r>
              <w:rPr>
                <w:lang w:val="en-US"/>
              </w:rPr>
              <w:t>48</w:t>
            </w:r>
          </w:p>
        </w:tc>
        <w:tc>
          <w:tcPr>
            <w:tcW w:w="426" w:type="dxa"/>
            <w:tcBorders>
              <w:top w:val="nil"/>
              <w:left w:val="nil"/>
              <w:bottom w:val="nil"/>
              <w:right w:val="nil"/>
            </w:tcBorders>
            <w:vAlign w:val="bottom"/>
          </w:tcPr>
          <w:p w:rsidR="004C0111" w:rsidRDefault="004C0111" w:rsidP="008A68BE">
            <w:pPr>
              <w:pStyle w:val="a0"/>
              <w:pPrChange w:id="706" w:author="Иво Станков" w:date="2013-07-29T18:48:00Z">
                <w:pPr>
                  <w:pStyle w:val="a0"/>
                </w:pPr>
              </w:pPrChange>
            </w:pPr>
          </w:p>
        </w:tc>
        <w:tc>
          <w:tcPr>
            <w:tcW w:w="1317" w:type="dxa"/>
            <w:tcBorders>
              <w:top w:val="nil"/>
              <w:left w:val="nil"/>
              <w:bottom w:val="nil"/>
              <w:right w:val="nil"/>
            </w:tcBorders>
            <w:vAlign w:val="bottom"/>
          </w:tcPr>
          <w:p w:rsidR="004C0111" w:rsidRDefault="008E00E6" w:rsidP="008A68BE">
            <w:pPr>
              <w:pStyle w:val="a0"/>
              <w:pPrChange w:id="707" w:author="Иво Станков" w:date="2013-07-29T18:48:00Z">
                <w:pPr>
                  <w:pStyle w:val="a0"/>
                </w:pPr>
              </w:pPrChange>
            </w:pPr>
            <w:r>
              <w:t>46</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08" w:author="Иво Станков" w:date="2013-07-29T18:48:00Z">
                <w:pPr>
                  <w:pStyle w:val="a0"/>
                </w:pPr>
              </w:pPrChange>
            </w:pPr>
            <w:r w:rsidRPr="00BA7C78">
              <w:t xml:space="preserve">Такси за </w:t>
            </w:r>
            <w:proofErr w:type="gramStart"/>
            <w:r w:rsidRPr="00BA7C78">
              <w:t xml:space="preserve">членство </w:t>
            </w:r>
            <w:proofErr w:type="gramEnd"/>
          </w:p>
        </w:tc>
        <w:tc>
          <w:tcPr>
            <w:tcW w:w="1320" w:type="dxa"/>
            <w:tcBorders>
              <w:top w:val="nil"/>
              <w:left w:val="nil"/>
              <w:bottom w:val="nil"/>
              <w:right w:val="nil"/>
            </w:tcBorders>
            <w:vAlign w:val="bottom"/>
          </w:tcPr>
          <w:p w:rsidR="00EE5811" w:rsidRPr="00A12DC3" w:rsidRDefault="00AA2F8D" w:rsidP="008A68BE">
            <w:pPr>
              <w:pStyle w:val="a0"/>
              <w:rPr>
                <w:lang w:val="en-US"/>
              </w:rPr>
              <w:pPrChange w:id="709" w:author="Иво Станков" w:date="2013-07-29T18:48:00Z">
                <w:pPr>
                  <w:pStyle w:val="a"/>
                </w:pPr>
              </w:pPrChange>
            </w:pPr>
            <w:r>
              <w:rPr>
                <w:lang w:val="en-US"/>
              </w:rPr>
              <w:t>35</w:t>
            </w:r>
          </w:p>
        </w:tc>
        <w:tc>
          <w:tcPr>
            <w:tcW w:w="426" w:type="dxa"/>
            <w:tcBorders>
              <w:top w:val="nil"/>
              <w:left w:val="nil"/>
              <w:bottom w:val="nil"/>
              <w:right w:val="nil"/>
            </w:tcBorders>
            <w:vAlign w:val="bottom"/>
          </w:tcPr>
          <w:p w:rsidR="004C0111" w:rsidRDefault="004C0111" w:rsidP="008A68BE">
            <w:pPr>
              <w:pStyle w:val="a0"/>
              <w:pPrChange w:id="710" w:author="Иво Станков" w:date="2013-07-29T18:48:00Z">
                <w:pPr>
                  <w:pStyle w:val="a0"/>
                </w:pPr>
              </w:pPrChange>
            </w:pPr>
          </w:p>
        </w:tc>
        <w:tc>
          <w:tcPr>
            <w:tcW w:w="1317" w:type="dxa"/>
            <w:tcBorders>
              <w:top w:val="nil"/>
              <w:left w:val="nil"/>
              <w:bottom w:val="nil"/>
              <w:right w:val="nil"/>
            </w:tcBorders>
            <w:vAlign w:val="bottom"/>
          </w:tcPr>
          <w:p w:rsidR="004C0111" w:rsidRDefault="008E00E6" w:rsidP="008A68BE">
            <w:pPr>
              <w:pStyle w:val="a0"/>
              <w:pPrChange w:id="711" w:author="Иво Станков" w:date="2013-07-29T18:48:00Z">
                <w:pPr>
                  <w:pStyle w:val="a0"/>
                </w:pPr>
              </w:pPrChange>
            </w:pPr>
            <w:r>
              <w:t>31</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12" w:author="Иво Станков" w:date="2013-07-29T18:48:00Z">
                <w:pPr>
                  <w:pStyle w:val="a0"/>
                </w:pPr>
              </w:pPrChange>
            </w:pPr>
            <w:r w:rsidRPr="00BA7C78">
              <w:t>Комуникации</w:t>
            </w:r>
          </w:p>
        </w:tc>
        <w:tc>
          <w:tcPr>
            <w:tcW w:w="1320" w:type="dxa"/>
            <w:tcBorders>
              <w:top w:val="nil"/>
              <w:left w:val="nil"/>
              <w:bottom w:val="nil"/>
              <w:right w:val="nil"/>
            </w:tcBorders>
            <w:vAlign w:val="bottom"/>
          </w:tcPr>
          <w:p w:rsidR="00EE5811" w:rsidRPr="00A12DC3" w:rsidRDefault="00F64C81" w:rsidP="008A68BE">
            <w:pPr>
              <w:pStyle w:val="a0"/>
              <w:rPr>
                <w:lang w:val="en-US"/>
              </w:rPr>
              <w:pPrChange w:id="713" w:author="Иво Станков" w:date="2013-07-29T18:48:00Z">
                <w:pPr>
                  <w:pStyle w:val="a"/>
                </w:pPr>
              </w:pPrChange>
            </w:pPr>
            <w:r>
              <w:rPr>
                <w:lang w:val="en-US"/>
              </w:rPr>
              <w:t>25</w:t>
            </w:r>
          </w:p>
        </w:tc>
        <w:tc>
          <w:tcPr>
            <w:tcW w:w="426" w:type="dxa"/>
            <w:tcBorders>
              <w:top w:val="nil"/>
              <w:left w:val="nil"/>
              <w:bottom w:val="nil"/>
              <w:right w:val="nil"/>
            </w:tcBorders>
            <w:vAlign w:val="bottom"/>
          </w:tcPr>
          <w:p w:rsidR="004C0111" w:rsidRDefault="004C0111" w:rsidP="008A68BE">
            <w:pPr>
              <w:pStyle w:val="a0"/>
              <w:pPrChange w:id="714" w:author="Иво Станков" w:date="2013-07-29T18:48:00Z">
                <w:pPr>
                  <w:pStyle w:val="a0"/>
                </w:pPr>
              </w:pPrChange>
            </w:pPr>
          </w:p>
        </w:tc>
        <w:tc>
          <w:tcPr>
            <w:tcW w:w="1317" w:type="dxa"/>
            <w:tcBorders>
              <w:top w:val="nil"/>
              <w:left w:val="nil"/>
              <w:bottom w:val="nil"/>
              <w:right w:val="nil"/>
            </w:tcBorders>
            <w:vAlign w:val="bottom"/>
          </w:tcPr>
          <w:p w:rsidR="004C0111" w:rsidRDefault="000045A3" w:rsidP="008A68BE">
            <w:pPr>
              <w:pStyle w:val="a0"/>
              <w:pPrChange w:id="715" w:author="Иво Станков" w:date="2013-07-29T18:48:00Z">
                <w:pPr>
                  <w:pStyle w:val="a0"/>
                </w:pPr>
              </w:pPrChange>
            </w:pPr>
            <w:r>
              <w:t>27</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16" w:author="Иво Станков" w:date="2013-07-29T18:48:00Z">
                <w:pPr>
                  <w:pStyle w:val="a0"/>
                </w:pPr>
              </w:pPrChange>
            </w:pPr>
            <w:r w:rsidRPr="00BA7C78">
              <w:t>Текущи ремонти</w:t>
            </w:r>
          </w:p>
        </w:tc>
        <w:tc>
          <w:tcPr>
            <w:tcW w:w="1320" w:type="dxa"/>
            <w:tcBorders>
              <w:top w:val="nil"/>
              <w:left w:val="nil"/>
              <w:bottom w:val="nil"/>
              <w:right w:val="nil"/>
            </w:tcBorders>
            <w:vAlign w:val="bottom"/>
          </w:tcPr>
          <w:p w:rsidR="00EE5811" w:rsidRPr="00A12DC3" w:rsidRDefault="00AA2F8D" w:rsidP="008A68BE">
            <w:pPr>
              <w:pStyle w:val="a0"/>
              <w:rPr>
                <w:lang w:val="en-US"/>
              </w:rPr>
              <w:pPrChange w:id="717" w:author="Иво Станков" w:date="2013-07-29T18:48:00Z">
                <w:pPr>
                  <w:pStyle w:val="a"/>
                </w:pPr>
              </w:pPrChange>
            </w:pPr>
            <w:r>
              <w:rPr>
                <w:lang w:val="en-US"/>
              </w:rPr>
              <w:t>8</w:t>
            </w:r>
          </w:p>
        </w:tc>
        <w:tc>
          <w:tcPr>
            <w:tcW w:w="426" w:type="dxa"/>
            <w:tcBorders>
              <w:top w:val="nil"/>
              <w:left w:val="nil"/>
              <w:bottom w:val="nil"/>
              <w:right w:val="nil"/>
            </w:tcBorders>
            <w:vAlign w:val="bottom"/>
          </w:tcPr>
          <w:p w:rsidR="004C0111" w:rsidRDefault="004C0111" w:rsidP="008A68BE">
            <w:pPr>
              <w:pStyle w:val="a0"/>
              <w:pPrChange w:id="718" w:author="Иво Станков" w:date="2013-07-29T18:48:00Z">
                <w:pPr>
                  <w:pStyle w:val="a0"/>
                </w:pPr>
              </w:pPrChange>
            </w:pPr>
          </w:p>
        </w:tc>
        <w:tc>
          <w:tcPr>
            <w:tcW w:w="1317" w:type="dxa"/>
            <w:tcBorders>
              <w:top w:val="nil"/>
              <w:left w:val="nil"/>
              <w:bottom w:val="nil"/>
              <w:right w:val="nil"/>
            </w:tcBorders>
            <w:vAlign w:val="bottom"/>
          </w:tcPr>
          <w:p w:rsidR="004C0111" w:rsidRDefault="004C0111" w:rsidP="008A68BE">
            <w:pPr>
              <w:pStyle w:val="a0"/>
              <w:pPrChange w:id="719" w:author="Иво Станков" w:date="2013-07-29T18:48:00Z">
                <w:pPr>
                  <w:pStyle w:val="a0"/>
                </w:pPr>
              </w:pPrChange>
            </w:pP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20" w:author="Иво Станков" w:date="2013-07-29T18:48:00Z">
                <w:pPr>
                  <w:pStyle w:val="a0"/>
                </w:pPr>
              </w:pPrChange>
            </w:pPr>
            <w:r w:rsidRPr="00BA7C78">
              <w:t xml:space="preserve">Данъци и </w:t>
            </w:r>
            <w:proofErr w:type="gramStart"/>
            <w:r w:rsidRPr="00BA7C78">
              <w:t xml:space="preserve">такси </w:t>
            </w:r>
            <w:proofErr w:type="gramEnd"/>
          </w:p>
        </w:tc>
        <w:tc>
          <w:tcPr>
            <w:tcW w:w="1320" w:type="dxa"/>
            <w:tcBorders>
              <w:top w:val="nil"/>
              <w:left w:val="nil"/>
              <w:bottom w:val="nil"/>
              <w:right w:val="nil"/>
            </w:tcBorders>
            <w:vAlign w:val="bottom"/>
          </w:tcPr>
          <w:p w:rsidR="00EE5811" w:rsidRPr="00A12DC3" w:rsidRDefault="00F64C81" w:rsidP="008A68BE">
            <w:pPr>
              <w:pStyle w:val="a0"/>
              <w:rPr>
                <w:lang w:val="en-US"/>
              </w:rPr>
              <w:pPrChange w:id="721" w:author="Иво Станков" w:date="2013-07-29T18:48:00Z">
                <w:pPr>
                  <w:pStyle w:val="a"/>
                </w:pPr>
              </w:pPrChange>
            </w:pPr>
            <w:r>
              <w:rPr>
                <w:lang w:val="en-US"/>
              </w:rPr>
              <w:t>14</w:t>
            </w:r>
          </w:p>
        </w:tc>
        <w:tc>
          <w:tcPr>
            <w:tcW w:w="426" w:type="dxa"/>
            <w:tcBorders>
              <w:top w:val="nil"/>
              <w:left w:val="nil"/>
              <w:bottom w:val="nil"/>
              <w:right w:val="nil"/>
            </w:tcBorders>
            <w:vAlign w:val="bottom"/>
          </w:tcPr>
          <w:p w:rsidR="004C0111" w:rsidRDefault="004C0111" w:rsidP="008A68BE">
            <w:pPr>
              <w:pStyle w:val="a0"/>
              <w:pPrChange w:id="722" w:author="Иво Станков" w:date="2013-07-29T18:48:00Z">
                <w:pPr>
                  <w:pStyle w:val="a0"/>
                </w:pPr>
              </w:pPrChange>
            </w:pPr>
          </w:p>
        </w:tc>
        <w:tc>
          <w:tcPr>
            <w:tcW w:w="1317" w:type="dxa"/>
            <w:tcBorders>
              <w:top w:val="nil"/>
              <w:left w:val="nil"/>
              <w:bottom w:val="nil"/>
              <w:right w:val="nil"/>
            </w:tcBorders>
            <w:vAlign w:val="bottom"/>
          </w:tcPr>
          <w:p w:rsidR="004C0111" w:rsidRDefault="008E00E6" w:rsidP="008A68BE">
            <w:pPr>
              <w:pStyle w:val="a0"/>
              <w:pPrChange w:id="723" w:author="Иво Станков" w:date="2013-07-29T18:48:00Z">
                <w:pPr>
                  <w:pStyle w:val="a0"/>
                </w:pPr>
              </w:pPrChange>
            </w:pPr>
            <w:r>
              <w:t>27</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24" w:author="Иво Станков" w:date="2013-07-29T18:48:00Z">
                <w:pPr>
                  <w:pStyle w:val="a0"/>
                </w:pPr>
              </w:pPrChange>
            </w:pPr>
            <w:r w:rsidRPr="00BA7C78">
              <w:t>Застраховки</w:t>
            </w:r>
          </w:p>
        </w:tc>
        <w:tc>
          <w:tcPr>
            <w:tcW w:w="1320" w:type="dxa"/>
            <w:tcBorders>
              <w:top w:val="nil"/>
              <w:left w:val="nil"/>
              <w:bottom w:val="nil"/>
              <w:right w:val="nil"/>
            </w:tcBorders>
            <w:vAlign w:val="bottom"/>
          </w:tcPr>
          <w:p w:rsidR="00EE5811" w:rsidRPr="00A12DC3" w:rsidRDefault="00F64C81" w:rsidP="008A68BE">
            <w:pPr>
              <w:pStyle w:val="a0"/>
              <w:rPr>
                <w:lang w:val="en-US"/>
              </w:rPr>
              <w:pPrChange w:id="725" w:author="Иво Станков" w:date="2013-07-29T18:48:00Z">
                <w:pPr>
                  <w:pStyle w:val="a"/>
                </w:pPr>
              </w:pPrChange>
            </w:pPr>
            <w:r>
              <w:rPr>
                <w:lang w:val="en-US"/>
              </w:rPr>
              <w:t>7</w:t>
            </w:r>
          </w:p>
        </w:tc>
        <w:tc>
          <w:tcPr>
            <w:tcW w:w="426" w:type="dxa"/>
            <w:tcBorders>
              <w:top w:val="nil"/>
              <w:left w:val="nil"/>
              <w:bottom w:val="nil"/>
              <w:right w:val="nil"/>
            </w:tcBorders>
            <w:vAlign w:val="bottom"/>
          </w:tcPr>
          <w:p w:rsidR="004C0111" w:rsidRDefault="004C0111" w:rsidP="008A68BE">
            <w:pPr>
              <w:pStyle w:val="a0"/>
              <w:pPrChange w:id="726" w:author="Иво Станков" w:date="2013-07-29T18:48:00Z">
                <w:pPr>
                  <w:pStyle w:val="a0"/>
                </w:pPr>
              </w:pPrChange>
            </w:pPr>
          </w:p>
        </w:tc>
        <w:tc>
          <w:tcPr>
            <w:tcW w:w="1317" w:type="dxa"/>
            <w:tcBorders>
              <w:top w:val="nil"/>
              <w:left w:val="nil"/>
              <w:bottom w:val="nil"/>
              <w:right w:val="nil"/>
            </w:tcBorders>
            <w:vAlign w:val="bottom"/>
          </w:tcPr>
          <w:p w:rsidR="004C0111" w:rsidRDefault="008E00E6" w:rsidP="008A68BE">
            <w:pPr>
              <w:pStyle w:val="a0"/>
              <w:pPrChange w:id="727" w:author="Иво Станков" w:date="2013-07-29T18:48:00Z">
                <w:pPr>
                  <w:pStyle w:val="a0"/>
                </w:pPr>
              </w:pPrChange>
            </w:pPr>
            <w:r>
              <w:t>6</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28" w:author="Иво Станков" w:date="2013-07-29T18:48:00Z">
                <w:pPr>
                  <w:pStyle w:val="a0"/>
                </w:pPr>
              </w:pPrChange>
            </w:pPr>
            <w:r w:rsidRPr="00BA7C78">
              <w:t>Маркетингови консултантски услуги</w:t>
            </w:r>
          </w:p>
        </w:tc>
        <w:tc>
          <w:tcPr>
            <w:tcW w:w="1320" w:type="dxa"/>
            <w:tcBorders>
              <w:top w:val="nil"/>
              <w:left w:val="nil"/>
              <w:bottom w:val="nil"/>
              <w:right w:val="nil"/>
            </w:tcBorders>
            <w:vAlign w:val="bottom"/>
          </w:tcPr>
          <w:p w:rsidR="00EE5811" w:rsidRDefault="0012073B" w:rsidP="008A68BE">
            <w:pPr>
              <w:pStyle w:val="a0"/>
              <w:pPrChange w:id="729" w:author="Иво Станков" w:date="2013-07-29T18:48:00Z">
                <w:pPr>
                  <w:pStyle w:val="a"/>
                </w:pPr>
              </w:pPrChange>
            </w:pPr>
            <w:r w:rsidRPr="00BA7C78">
              <w:t xml:space="preserve"> </w:t>
            </w:r>
            <w:proofErr w:type="gramStart"/>
            <w:r w:rsidRPr="00BA7C78">
              <w:t>-</w:t>
            </w:r>
            <w:proofErr w:type="gramEnd"/>
            <w:r w:rsidRPr="00BA7C78">
              <w:t xml:space="preserve"> </w:t>
            </w:r>
          </w:p>
        </w:tc>
        <w:tc>
          <w:tcPr>
            <w:tcW w:w="426" w:type="dxa"/>
            <w:tcBorders>
              <w:top w:val="nil"/>
              <w:left w:val="nil"/>
              <w:bottom w:val="nil"/>
              <w:right w:val="nil"/>
            </w:tcBorders>
            <w:vAlign w:val="bottom"/>
          </w:tcPr>
          <w:p w:rsidR="004C0111" w:rsidRDefault="004C0111" w:rsidP="008A68BE">
            <w:pPr>
              <w:pStyle w:val="a0"/>
              <w:pPrChange w:id="730" w:author="Иво Станков" w:date="2013-07-29T18:48:00Z">
                <w:pPr>
                  <w:pStyle w:val="a0"/>
                </w:pPr>
              </w:pPrChange>
            </w:pPr>
          </w:p>
        </w:tc>
        <w:tc>
          <w:tcPr>
            <w:tcW w:w="1317" w:type="dxa"/>
            <w:tcBorders>
              <w:top w:val="nil"/>
              <w:left w:val="nil"/>
              <w:bottom w:val="nil"/>
              <w:right w:val="nil"/>
            </w:tcBorders>
            <w:vAlign w:val="bottom"/>
          </w:tcPr>
          <w:p w:rsidR="004C0111" w:rsidRDefault="0012073B" w:rsidP="008A68BE">
            <w:pPr>
              <w:pStyle w:val="a0"/>
              <w:pPrChange w:id="731" w:author="Иво Станков" w:date="2013-07-29T18:48:00Z">
                <w:pPr>
                  <w:pStyle w:val="a0"/>
                </w:pPr>
              </w:pPrChange>
            </w:pPr>
            <w:r w:rsidRPr="00BA7C78">
              <w:t>-</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32" w:author="Иво Станков" w:date="2013-07-29T18:48:00Z">
                <w:pPr>
                  <w:pStyle w:val="a0"/>
                </w:pPr>
              </w:pPrChange>
            </w:pPr>
            <w:r w:rsidRPr="00BA7C78">
              <w:t>Други</w:t>
            </w:r>
          </w:p>
        </w:tc>
        <w:tc>
          <w:tcPr>
            <w:tcW w:w="1320" w:type="dxa"/>
            <w:tcBorders>
              <w:top w:val="nil"/>
              <w:left w:val="nil"/>
              <w:bottom w:val="nil"/>
              <w:right w:val="nil"/>
            </w:tcBorders>
            <w:vAlign w:val="bottom"/>
          </w:tcPr>
          <w:p w:rsidR="00EE5811" w:rsidRPr="00A12DC3" w:rsidRDefault="00AA2F8D" w:rsidP="008A68BE">
            <w:pPr>
              <w:pStyle w:val="a0"/>
              <w:rPr>
                <w:lang w:val="en-US"/>
              </w:rPr>
              <w:pPrChange w:id="733" w:author="Иво Станков" w:date="2013-07-29T18:48:00Z">
                <w:pPr>
                  <w:pStyle w:val="a"/>
                </w:pPr>
              </w:pPrChange>
            </w:pPr>
            <w:r>
              <w:rPr>
                <w:lang w:val="en-US"/>
              </w:rPr>
              <w:t>7</w:t>
            </w:r>
          </w:p>
        </w:tc>
        <w:tc>
          <w:tcPr>
            <w:tcW w:w="426" w:type="dxa"/>
            <w:tcBorders>
              <w:top w:val="nil"/>
              <w:left w:val="nil"/>
              <w:bottom w:val="nil"/>
              <w:right w:val="nil"/>
            </w:tcBorders>
            <w:vAlign w:val="bottom"/>
          </w:tcPr>
          <w:p w:rsidR="004C0111" w:rsidRDefault="004C0111" w:rsidP="008A68BE">
            <w:pPr>
              <w:pStyle w:val="a0"/>
              <w:pPrChange w:id="734" w:author="Иво Станков" w:date="2013-07-29T18:48:00Z">
                <w:pPr>
                  <w:pStyle w:val="a0"/>
                </w:pPr>
              </w:pPrChange>
            </w:pPr>
          </w:p>
        </w:tc>
        <w:tc>
          <w:tcPr>
            <w:tcW w:w="1317" w:type="dxa"/>
            <w:tcBorders>
              <w:top w:val="nil"/>
              <w:left w:val="nil"/>
              <w:bottom w:val="nil"/>
              <w:right w:val="nil"/>
            </w:tcBorders>
            <w:vAlign w:val="bottom"/>
          </w:tcPr>
          <w:p w:rsidR="004C0111" w:rsidRDefault="008E00E6" w:rsidP="008A68BE">
            <w:pPr>
              <w:pStyle w:val="a0"/>
              <w:pPrChange w:id="735" w:author="Иво Станков" w:date="2013-07-29T18:48:00Z">
                <w:pPr>
                  <w:pStyle w:val="a0"/>
                </w:pPr>
              </w:pPrChange>
            </w:pPr>
            <w:r>
              <w:t>27</w:t>
            </w:r>
          </w:p>
        </w:tc>
      </w:tr>
      <w:tr w:rsidR="0012073B" w:rsidRPr="00BA7C78" w:rsidTr="00BA7C78">
        <w:trPr>
          <w:trHeight w:val="170"/>
        </w:trPr>
        <w:tc>
          <w:tcPr>
            <w:tcW w:w="6618" w:type="dxa"/>
            <w:tcBorders>
              <w:top w:val="nil"/>
              <w:left w:val="nil"/>
              <w:bottom w:val="nil"/>
              <w:right w:val="nil"/>
            </w:tcBorders>
            <w:vAlign w:val="bottom"/>
          </w:tcPr>
          <w:p w:rsidR="00EE5811" w:rsidRDefault="0012073B" w:rsidP="008A68BE">
            <w:pPr>
              <w:pStyle w:val="a"/>
              <w:pPrChange w:id="736" w:author="Иво Станков" w:date="2013-07-29T18:48:00Z">
                <w:pPr>
                  <w:pStyle w:val="a0"/>
                </w:pPr>
              </w:pPrChange>
            </w:pPr>
            <w:r w:rsidRPr="00BA7C78">
              <w:t>Общо</w:t>
            </w:r>
          </w:p>
        </w:tc>
        <w:tc>
          <w:tcPr>
            <w:tcW w:w="1320" w:type="dxa"/>
            <w:tcBorders>
              <w:top w:val="single" w:sz="4" w:space="0" w:color="auto"/>
              <w:left w:val="nil"/>
              <w:bottom w:val="double" w:sz="6" w:space="0" w:color="auto"/>
              <w:right w:val="nil"/>
            </w:tcBorders>
            <w:vAlign w:val="bottom"/>
          </w:tcPr>
          <w:p w:rsidR="00EE5811" w:rsidRPr="00A12DC3" w:rsidRDefault="00F64C81" w:rsidP="008A68BE">
            <w:pPr>
              <w:pStyle w:val="a0"/>
              <w:rPr>
                <w:lang w:val="en-US"/>
              </w:rPr>
              <w:pPrChange w:id="737" w:author="Иво Станков" w:date="2013-07-29T18:48:00Z">
                <w:pPr>
                  <w:pStyle w:val="a"/>
                </w:pPr>
              </w:pPrChange>
            </w:pPr>
            <w:r>
              <w:rPr>
                <w:lang w:val="en-US"/>
              </w:rPr>
              <w:t>462</w:t>
            </w:r>
          </w:p>
        </w:tc>
        <w:tc>
          <w:tcPr>
            <w:tcW w:w="426" w:type="dxa"/>
            <w:tcBorders>
              <w:top w:val="nil"/>
              <w:left w:val="nil"/>
              <w:bottom w:val="nil"/>
              <w:right w:val="nil"/>
            </w:tcBorders>
            <w:vAlign w:val="bottom"/>
          </w:tcPr>
          <w:p w:rsidR="004C0111" w:rsidRDefault="004C0111" w:rsidP="008A68BE">
            <w:pPr>
              <w:pStyle w:val="a0"/>
              <w:pPrChange w:id="738" w:author="Иво Станков" w:date="2013-07-29T18:48:00Z">
                <w:pPr>
                  <w:pStyle w:val="a0"/>
                </w:pPr>
              </w:pPrChange>
            </w:pPr>
          </w:p>
        </w:tc>
        <w:tc>
          <w:tcPr>
            <w:tcW w:w="1317" w:type="dxa"/>
            <w:tcBorders>
              <w:top w:val="single" w:sz="4" w:space="0" w:color="auto"/>
              <w:left w:val="nil"/>
              <w:bottom w:val="double" w:sz="6" w:space="0" w:color="auto"/>
              <w:right w:val="nil"/>
            </w:tcBorders>
            <w:vAlign w:val="bottom"/>
          </w:tcPr>
          <w:p w:rsidR="004C0111" w:rsidRDefault="008E00E6" w:rsidP="008A68BE">
            <w:pPr>
              <w:pStyle w:val="a0"/>
              <w:pPrChange w:id="739" w:author="Иво Станков" w:date="2013-07-29T18:48:00Z">
                <w:pPr>
                  <w:pStyle w:val="a0"/>
                </w:pPr>
              </w:pPrChange>
            </w:pPr>
            <w:r>
              <w:t>543</w:t>
            </w:r>
          </w:p>
        </w:tc>
      </w:tr>
    </w:tbl>
    <w:p w:rsidR="00EE5811" w:rsidRDefault="00007450" w:rsidP="008A68BE">
      <w:pPr>
        <w:pStyle w:val="Heading1"/>
        <w:pPrChange w:id="740" w:author="Иво Станков" w:date="2013-07-29T18:48:00Z">
          <w:pPr>
            <w:pStyle w:val="a0"/>
          </w:pPr>
        </w:pPrChange>
      </w:pPr>
      <w:bookmarkStart w:id="741" w:name="_Toc355005225"/>
      <w:r>
        <w:rPr>
          <w:rFonts w:asciiTheme="minorHAnsi" w:hAnsiTheme="minorHAnsi"/>
          <w:lang w:val="en-US"/>
        </w:rPr>
        <w:lastRenderedPageBreak/>
        <w:t>7.</w:t>
      </w:r>
      <w:r w:rsidR="0012073B" w:rsidRPr="00146731">
        <w:t>РАЗХОДИ ЗА ПЕРСОНАЛА</w:t>
      </w:r>
      <w:bookmarkEnd w:id="741"/>
    </w:p>
    <w:p w:rsidR="004C0111" w:rsidRDefault="0012073B" w:rsidP="008A68BE">
      <w:pPr>
        <w:pPrChange w:id="742" w:author="Иво Станков" w:date="2013-07-29T18:48:00Z">
          <w:pPr/>
        </w:pPrChange>
      </w:pPr>
      <w:r w:rsidRPr="00146731">
        <w:t>Разходите за персонала включват:</w:t>
      </w:r>
    </w:p>
    <w:tbl>
      <w:tblPr>
        <w:tblW w:w="9831" w:type="dxa"/>
        <w:tblLook w:val="00A0" w:firstRow="1" w:lastRow="0" w:firstColumn="1" w:lastColumn="0" w:noHBand="0" w:noVBand="0"/>
      </w:tblPr>
      <w:tblGrid>
        <w:gridCol w:w="6731"/>
        <w:gridCol w:w="1432"/>
        <w:gridCol w:w="236"/>
        <w:gridCol w:w="1432"/>
      </w:tblGrid>
      <w:tr w:rsidR="0012073B" w:rsidRPr="00146731" w:rsidTr="00BA7C78">
        <w:trPr>
          <w:trHeight w:val="170"/>
        </w:trPr>
        <w:tc>
          <w:tcPr>
            <w:tcW w:w="6731" w:type="dxa"/>
            <w:tcBorders>
              <w:top w:val="nil"/>
              <w:left w:val="nil"/>
              <w:bottom w:val="nil"/>
              <w:right w:val="nil"/>
            </w:tcBorders>
            <w:noWrap/>
            <w:vAlign w:val="bottom"/>
          </w:tcPr>
          <w:p w:rsidR="004C0111" w:rsidRDefault="004C0111" w:rsidP="008A68BE">
            <w:pPr>
              <w:pPrChange w:id="743" w:author="Иво Станков" w:date="2013-07-29T18:48:00Z">
                <w:pPr/>
              </w:pPrChange>
            </w:pPr>
          </w:p>
        </w:tc>
        <w:tc>
          <w:tcPr>
            <w:tcW w:w="1432" w:type="dxa"/>
            <w:tcBorders>
              <w:top w:val="nil"/>
              <w:left w:val="nil"/>
              <w:bottom w:val="nil"/>
              <w:right w:val="nil"/>
            </w:tcBorders>
            <w:vAlign w:val="bottom"/>
          </w:tcPr>
          <w:p w:rsidR="00EE5811" w:rsidRDefault="00E317BF" w:rsidP="008A68BE">
            <w:pPr>
              <w:pStyle w:val="a1"/>
              <w:pPrChange w:id="744" w:author="Иво Станков" w:date="2013-07-29T18:48:00Z">
                <w:pPr/>
              </w:pPrChange>
            </w:pPr>
            <w:r>
              <w:t>30.06</w:t>
            </w:r>
            <w:r w:rsidR="0012073B" w:rsidRPr="00146731">
              <w:t>.</w:t>
            </w:r>
          </w:p>
        </w:tc>
        <w:tc>
          <w:tcPr>
            <w:tcW w:w="236" w:type="dxa"/>
            <w:tcBorders>
              <w:top w:val="nil"/>
              <w:left w:val="nil"/>
              <w:bottom w:val="nil"/>
              <w:right w:val="nil"/>
            </w:tcBorders>
            <w:vAlign w:val="bottom"/>
          </w:tcPr>
          <w:p w:rsidR="004C0111" w:rsidRDefault="004C0111" w:rsidP="008A68BE">
            <w:pPr>
              <w:pStyle w:val="a1"/>
              <w:pPrChange w:id="745" w:author="Иво Станков" w:date="2013-07-29T18:48:00Z">
                <w:pPr>
                  <w:pStyle w:val="a1"/>
                </w:pPr>
              </w:pPrChange>
            </w:pPr>
          </w:p>
        </w:tc>
        <w:tc>
          <w:tcPr>
            <w:tcW w:w="1432" w:type="dxa"/>
            <w:tcBorders>
              <w:top w:val="nil"/>
              <w:left w:val="nil"/>
              <w:bottom w:val="nil"/>
              <w:right w:val="nil"/>
            </w:tcBorders>
            <w:vAlign w:val="bottom"/>
          </w:tcPr>
          <w:p w:rsidR="004C0111" w:rsidRDefault="00E317BF" w:rsidP="008A68BE">
            <w:pPr>
              <w:pStyle w:val="a1"/>
              <w:pPrChange w:id="746" w:author="Иво Станков" w:date="2013-07-29T18:48:00Z">
                <w:pPr>
                  <w:pStyle w:val="a1"/>
                </w:pPr>
              </w:pPrChange>
            </w:pPr>
            <w:r>
              <w:t>30.06</w:t>
            </w:r>
            <w:r w:rsidR="0012073B" w:rsidRPr="00146731">
              <w:t>.2012</w:t>
            </w:r>
          </w:p>
        </w:tc>
      </w:tr>
      <w:tr w:rsidR="0012073B" w:rsidRPr="00146731" w:rsidTr="00BA7C78">
        <w:trPr>
          <w:trHeight w:val="170"/>
        </w:trPr>
        <w:tc>
          <w:tcPr>
            <w:tcW w:w="6731" w:type="dxa"/>
            <w:tcBorders>
              <w:top w:val="nil"/>
              <w:left w:val="nil"/>
              <w:bottom w:val="nil"/>
              <w:right w:val="nil"/>
            </w:tcBorders>
            <w:vAlign w:val="bottom"/>
          </w:tcPr>
          <w:p w:rsidR="00EE5811" w:rsidRDefault="00EE5811" w:rsidP="008A68BE">
            <w:pPr>
              <w:pStyle w:val="a"/>
              <w:pPrChange w:id="747" w:author="Иво Станков" w:date="2013-07-29T18:48:00Z">
                <w:pPr>
                  <w:pStyle w:val="a1"/>
                </w:pPr>
              </w:pPrChange>
            </w:pPr>
          </w:p>
        </w:tc>
        <w:tc>
          <w:tcPr>
            <w:tcW w:w="1432" w:type="dxa"/>
            <w:tcBorders>
              <w:top w:val="nil"/>
              <w:left w:val="nil"/>
              <w:bottom w:val="nil"/>
              <w:right w:val="nil"/>
            </w:tcBorders>
            <w:vAlign w:val="bottom"/>
          </w:tcPr>
          <w:p w:rsidR="00EE5811" w:rsidRDefault="0012073B" w:rsidP="008A68BE">
            <w:pPr>
              <w:pStyle w:val="a1"/>
              <w:pPrChange w:id="748" w:author="Иво Станков" w:date="2013-07-29T18:48:00Z">
                <w:pPr>
                  <w:pStyle w:val="a"/>
                </w:pPr>
              </w:pPrChange>
            </w:pPr>
            <w:r w:rsidRPr="00146731">
              <w:t>BGN '000</w:t>
            </w:r>
          </w:p>
        </w:tc>
        <w:tc>
          <w:tcPr>
            <w:tcW w:w="236" w:type="dxa"/>
            <w:tcBorders>
              <w:top w:val="nil"/>
              <w:left w:val="nil"/>
              <w:bottom w:val="nil"/>
              <w:right w:val="nil"/>
            </w:tcBorders>
            <w:vAlign w:val="bottom"/>
          </w:tcPr>
          <w:p w:rsidR="004C0111" w:rsidRDefault="004C0111" w:rsidP="008A68BE">
            <w:pPr>
              <w:pStyle w:val="a1"/>
              <w:pPrChange w:id="749" w:author="Иво Станков" w:date="2013-07-29T18:48:00Z">
                <w:pPr>
                  <w:pStyle w:val="a1"/>
                </w:pPr>
              </w:pPrChange>
            </w:pPr>
          </w:p>
        </w:tc>
        <w:tc>
          <w:tcPr>
            <w:tcW w:w="1432" w:type="dxa"/>
            <w:tcBorders>
              <w:top w:val="nil"/>
              <w:left w:val="nil"/>
              <w:bottom w:val="nil"/>
              <w:right w:val="nil"/>
            </w:tcBorders>
            <w:vAlign w:val="bottom"/>
          </w:tcPr>
          <w:p w:rsidR="004C0111" w:rsidRDefault="0012073B" w:rsidP="008A68BE">
            <w:pPr>
              <w:pStyle w:val="a1"/>
              <w:pPrChange w:id="750" w:author="Иво Станков" w:date="2013-07-29T18:48:00Z">
                <w:pPr>
                  <w:pStyle w:val="a1"/>
                </w:pPr>
              </w:pPrChange>
            </w:pPr>
            <w:r w:rsidRPr="00146731">
              <w:t>BGN '000</w:t>
            </w:r>
          </w:p>
        </w:tc>
      </w:tr>
      <w:tr w:rsidR="0012073B" w:rsidRPr="00146731" w:rsidTr="00BA7C78">
        <w:trPr>
          <w:trHeight w:val="170"/>
        </w:trPr>
        <w:tc>
          <w:tcPr>
            <w:tcW w:w="6731" w:type="dxa"/>
            <w:tcBorders>
              <w:top w:val="nil"/>
              <w:left w:val="nil"/>
              <w:bottom w:val="nil"/>
              <w:right w:val="nil"/>
            </w:tcBorders>
            <w:noWrap/>
            <w:vAlign w:val="bottom"/>
          </w:tcPr>
          <w:p w:rsidR="00EE5811" w:rsidRDefault="00EE5811" w:rsidP="008A68BE">
            <w:pPr>
              <w:pStyle w:val="a"/>
              <w:pPrChange w:id="751" w:author="Иво Станков" w:date="2013-07-29T18:48:00Z">
                <w:pPr>
                  <w:pStyle w:val="a1"/>
                </w:pPr>
              </w:pPrChange>
            </w:pPr>
          </w:p>
        </w:tc>
        <w:tc>
          <w:tcPr>
            <w:tcW w:w="1432" w:type="dxa"/>
            <w:tcBorders>
              <w:top w:val="nil"/>
              <w:left w:val="nil"/>
              <w:bottom w:val="nil"/>
              <w:right w:val="nil"/>
            </w:tcBorders>
            <w:vAlign w:val="bottom"/>
          </w:tcPr>
          <w:p w:rsidR="004C0111" w:rsidRDefault="004C0111" w:rsidP="008A68BE">
            <w:pPr>
              <w:pPrChange w:id="752" w:author="Иво Станков" w:date="2013-07-29T18:48:00Z">
                <w:pPr/>
              </w:pPrChange>
            </w:pPr>
          </w:p>
        </w:tc>
        <w:tc>
          <w:tcPr>
            <w:tcW w:w="236" w:type="dxa"/>
            <w:tcBorders>
              <w:top w:val="nil"/>
              <w:left w:val="nil"/>
              <w:bottom w:val="nil"/>
              <w:right w:val="nil"/>
            </w:tcBorders>
            <w:vAlign w:val="bottom"/>
          </w:tcPr>
          <w:p w:rsidR="004C0111" w:rsidRDefault="004C0111" w:rsidP="008A68BE">
            <w:pPr>
              <w:pPrChange w:id="753" w:author="Иво Станков" w:date="2013-07-29T18:48:00Z">
                <w:pPr/>
              </w:pPrChange>
            </w:pPr>
          </w:p>
        </w:tc>
        <w:tc>
          <w:tcPr>
            <w:tcW w:w="1432" w:type="dxa"/>
            <w:tcBorders>
              <w:top w:val="nil"/>
              <w:left w:val="nil"/>
              <w:bottom w:val="nil"/>
              <w:right w:val="nil"/>
            </w:tcBorders>
            <w:vAlign w:val="bottom"/>
          </w:tcPr>
          <w:p w:rsidR="004C0111" w:rsidRDefault="004C0111" w:rsidP="008A68BE">
            <w:pPr>
              <w:pPrChange w:id="754" w:author="Иво Станков" w:date="2013-07-29T18:48:00Z">
                <w:pPr/>
              </w:pPrChange>
            </w:pPr>
          </w:p>
        </w:tc>
      </w:tr>
      <w:tr w:rsidR="0012073B" w:rsidRPr="00146731" w:rsidTr="00BA7C78">
        <w:trPr>
          <w:trHeight w:val="170"/>
        </w:trPr>
        <w:tc>
          <w:tcPr>
            <w:tcW w:w="6731" w:type="dxa"/>
            <w:tcBorders>
              <w:top w:val="nil"/>
              <w:left w:val="nil"/>
              <w:bottom w:val="nil"/>
              <w:right w:val="nil"/>
            </w:tcBorders>
            <w:vAlign w:val="bottom"/>
          </w:tcPr>
          <w:p w:rsidR="00EE5811" w:rsidRDefault="0012073B" w:rsidP="008A68BE">
            <w:pPr>
              <w:pStyle w:val="a"/>
              <w:pPrChange w:id="755" w:author="Иво Станков" w:date="2013-07-29T18:48:00Z">
                <w:pPr/>
              </w:pPrChange>
            </w:pPr>
            <w:r w:rsidRPr="00146731">
              <w:t>Текущи възнаграждения</w:t>
            </w:r>
          </w:p>
        </w:tc>
        <w:tc>
          <w:tcPr>
            <w:tcW w:w="1432" w:type="dxa"/>
            <w:tcBorders>
              <w:top w:val="nil"/>
              <w:left w:val="nil"/>
              <w:bottom w:val="nil"/>
              <w:right w:val="nil"/>
            </w:tcBorders>
            <w:vAlign w:val="bottom"/>
          </w:tcPr>
          <w:p w:rsidR="00EE5811" w:rsidRPr="00A12DC3" w:rsidRDefault="00676FA8" w:rsidP="008A68BE">
            <w:pPr>
              <w:pStyle w:val="a0"/>
              <w:rPr>
                <w:lang w:val="en-US"/>
              </w:rPr>
              <w:pPrChange w:id="756" w:author="Иво Станков" w:date="2013-07-29T18:48:00Z">
                <w:pPr>
                  <w:pStyle w:val="a"/>
                </w:pPr>
              </w:pPrChange>
            </w:pPr>
            <w:r>
              <w:rPr>
                <w:lang w:val="en-US"/>
              </w:rPr>
              <w:t>473</w:t>
            </w:r>
          </w:p>
        </w:tc>
        <w:tc>
          <w:tcPr>
            <w:tcW w:w="236" w:type="dxa"/>
            <w:tcBorders>
              <w:top w:val="nil"/>
              <w:left w:val="nil"/>
              <w:bottom w:val="nil"/>
              <w:right w:val="nil"/>
            </w:tcBorders>
            <w:vAlign w:val="bottom"/>
          </w:tcPr>
          <w:p w:rsidR="004C0111" w:rsidRDefault="004C0111" w:rsidP="008A68BE">
            <w:pPr>
              <w:pStyle w:val="a0"/>
              <w:pPrChange w:id="757" w:author="Иво Станков" w:date="2013-07-29T18:48:00Z">
                <w:pPr>
                  <w:pStyle w:val="a0"/>
                </w:pPr>
              </w:pPrChange>
            </w:pPr>
          </w:p>
        </w:tc>
        <w:tc>
          <w:tcPr>
            <w:tcW w:w="1432" w:type="dxa"/>
            <w:tcBorders>
              <w:top w:val="nil"/>
              <w:left w:val="nil"/>
              <w:bottom w:val="nil"/>
              <w:right w:val="nil"/>
            </w:tcBorders>
            <w:vAlign w:val="bottom"/>
          </w:tcPr>
          <w:p w:rsidR="004C0111" w:rsidRDefault="00E317BF" w:rsidP="008A68BE">
            <w:pPr>
              <w:pStyle w:val="a0"/>
              <w:pPrChange w:id="758" w:author="Иво Станков" w:date="2013-07-29T18:48:00Z">
                <w:pPr>
                  <w:pStyle w:val="a0"/>
                </w:pPr>
              </w:pPrChange>
            </w:pPr>
            <w:r>
              <w:t>420</w:t>
            </w:r>
          </w:p>
        </w:tc>
      </w:tr>
      <w:tr w:rsidR="0012073B" w:rsidRPr="00146731" w:rsidTr="00BA7C78">
        <w:trPr>
          <w:trHeight w:val="170"/>
        </w:trPr>
        <w:tc>
          <w:tcPr>
            <w:tcW w:w="6731" w:type="dxa"/>
            <w:tcBorders>
              <w:top w:val="nil"/>
              <w:left w:val="nil"/>
              <w:bottom w:val="nil"/>
              <w:right w:val="nil"/>
            </w:tcBorders>
            <w:vAlign w:val="bottom"/>
          </w:tcPr>
          <w:p w:rsidR="00EE5811" w:rsidRDefault="0012073B" w:rsidP="008A68BE">
            <w:pPr>
              <w:pStyle w:val="a"/>
              <w:pPrChange w:id="759" w:author="Иво Станков" w:date="2013-07-29T18:48:00Z">
                <w:pPr>
                  <w:pStyle w:val="a0"/>
                </w:pPr>
              </w:pPrChange>
            </w:pPr>
            <w:r w:rsidRPr="00146731">
              <w:t>Вноски по социалното и здравно осигуряване върху текущи възнаграждения</w:t>
            </w:r>
          </w:p>
        </w:tc>
        <w:tc>
          <w:tcPr>
            <w:tcW w:w="1432" w:type="dxa"/>
            <w:tcBorders>
              <w:top w:val="nil"/>
              <w:left w:val="nil"/>
              <w:bottom w:val="nil"/>
              <w:right w:val="nil"/>
            </w:tcBorders>
            <w:vAlign w:val="bottom"/>
          </w:tcPr>
          <w:p w:rsidR="00EE5811" w:rsidRPr="00A12DC3" w:rsidRDefault="00676FA8" w:rsidP="008A68BE">
            <w:pPr>
              <w:pStyle w:val="a0"/>
              <w:rPr>
                <w:lang w:val="en-US"/>
              </w:rPr>
              <w:pPrChange w:id="760" w:author="Иво Станков" w:date="2013-07-29T18:48:00Z">
                <w:pPr>
                  <w:pStyle w:val="a"/>
                </w:pPr>
              </w:pPrChange>
            </w:pPr>
            <w:r>
              <w:rPr>
                <w:lang w:val="en-US"/>
              </w:rPr>
              <w:t>56</w:t>
            </w:r>
          </w:p>
        </w:tc>
        <w:tc>
          <w:tcPr>
            <w:tcW w:w="236" w:type="dxa"/>
            <w:tcBorders>
              <w:top w:val="nil"/>
              <w:left w:val="nil"/>
              <w:bottom w:val="nil"/>
              <w:right w:val="nil"/>
            </w:tcBorders>
            <w:vAlign w:val="bottom"/>
          </w:tcPr>
          <w:p w:rsidR="004C0111" w:rsidRDefault="004C0111" w:rsidP="008A68BE">
            <w:pPr>
              <w:pStyle w:val="a0"/>
              <w:pPrChange w:id="761" w:author="Иво Станков" w:date="2013-07-29T18:48:00Z">
                <w:pPr>
                  <w:pStyle w:val="a0"/>
                </w:pPr>
              </w:pPrChange>
            </w:pPr>
          </w:p>
        </w:tc>
        <w:tc>
          <w:tcPr>
            <w:tcW w:w="1432" w:type="dxa"/>
            <w:tcBorders>
              <w:top w:val="nil"/>
              <w:left w:val="nil"/>
              <w:bottom w:val="nil"/>
              <w:right w:val="nil"/>
            </w:tcBorders>
            <w:vAlign w:val="bottom"/>
          </w:tcPr>
          <w:p w:rsidR="004C0111" w:rsidRDefault="00E317BF" w:rsidP="008A68BE">
            <w:pPr>
              <w:pStyle w:val="a0"/>
              <w:pPrChange w:id="762" w:author="Иво Станков" w:date="2013-07-29T18:48:00Z">
                <w:pPr>
                  <w:pStyle w:val="a0"/>
                </w:pPr>
              </w:pPrChange>
            </w:pPr>
            <w:r>
              <w:t>52</w:t>
            </w:r>
          </w:p>
        </w:tc>
      </w:tr>
      <w:tr w:rsidR="0012073B" w:rsidRPr="00146731" w:rsidTr="00BA7C78">
        <w:trPr>
          <w:trHeight w:val="170"/>
        </w:trPr>
        <w:tc>
          <w:tcPr>
            <w:tcW w:w="6731" w:type="dxa"/>
            <w:tcBorders>
              <w:top w:val="nil"/>
              <w:left w:val="nil"/>
              <w:bottom w:val="nil"/>
              <w:right w:val="nil"/>
            </w:tcBorders>
            <w:vAlign w:val="bottom"/>
          </w:tcPr>
          <w:p w:rsidR="00EE5811" w:rsidRDefault="0012073B" w:rsidP="008A68BE">
            <w:pPr>
              <w:pStyle w:val="a"/>
              <w:pPrChange w:id="763" w:author="Иво Станков" w:date="2013-07-29T18:48:00Z">
                <w:pPr>
                  <w:pStyle w:val="a0"/>
                </w:pPr>
              </w:pPrChange>
            </w:pPr>
            <w:r w:rsidRPr="00146731">
              <w:t xml:space="preserve">Социални придобивки и </w:t>
            </w:r>
            <w:proofErr w:type="gramStart"/>
            <w:r w:rsidRPr="00146731">
              <w:t>доплащания</w:t>
            </w:r>
            <w:r>
              <w:t xml:space="preserve"> </w:t>
            </w:r>
            <w:proofErr w:type="gramEnd"/>
          </w:p>
        </w:tc>
        <w:tc>
          <w:tcPr>
            <w:tcW w:w="1432" w:type="dxa"/>
            <w:tcBorders>
              <w:top w:val="nil"/>
              <w:left w:val="nil"/>
              <w:bottom w:val="nil"/>
              <w:right w:val="nil"/>
            </w:tcBorders>
            <w:vAlign w:val="bottom"/>
          </w:tcPr>
          <w:p w:rsidR="00EE5811" w:rsidRPr="00A12DC3" w:rsidRDefault="00676FA8" w:rsidP="008A68BE">
            <w:pPr>
              <w:pStyle w:val="a0"/>
              <w:rPr>
                <w:lang w:val="en-US"/>
              </w:rPr>
              <w:pPrChange w:id="764" w:author="Иво Станков" w:date="2013-07-29T18:48:00Z">
                <w:pPr>
                  <w:pStyle w:val="a"/>
                </w:pPr>
              </w:pPrChange>
            </w:pPr>
            <w:r>
              <w:rPr>
                <w:lang w:val="en-US"/>
              </w:rPr>
              <w:t>15</w:t>
            </w:r>
          </w:p>
        </w:tc>
        <w:tc>
          <w:tcPr>
            <w:tcW w:w="236" w:type="dxa"/>
            <w:tcBorders>
              <w:top w:val="nil"/>
              <w:left w:val="nil"/>
              <w:bottom w:val="nil"/>
              <w:right w:val="nil"/>
            </w:tcBorders>
            <w:vAlign w:val="bottom"/>
          </w:tcPr>
          <w:p w:rsidR="004C0111" w:rsidRDefault="004C0111" w:rsidP="008A68BE">
            <w:pPr>
              <w:pStyle w:val="a0"/>
              <w:pPrChange w:id="765" w:author="Иво Станков" w:date="2013-07-29T18:48:00Z">
                <w:pPr>
                  <w:pStyle w:val="a0"/>
                </w:pPr>
              </w:pPrChange>
            </w:pPr>
          </w:p>
        </w:tc>
        <w:tc>
          <w:tcPr>
            <w:tcW w:w="1432" w:type="dxa"/>
            <w:tcBorders>
              <w:top w:val="nil"/>
              <w:left w:val="nil"/>
              <w:bottom w:val="nil"/>
              <w:right w:val="nil"/>
            </w:tcBorders>
            <w:vAlign w:val="bottom"/>
          </w:tcPr>
          <w:p w:rsidR="004C0111" w:rsidRDefault="00E317BF" w:rsidP="008A68BE">
            <w:pPr>
              <w:pStyle w:val="a0"/>
              <w:pPrChange w:id="766" w:author="Иво Станков" w:date="2013-07-29T18:48:00Z">
                <w:pPr>
                  <w:pStyle w:val="a0"/>
                </w:pPr>
              </w:pPrChange>
            </w:pPr>
            <w:r>
              <w:t>14</w:t>
            </w:r>
          </w:p>
        </w:tc>
      </w:tr>
      <w:tr w:rsidR="0012073B" w:rsidRPr="00146731" w:rsidTr="00BA7C78">
        <w:trPr>
          <w:trHeight w:val="170"/>
        </w:trPr>
        <w:tc>
          <w:tcPr>
            <w:tcW w:w="6731" w:type="dxa"/>
            <w:tcBorders>
              <w:top w:val="nil"/>
              <w:left w:val="nil"/>
              <w:bottom w:val="nil"/>
              <w:right w:val="nil"/>
            </w:tcBorders>
            <w:vAlign w:val="bottom"/>
          </w:tcPr>
          <w:p w:rsidR="00EE5811" w:rsidRDefault="0012073B" w:rsidP="008A68BE">
            <w:pPr>
              <w:pStyle w:val="a"/>
              <w:pPrChange w:id="767" w:author="Иво Станков" w:date="2013-07-29T18:48:00Z">
                <w:pPr>
                  <w:pStyle w:val="a0"/>
                </w:pPr>
              </w:pPrChange>
            </w:pPr>
            <w:r w:rsidRPr="00146731">
              <w:t>Начислени суми за неизползван платен отпуск</w:t>
            </w:r>
          </w:p>
        </w:tc>
        <w:tc>
          <w:tcPr>
            <w:tcW w:w="1432" w:type="dxa"/>
            <w:tcBorders>
              <w:top w:val="nil"/>
              <w:left w:val="nil"/>
              <w:bottom w:val="nil"/>
              <w:right w:val="nil"/>
            </w:tcBorders>
            <w:vAlign w:val="bottom"/>
          </w:tcPr>
          <w:p w:rsidR="00EE5811" w:rsidRDefault="00EE5811" w:rsidP="008A68BE">
            <w:pPr>
              <w:pStyle w:val="a0"/>
              <w:pPrChange w:id="768" w:author="Иво Станков" w:date="2013-07-29T18:48:00Z">
                <w:pPr>
                  <w:pStyle w:val="a"/>
                </w:pPr>
              </w:pPrChange>
            </w:pPr>
          </w:p>
        </w:tc>
        <w:tc>
          <w:tcPr>
            <w:tcW w:w="236" w:type="dxa"/>
            <w:tcBorders>
              <w:top w:val="nil"/>
              <w:left w:val="nil"/>
              <w:bottom w:val="nil"/>
              <w:right w:val="nil"/>
            </w:tcBorders>
            <w:vAlign w:val="bottom"/>
          </w:tcPr>
          <w:p w:rsidR="004C0111" w:rsidRDefault="004C0111" w:rsidP="008A68BE">
            <w:pPr>
              <w:pStyle w:val="a0"/>
              <w:pPrChange w:id="769" w:author="Иво Станков" w:date="2013-07-29T18:48:00Z">
                <w:pPr>
                  <w:pStyle w:val="a0"/>
                </w:pPr>
              </w:pPrChange>
            </w:pPr>
          </w:p>
        </w:tc>
        <w:tc>
          <w:tcPr>
            <w:tcW w:w="1432" w:type="dxa"/>
            <w:tcBorders>
              <w:top w:val="nil"/>
              <w:left w:val="nil"/>
              <w:bottom w:val="nil"/>
              <w:right w:val="nil"/>
            </w:tcBorders>
            <w:vAlign w:val="bottom"/>
          </w:tcPr>
          <w:p w:rsidR="004C0111" w:rsidRDefault="004C0111" w:rsidP="008A68BE">
            <w:pPr>
              <w:pStyle w:val="a0"/>
              <w:pPrChange w:id="770" w:author="Иво Станков" w:date="2013-07-29T18:48:00Z">
                <w:pPr>
                  <w:pStyle w:val="a0"/>
                </w:pPr>
              </w:pPrChange>
            </w:pPr>
          </w:p>
        </w:tc>
      </w:tr>
      <w:tr w:rsidR="0012073B" w:rsidRPr="00146731" w:rsidTr="00BA7C78">
        <w:trPr>
          <w:trHeight w:val="170"/>
        </w:trPr>
        <w:tc>
          <w:tcPr>
            <w:tcW w:w="6731" w:type="dxa"/>
            <w:tcBorders>
              <w:top w:val="nil"/>
              <w:left w:val="nil"/>
              <w:bottom w:val="nil"/>
              <w:right w:val="nil"/>
            </w:tcBorders>
            <w:vAlign w:val="bottom"/>
          </w:tcPr>
          <w:p w:rsidR="00EE5811" w:rsidRDefault="0012073B" w:rsidP="008A68BE">
            <w:pPr>
              <w:pStyle w:val="a"/>
              <w:pPrChange w:id="771" w:author="Иво Станков" w:date="2013-07-29T18:48:00Z">
                <w:pPr>
                  <w:pStyle w:val="a0"/>
                </w:pPr>
              </w:pPrChange>
            </w:pPr>
            <w:r w:rsidRPr="00146731">
              <w:t>Начислени суми за социално и здравно осигуряване за неизползван</w:t>
            </w:r>
            <w:r>
              <w:t xml:space="preserve"> </w:t>
            </w:r>
            <w:r w:rsidRPr="00146731">
              <w:t>отпуск</w:t>
            </w:r>
          </w:p>
        </w:tc>
        <w:tc>
          <w:tcPr>
            <w:tcW w:w="1432" w:type="dxa"/>
            <w:tcBorders>
              <w:top w:val="nil"/>
              <w:left w:val="nil"/>
              <w:bottom w:val="nil"/>
              <w:right w:val="nil"/>
            </w:tcBorders>
            <w:vAlign w:val="bottom"/>
          </w:tcPr>
          <w:p w:rsidR="00EE5811" w:rsidRDefault="0012073B" w:rsidP="008A68BE">
            <w:pPr>
              <w:pStyle w:val="a0"/>
              <w:rPr>
                <w:lang w:val="en-US"/>
              </w:rPr>
              <w:pPrChange w:id="772" w:author="Иво Станков" w:date="2013-07-29T18:48:00Z">
                <w:pPr>
                  <w:pStyle w:val="a"/>
                </w:pPr>
              </w:pPrChange>
            </w:pPr>
            <w:r w:rsidRPr="00146731">
              <w:t>-</w:t>
            </w:r>
          </w:p>
        </w:tc>
        <w:tc>
          <w:tcPr>
            <w:tcW w:w="236" w:type="dxa"/>
            <w:tcBorders>
              <w:top w:val="nil"/>
              <w:left w:val="nil"/>
              <w:bottom w:val="nil"/>
              <w:right w:val="nil"/>
            </w:tcBorders>
            <w:vAlign w:val="bottom"/>
          </w:tcPr>
          <w:p w:rsidR="004C0111" w:rsidRDefault="004C0111" w:rsidP="008A68BE">
            <w:pPr>
              <w:pStyle w:val="a0"/>
              <w:pPrChange w:id="773" w:author="Иво Станков" w:date="2013-07-29T18:48:00Z">
                <w:pPr>
                  <w:pStyle w:val="a0"/>
                </w:pPr>
              </w:pPrChange>
            </w:pPr>
          </w:p>
        </w:tc>
        <w:tc>
          <w:tcPr>
            <w:tcW w:w="1432" w:type="dxa"/>
            <w:tcBorders>
              <w:top w:val="nil"/>
              <w:left w:val="nil"/>
              <w:bottom w:val="nil"/>
              <w:right w:val="nil"/>
            </w:tcBorders>
            <w:vAlign w:val="bottom"/>
          </w:tcPr>
          <w:p w:rsidR="004C0111" w:rsidRDefault="0012073B" w:rsidP="008A68BE">
            <w:pPr>
              <w:pStyle w:val="a0"/>
              <w:pPrChange w:id="774" w:author="Иво Станков" w:date="2013-07-29T18:48:00Z">
                <w:pPr>
                  <w:pStyle w:val="a0"/>
                </w:pPr>
              </w:pPrChange>
            </w:pPr>
            <w:r w:rsidRPr="00146731">
              <w:t>-</w:t>
            </w:r>
          </w:p>
        </w:tc>
      </w:tr>
      <w:tr w:rsidR="0012073B" w:rsidRPr="00146731" w:rsidTr="00BA7C78">
        <w:trPr>
          <w:trHeight w:val="170"/>
        </w:trPr>
        <w:tc>
          <w:tcPr>
            <w:tcW w:w="6731" w:type="dxa"/>
            <w:tcBorders>
              <w:top w:val="nil"/>
              <w:left w:val="nil"/>
              <w:bottom w:val="nil"/>
              <w:right w:val="nil"/>
            </w:tcBorders>
            <w:vAlign w:val="bottom"/>
          </w:tcPr>
          <w:p w:rsidR="00EE5811" w:rsidRDefault="0012073B" w:rsidP="008A68BE">
            <w:pPr>
              <w:pStyle w:val="a"/>
              <w:pPrChange w:id="775" w:author="Иво Станков" w:date="2013-07-29T18:48:00Z">
                <w:pPr>
                  <w:pStyle w:val="a0"/>
                </w:pPr>
              </w:pPrChange>
            </w:pPr>
            <w:r w:rsidRPr="00146731">
              <w:t>Начислени суми за провизии при пенсиониране</w:t>
            </w:r>
          </w:p>
        </w:tc>
        <w:tc>
          <w:tcPr>
            <w:tcW w:w="1432" w:type="dxa"/>
            <w:tcBorders>
              <w:top w:val="nil"/>
              <w:left w:val="nil"/>
              <w:bottom w:val="nil"/>
              <w:right w:val="nil"/>
            </w:tcBorders>
            <w:vAlign w:val="bottom"/>
          </w:tcPr>
          <w:p w:rsidR="00EE5811" w:rsidRDefault="0012073B" w:rsidP="008A68BE">
            <w:pPr>
              <w:pStyle w:val="a0"/>
              <w:pPrChange w:id="776" w:author="Иво Станков" w:date="2013-07-29T18:48:00Z">
                <w:pPr>
                  <w:pStyle w:val="a"/>
                </w:pPr>
              </w:pPrChange>
            </w:pPr>
            <w:r w:rsidRPr="00146731">
              <w:t>-</w:t>
            </w:r>
          </w:p>
        </w:tc>
        <w:tc>
          <w:tcPr>
            <w:tcW w:w="236" w:type="dxa"/>
            <w:tcBorders>
              <w:top w:val="nil"/>
              <w:left w:val="nil"/>
              <w:bottom w:val="nil"/>
              <w:right w:val="nil"/>
            </w:tcBorders>
            <w:vAlign w:val="bottom"/>
          </w:tcPr>
          <w:p w:rsidR="004C0111" w:rsidRDefault="004C0111" w:rsidP="008A68BE">
            <w:pPr>
              <w:pStyle w:val="a0"/>
              <w:pPrChange w:id="777" w:author="Иво Станков" w:date="2013-07-29T18:48:00Z">
                <w:pPr>
                  <w:pStyle w:val="a0"/>
                </w:pPr>
              </w:pPrChange>
            </w:pPr>
          </w:p>
        </w:tc>
        <w:tc>
          <w:tcPr>
            <w:tcW w:w="1432" w:type="dxa"/>
            <w:tcBorders>
              <w:top w:val="nil"/>
              <w:left w:val="nil"/>
              <w:bottom w:val="nil"/>
              <w:right w:val="nil"/>
            </w:tcBorders>
            <w:vAlign w:val="bottom"/>
          </w:tcPr>
          <w:p w:rsidR="004C0111" w:rsidRDefault="0012073B" w:rsidP="008A68BE">
            <w:pPr>
              <w:pStyle w:val="a0"/>
              <w:pPrChange w:id="778" w:author="Иво Станков" w:date="2013-07-29T18:48:00Z">
                <w:pPr>
                  <w:pStyle w:val="a0"/>
                </w:pPr>
              </w:pPrChange>
            </w:pPr>
            <w:r w:rsidRPr="00146731">
              <w:t>-</w:t>
            </w:r>
          </w:p>
        </w:tc>
      </w:tr>
      <w:tr w:rsidR="0012073B" w:rsidRPr="00146731" w:rsidTr="00BA7C78">
        <w:trPr>
          <w:trHeight w:val="170"/>
        </w:trPr>
        <w:tc>
          <w:tcPr>
            <w:tcW w:w="6731" w:type="dxa"/>
            <w:tcBorders>
              <w:top w:val="nil"/>
              <w:left w:val="nil"/>
              <w:bottom w:val="nil"/>
              <w:right w:val="nil"/>
            </w:tcBorders>
            <w:vAlign w:val="bottom"/>
          </w:tcPr>
          <w:p w:rsidR="00EE5811" w:rsidRDefault="0012073B" w:rsidP="008A68BE">
            <w:pPr>
              <w:pStyle w:val="a"/>
              <w:pPrChange w:id="779" w:author="Иво Станков" w:date="2013-07-29T18:48:00Z">
                <w:pPr>
                  <w:pStyle w:val="a0"/>
                </w:pPr>
              </w:pPrChange>
            </w:pPr>
            <w:r w:rsidRPr="00146731">
              <w:t>Общо</w:t>
            </w:r>
          </w:p>
        </w:tc>
        <w:tc>
          <w:tcPr>
            <w:tcW w:w="1432" w:type="dxa"/>
            <w:tcBorders>
              <w:top w:val="single" w:sz="4" w:space="0" w:color="auto"/>
              <w:left w:val="nil"/>
              <w:bottom w:val="double" w:sz="6" w:space="0" w:color="auto"/>
              <w:right w:val="nil"/>
            </w:tcBorders>
            <w:vAlign w:val="bottom"/>
          </w:tcPr>
          <w:p w:rsidR="00EE5811" w:rsidRDefault="00676FA8" w:rsidP="008A68BE">
            <w:pPr>
              <w:pStyle w:val="a0"/>
              <w:rPr>
                <w:lang w:val="en-US"/>
              </w:rPr>
              <w:pPrChange w:id="780" w:author="Иво Станков" w:date="2013-07-29T18:48:00Z">
                <w:pPr>
                  <w:pStyle w:val="a"/>
                </w:pPr>
              </w:pPrChange>
            </w:pPr>
            <w:r>
              <w:rPr>
                <w:lang w:val="en-US"/>
              </w:rPr>
              <w:t>544</w:t>
            </w:r>
          </w:p>
        </w:tc>
        <w:tc>
          <w:tcPr>
            <w:tcW w:w="236" w:type="dxa"/>
            <w:tcBorders>
              <w:top w:val="nil"/>
              <w:left w:val="nil"/>
              <w:bottom w:val="nil"/>
              <w:right w:val="nil"/>
            </w:tcBorders>
            <w:vAlign w:val="bottom"/>
          </w:tcPr>
          <w:p w:rsidR="004C0111" w:rsidRDefault="004C0111" w:rsidP="008A68BE">
            <w:pPr>
              <w:pStyle w:val="a0"/>
              <w:pPrChange w:id="781" w:author="Иво Станков" w:date="2013-07-29T18:48:00Z">
                <w:pPr>
                  <w:pStyle w:val="a0"/>
                </w:pPr>
              </w:pPrChange>
            </w:pPr>
          </w:p>
        </w:tc>
        <w:tc>
          <w:tcPr>
            <w:tcW w:w="1432" w:type="dxa"/>
            <w:tcBorders>
              <w:top w:val="single" w:sz="4" w:space="0" w:color="auto"/>
              <w:left w:val="nil"/>
              <w:bottom w:val="double" w:sz="6" w:space="0" w:color="auto"/>
              <w:right w:val="nil"/>
            </w:tcBorders>
            <w:vAlign w:val="bottom"/>
          </w:tcPr>
          <w:p w:rsidR="004C0111" w:rsidRDefault="00E317BF" w:rsidP="008A68BE">
            <w:pPr>
              <w:pStyle w:val="a0"/>
              <w:pPrChange w:id="782" w:author="Иво Станков" w:date="2013-07-29T18:48:00Z">
                <w:pPr>
                  <w:pStyle w:val="a0"/>
                </w:pPr>
              </w:pPrChange>
            </w:pPr>
            <w:r>
              <w:t>486</w:t>
            </w:r>
          </w:p>
        </w:tc>
      </w:tr>
    </w:tbl>
    <w:p w:rsidR="004C0111" w:rsidRDefault="004C0111" w:rsidP="008A68BE">
      <w:pPr>
        <w:pPrChange w:id="783" w:author="Иво Станков" w:date="2013-07-29T18:48:00Z">
          <w:pPr/>
        </w:pPrChange>
      </w:pPr>
    </w:p>
    <w:p w:rsidR="00EE5811" w:rsidRDefault="00007450" w:rsidP="008A68BE">
      <w:pPr>
        <w:pStyle w:val="Heading1"/>
        <w:pPrChange w:id="784" w:author="Иво Станков" w:date="2013-07-29T18:48:00Z">
          <w:pPr/>
        </w:pPrChange>
      </w:pPr>
      <w:bookmarkStart w:id="785" w:name="_Toc355005226"/>
      <w:r>
        <w:rPr>
          <w:rFonts w:asciiTheme="minorHAnsi" w:hAnsiTheme="minorHAnsi"/>
          <w:lang w:val="en-US"/>
        </w:rPr>
        <w:t>8.</w:t>
      </w:r>
      <w:r w:rsidR="0012073B" w:rsidRPr="00146731">
        <w:t>ДРУГИ РАЗХОДИ ЗА ДЕЙНОСТТА</w:t>
      </w:r>
      <w:bookmarkEnd w:id="785"/>
    </w:p>
    <w:p w:rsidR="004C0111" w:rsidRDefault="0012073B" w:rsidP="008A68BE">
      <w:pPr>
        <w:pPrChange w:id="786" w:author="Иво Станков" w:date="2013-07-29T18:48:00Z">
          <w:pPr/>
        </w:pPrChange>
      </w:pPr>
      <w:r w:rsidRPr="00146731">
        <w:t>Другите разходи за дейността включват:</w:t>
      </w:r>
    </w:p>
    <w:tbl>
      <w:tblPr>
        <w:tblW w:w="9656" w:type="dxa"/>
        <w:tblInd w:w="91" w:type="dxa"/>
        <w:tblLook w:val="00A0" w:firstRow="1" w:lastRow="0" w:firstColumn="1" w:lastColumn="0" w:noHBand="0" w:noVBand="0"/>
      </w:tblPr>
      <w:tblGrid>
        <w:gridCol w:w="6520"/>
        <w:gridCol w:w="1577"/>
        <w:gridCol w:w="300"/>
        <w:gridCol w:w="1259"/>
      </w:tblGrid>
      <w:tr w:rsidR="0012073B" w:rsidRPr="00BA7C78" w:rsidTr="00BA7C78">
        <w:trPr>
          <w:trHeight w:val="170"/>
        </w:trPr>
        <w:tc>
          <w:tcPr>
            <w:tcW w:w="6520" w:type="dxa"/>
            <w:tcBorders>
              <w:top w:val="nil"/>
              <w:left w:val="nil"/>
              <w:bottom w:val="nil"/>
              <w:right w:val="nil"/>
            </w:tcBorders>
            <w:vAlign w:val="bottom"/>
          </w:tcPr>
          <w:p w:rsidR="004C0111" w:rsidRDefault="004C0111" w:rsidP="008A68BE">
            <w:pPr>
              <w:rPr>
                <w:lang w:val="ru-RU"/>
              </w:rPr>
              <w:pPrChange w:id="787" w:author="Иво Станков" w:date="2013-07-29T18:48:00Z">
                <w:pPr/>
              </w:pPrChange>
            </w:pPr>
          </w:p>
        </w:tc>
        <w:tc>
          <w:tcPr>
            <w:tcW w:w="1577" w:type="dxa"/>
            <w:tcBorders>
              <w:top w:val="nil"/>
              <w:left w:val="nil"/>
              <w:bottom w:val="nil"/>
              <w:right w:val="nil"/>
            </w:tcBorders>
            <w:vAlign w:val="bottom"/>
          </w:tcPr>
          <w:p w:rsidR="00EE5811" w:rsidRDefault="00EA156E" w:rsidP="008A68BE">
            <w:pPr>
              <w:pStyle w:val="a1"/>
              <w:pPrChange w:id="788" w:author="Иво Станков" w:date="2013-07-29T18:48:00Z">
                <w:pPr/>
              </w:pPrChange>
            </w:pPr>
            <w:r>
              <w:t>30.06</w:t>
            </w:r>
            <w:r w:rsidR="0012073B" w:rsidRPr="00BA7C78">
              <w:t>.2013</w:t>
            </w:r>
          </w:p>
        </w:tc>
        <w:tc>
          <w:tcPr>
            <w:tcW w:w="300" w:type="dxa"/>
            <w:tcBorders>
              <w:top w:val="nil"/>
              <w:left w:val="nil"/>
              <w:bottom w:val="nil"/>
              <w:right w:val="nil"/>
            </w:tcBorders>
            <w:vAlign w:val="bottom"/>
          </w:tcPr>
          <w:p w:rsidR="004C0111" w:rsidRDefault="004C0111" w:rsidP="008A68BE">
            <w:pPr>
              <w:pStyle w:val="a1"/>
              <w:pPrChange w:id="789" w:author="Иво Станков" w:date="2013-07-29T18:48:00Z">
                <w:pPr>
                  <w:pStyle w:val="a1"/>
                </w:pPr>
              </w:pPrChange>
            </w:pPr>
          </w:p>
        </w:tc>
        <w:tc>
          <w:tcPr>
            <w:tcW w:w="1259" w:type="dxa"/>
            <w:tcBorders>
              <w:top w:val="nil"/>
              <w:left w:val="nil"/>
              <w:bottom w:val="nil"/>
              <w:right w:val="nil"/>
            </w:tcBorders>
            <w:vAlign w:val="bottom"/>
          </w:tcPr>
          <w:p w:rsidR="004C0111" w:rsidRDefault="00EA156E" w:rsidP="008A68BE">
            <w:pPr>
              <w:pStyle w:val="a1"/>
              <w:pPrChange w:id="790" w:author="Иво Станков" w:date="2013-07-29T18:48:00Z">
                <w:pPr>
                  <w:pStyle w:val="a1"/>
                </w:pPr>
              </w:pPrChange>
            </w:pPr>
            <w:r>
              <w:t>30.06</w:t>
            </w:r>
            <w:r w:rsidR="0012073B" w:rsidRPr="00BA7C78">
              <w:t>.2012</w:t>
            </w:r>
          </w:p>
        </w:tc>
      </w:tr>
      <w:tr w:rsidR="0012073B" w:rsidRPr="00BA7C78" w:rsidTr="00BA7C78">
        <w:trPr>
          <w:trHeight w:val="170"/>
        </w:trPr>
        <w:tc>
          <w:tcPr>
            <w:tcW w:w="6520" w:type="dxa"/>
            <w:tcBorders>
              <w:top w:val="nil"/>
              <w:left w:val="nil"/>
              <w:bottom w:val="nil"/>
              <w:right w:val="nil"/>
            </w:tcBorders>
            <w:vAlign w:val="bottom"/>
          </w:tcPr>
          <w:p w:rsidR="004C0111" w:rsidRDefault="004C0111" w:rsidP="008A68BE">
            <w:pPr>
              <w:pPrChange w:id="791" w:author="Иво Станков" w:date="2013-07-29T18:48:00Z">
                <w:pPr/>
              </w:pPrChange>
            </w:pPr>
          </w:p>
        </w:tc>
        <w:tc>
          <w:tcPr>
            <w:tcW w:w="1577" w:type="dxa"/>
            <w:tcBorders>
              <w:top w:val="nil"/>
              <w:left w:val="nil"/>
              <w:bottom w:val="nil"/>
              <w:right w:val="nil"/>
            </w:tcBorders>
            <w:vAlign w:val="bottom"/>
          </w:tcPr>
          <w:p w:rsidR="00EE5811" w:rsidRDefault="0012073B" w:rsidP="008A68BE">
            <w:pPr>
              <w:pStyle w:val="a1"/>
              <w:pPrChange w:id="792" w:author="Иво Станков" w:date="2013-07-29T18:48:00Z">
                <w:pPr/>
              </w:pPrChange>
            </w:pPr>
            <w:r w:rsidRPr="00BA7C78">
              <w:t>BGN '000</w:t>
            </w:r>
          </w:p>
        </w:tc>
        <w:tc>
          <w:tcPr>
            <w:tcW w:w="300" w:type="dxa"/>
            <w:tcBorders>
              <w:top w:val="nil"/>
              <w:left w:val="nil"/>
              <w:bottom w:val="nil"/>
              <w:right w:val="nil"/>
            </w:tcBorders>
            <w:vAlign w:val="bottom"/>
          </w:tcPr>
          <w:p w:rsidR="004C0111" w:rsidRDefault="004C0111" w:rsidP="008A68BE">
            <w:pPr>
              <w:pStyle w:val="a1"/>
              <w:pPrChange w:id="793" w:author="Иво Станков" w:date="2013-07-29T18:48:00Z">
                <w:pPr>
                  <w:pStyle w:val="a1"/>
                </w:pPr>
              </w:pPrChange>
            </w:pPr>
          </w:p>
        </w:tc>
        <w:tc>
          <w:tcPr>
            <w:tcW w:w="1259" w:type="dxa"/>
            <w:tcBorders>
              <w:top w:val="nil"/>
              <w:left w:val="nil"/>
              <w:bottom w:val="nil"/>
              <w:right w:val="nil"/>
            </w:tcBorders>
            <w:vAlign w:val="bottom"/>
          </w:tcPr>
          <w:p w:rsidR="004C0111" w:rsidRDefault="0012073B" w:rsidP="008A68BE">
            <w:pPr>
              <w:pStyle w:val="a1"/>
              <w:pPrChange w:id="794" w:author="Иво Станков" w:date="2013-07-29T18:48:00Z">
                <w:pPr>
                  <w:pStyle w:val="a1"/>
                </w:pPr>
              </w:pPrChange>
            </w:pPr>
            <w:r w:rsidRPr="00BA7C78">
              <w:t>BGN '000</w:t>
            </w:r>
          </w:p>
        </w:tc>
      </w:tr>
      <w:tr w:rsidR="0012073B" w:rsidRPr="00BA7C78" w:rsidTr="00BA7C78">
        <w:trPr>
          <w:trHeight w:val="170"/>
        </w:trPr>
        <w:tc>
          <w:tcPr>
            <w:tcW w:w="6520" w:type="dxa"/>
            <w:tcBorders>
              <w:top w:val="nil"/>
              <w:left w:val="nil"/>
              <w:bottom w:val="nil"/>
              <w:right w:val="nil"/>
            </w:tcBorders>
            <w:vAlign w:val="bottom"/>
          </w:tcPr>
          <w:p w:rsidR="004C0111" w:rsidRDefault="004C0111" w:rsidP="008A68BE">
            <w:pPr>
              <w:pPrChange w:id="795" w:author="Иво Станков" w:date="2013-07-29T18:48:00Z">
                <w:pPr/>
              </w:pPrChange>
            </w:pPr>
          </w:p>
        </w:tc>
        <w:tc>
          <w:tcPr>
            <w:tcW w:w="1577" w:type="dxa"/>
            <w:tcBorders>
              <w:top w:val="nil"/>
              <w:left w:val="nil"/>
              <w:bottom w:val="nil"/>
              <w:right w:val="nil"/>
            </w:tcBorders>
            <w:vAlign w:val="bottom"/>
          </w:tcPr>
          <w:p w:rsidR="004C0111" w:rsidRDefault="004C0111" w:rsidP="008A68BE">
            <w:pPr>
              <w:pPrChange w:id="796" w:author="Иво Станков" w:date="2013-07-29T18:48:00Z">
                <w:pPr/>
              </w:pPrChange>
            </w:pPr>
          </w:p>
        </w:tc>
        <w:tc>
          <w:tcPr>
            <w:tcW w:w="300" w:type="dxa"/>
            <w:tcBorders>
              <w:top w:val="nil"/>
              <w:left w:val="nil"/>
              <w:bottom w:val="nil"/>
              <w:right w:val="nil"/>
            </w:tcBorders>
            <w:vAlign w:val="bottom"/>
          </w:tcPr>
          <w:p w:rsidR="004C0111" w:rsidRDefault="004C0111" w:rsidP="008A68BE">
            <w:pPr>
              <w:pPrChange w:id="797" w:author="Иво Станков" w:date="2013-07-29T18:48:00Z">
                <w:pPr/>
              </w:pPrChange>
            </w:pPr>
          </w:p>
        </w:tc>
        <w:tc>
          <w:tcPr>
            <w:tcW w:w="1259" w:type="dxa"/>
            <w:tcBorders>
              <w:top w:val="nil"/>
              <w:left w:val="nil"/>
              <w:bottom w:val="nil"/>
              <w:right w:val="nil"/>
            </w:tcBorders>
            <w:vAlign w:val="bottom"/>
          </w:tcPr>
          <w:p w:rsidR="004C0111" w:rsidRDefault="004C0111" w:rsidP="008A68BE">
            <w:pPr>
              <w:pPrChange w:id="798" w:author="Иво Станков" w:date="2013-07-29T18:48:00Z">
                <w:pPr/>
              </w:pPrChange>
            </w:pPr>
          </w:p>
        </w:tc>
      </w:tr>
      <w:tr w:rsidR="0012073B" w:rsidRPr="00BA7C78" w:rsidTr="00BA7C78">
        <w:trPr>
          <w:trHeight w:val="170"/>
        </w:trPr>
        <w:tc>
          <w:tcPr>
            <w:tcW w:w="6520" w:type="dxa"/>
            <w:tcBorders>
              <w:top w:val="nil"/>
              <w:left w:val="nil"/>
              <w:bottom w:val="nil"/>
              <w:right w:val="nil"/>
            </w:tcBorders>
            <w:vAlign w:val="bottom"/>
          </w:tcPr>
          <w:p w:rsidR="00EE5811" w:rsidRDefault="00EE5811" w:rsidP="008A68BE">
            <w:pPr>
              <w:pStyle w:val="a"/>
              <w:pPrChange w:id="799" w:author="Иво Станков" w:date="2013-07-29T18:48:00Z">
                <w:pPr/>
              </w:pPrChange>
            </w:pPr>
          </w:p>
        </w:tc>
        <w:tc>
          <w:tcPr>
            <w:tcW w:w="1577" w:type="dxa"/>
            <w:tcBorders>
              <w:top w:val="nil"/>
              <w:left w:val="nil"/>
              <w:bottom w:val="nil"/>
              <w:right w:val="nil"/>
            </w:tcBorders>
            <w:noWrap/>
            <w:vAlign w:val="bottom"/>
          </w:tcPr>
          <w:p w:rsidR="00EE5811" w:rsidRDefault="00EE5811" w:rsidP="008A68BE">
            <w:pPr>
              <w:pStyle w:val="a0"/>
              <w:pPrChange w:id="800" w:author="Иво Станков" w:date="2013-07-29T18:48:00Z">
                <w:pPr>
                  <w:pStyle w:val="a"/>
                </w:pPr>
              </w:pPrChange>
            </w:pPr>
          </w:p>
        </w:tc>
        <w:tc>
          <w:tcPr>
            <w:tcW w:w="300" w:type="dxa"/>
            <w:tcBorders>
              <w:top w:val="nil"/>
              <w:left w:val="nil"/>
              <w:bottom w:val="nil"/>
              <w:right w:val="nil"/>
            </w:tcBorders>
            <w:vAlign w:val="bottom"/>
          </w:tcPr>
          <w:p w:rsidR="004C0111" w:rsidRDefault="004C0111" w:rsidP="008A68BE">
            <w:pPr>
              <w:pStyle w:val="a0"/>
              <w:pPrChange w:id="801" w:author="Иво Станков" w:date="2013-07-29T18:48:00Z">
                <w:pPr>
                  <w:pStyle w:val="a0"/>
                </w:pPr>
              </w:pPrChange>
            </w:pPr>
          </w:p>
        </w:tc>
        <w:tc>
          <w:tcPr>
            <w:tcW w:w="1259" w:type="dxa"/>
            <w:tcBorders>
              <w:top w:val="nil"/>
              <w:left w:val="nil"/>
              <w:bottom w:val="nil"/>
              <w:right w:val="nil"/>
            </w:tcBorders>
            <w:noWrap/>
            <w:vAlign w:val="bottom"/>
          </w:tcPr>
          <w:p w:rsidR="004C0111" w:rsidRDefault="004C0111" w:rsidP="008A68BE">
            <w:pPr>
              <w:pStyle w:val="a0"/>
              <w:pPrChange w:id="802" w:author="Иво Станков" w:date="2013-07-29T18:48:00Z">
                <w:pPr>
                  <w:pStyle w:val="a0"/>
                </w:pPr>
              </w:pPrChange>
            </w:pPr>
          </w:p>
        </w:tc>
      </w:tr>
      <w:tr w:rsidR="0012073B" w:rsidRPr="00BA7C78" w:rsidTr="00BA7C78">
        <w:trPr>
          <w:trHeight w:val="170"/>
        </w:trPr>
        <w:tc>
          <w:tcPr>
            <w:tcW w:w="6520" w:type="dxa"/>
            <w:tcBorders>
              <w:top w:val="nil"/>
              <w:left w:val="nil"/>
              <w:bottom w:val="nil"/>
              <w:right w:val="nil"/>
            </w:tcBorders>
            <w:vAlign w:val="bottom"/>
          </w:tcPr>
          <w:p w:rsidR="00EE5811" w:rsidRDefault="0012073B" w:rsidP="008A68BE">
            <w:pPr>
              <w:pStyle w:val="a"/>
              <w:pPrChange w:id="803" w:author="Иво Станков" w:date="2013-07-29T18:48:00Z">
                <w:pPr>
                  <w:pStyle w:val="a0"/>
                </w:pPr>
              </w:pPrChange>
            </w:pPr>
            <w:r w:rsidRPr="00BA7C78">
              <w:t xml:space="preserve">Представителни </w:t>
            </w:r>
            <w:proofErr w:type="gramStart"/>
            <w:r w:rsidRPr="00BA7C78">
              <w:t xml:space="preserve">мероприятия </w:t>
            </w:r>
            <w:proofErr w:type="gramEnd"/>
          </w:p>
        </w:tc>
        <w:tc>
          <w:tcPr>
            <w:tcW w:w="1577" w:type="dxa"/>
            <w:tcBorders>
              <w:top w:val="nil"/>
              <w:left w:val="nil"/>
              <w:bottom w:val="nil"/>
              <w:right w:val="nil"/>
            </w:tcBorders>
            <w:noWrap/>
            <w:vAlign w:val="bottom"/>
          </w:tcPr>
          <w:p w:rsidR="00EE5811" w:rsidRPr="00A12DC3" w:rsidRDefault="00F53693" w:rsidP="008A68BE">
            <w:pPr>
              <w:pStyle w:val="a0"/>
              <w:rPr>
                <w:lang w:val="en-US"/>
              </w:rPr>
              <w:pPrChange w:id="804" w:author="Иво Станков" w:date="2013-07-29T18:48:00Z">
                <w:pPr>
                  <w:pStyle w:val="a"/>
                </w:pPr>
              </w:pPrChange>
            </w:pPr>
            <w:r>
              <w:rPr>
                <w:lang w:val="en-US"/>
              </w:rPr>
              <w:t>4</w:t>
            </w:r>
          </w:p>
        </w:tc>
        <w:tc>
          <w:tcPr>
            <w:tcW w:w="300" w:type="dxa"/>
            <w:tcBorders>
              <w:top w:val="nil"/>
              <w:left w:val="nil"/>
              <w:bottom w:val="nil"/>
              <w:right w:val="nil"/>
            </w:tcBorders>
            <w:vAlign w:val="bottom"/>
          </w:tcPr>
          <w:p w:rsidR="004C0111" w:rsidRDefault="004C0111" w:rsidP="008A68BE">
            <w:pPr>
              <w:pStyle w:val="a0"/>
              <w:pPrChange w:id="805" w:author="Иво Станков" w:date="2013-07-29T18:48:00Z">
                <w:pPr>
                  <w:pStyle w:val="a0"/>
                </w:pPr>
              </w:pPrChange>
            </w:pPr>
          </w:p>
        </w:tc>
        <w:tc>
          <w:tcPr>
            <w:tcW w:w="1259" w:type="dxa"/>
            <w:tcBorders>
              <w:top w:val="nil"/>
              <w:left w:val="nil"/>
              <w:bottom w:val="nil"/>
              <w:right w:val="nil"/>
            </w:tcBorders>
            <w:noWrap/>
            <w:vAlign w:val="bottom"/>
          </w:tcPr>
          <w:p w:rsidR="004C0111" w:rsidRDefault="00EA156E" w:rsidP="008A68BE">
            <w:pPr>
              <w:pStyle w:val="a0"/>
              <w:pPrChange w:id="806" w:author="Иво Станков" w:date="2013-07-29T18:48:00Z">
                <w:pPr>
                  <w:pStyle w:val="a0"/>
                </w:pPr>
              </w:pPrChange>
            </w:pPr>
            <w:r>
              <w:t>15</w:t>
            </w:r>
          </w:p>
        </w:tc>
      </w:tr>
      <w:tr w:rsidR="0012073B" w:rsidRPr="00BA7C78" w:rsidTr="00BA7C78">
        <w:trPr>
          <w:trHeight w:val="170"/>
        </w:trPr>
        <w:tc>
          <w:tcPr>
            <w:tcW w:w="6520" w:type="dxa"/>
            <w:tcBorders>
              <w:top w:val="nil"/>
              <w:left w:val="nil"/>
              <w:bottom w:val="nil"/>
              <w:right w:val="nil"/>
            </w:tcBorders>
            <w:vAlign w:val="bottom"/>
          </w:tcPr>
          <w:p w:rsidR="00EE5811" w:rsidRDefault="0012073B" w:rsidP="008A68BE">
            <w:pPr>
              <w:pStyle w:val="a"/>
              <w:pPrChange w:id="807" w:author="Иво Станков" w:date="2013-07-29T18:48:00Z">
                <w:pPr>
                  <w:pStyle w:val="a0"/>
                </w:pPr>
              </w:pPrChange>
            </w:pPr>
            <w:r w:rsidRPr="00BA7C78">
              <w:t>Командировки</w:t>
            </w:r>
          </w:p>
        </w:tc>
        <w:tc>
          <w:tcPr>
            <w:tcW w:w="1577" w:type="dxa"/>
            <w:tcBorders>
              <w:top w:val="nil"/>
              <w:left w:val="nil"/>
              <w:bottom w:val="nil"/>
              <w:right w:val="nil"/>
            </w:tcBorders>
            <w:noWrap/>
            <w:vAlign w:val="bottom"/>
          </w:tcPr>
          <w:p w:rsidR="00EE5811" w:rsidRPr="00A12DC3" w:rsidRDefault="00F53693" w:rsidP="008A68BE">
            <w:pPr>
              <w:pStyle w:val="a0"/>
              <w:rPr>
                <w:lang w:val="en-US"/>
              </w:rPr>
              <w:pPrChange w:id="808" w:author="Иво Станков" w:date="2013-07-29T18:48:00Z">
                <w:pPr>
                  <w:pStyle w:val="a"/>
                </w:pPr>
              </w:pPrChange>
            </w:pPr>
            <w:r>
              <w:rPr>
                <w:lang w:val="en-US"/>
              </w:rPr>
              <w:t>18</w:t>
            </w:r>
          </w:p>
        </w:tc>
        <w:tc>
          <w:tcPr>
            <w:tcW w:w="300" w:type="dxa"/>
            <w:tcBorders>
              <w:top w:val="nil"/>
              <w:left w:val="nil"/>
              <w:bottom w:val="nil"/>
              <w:right w:val="nil"/>
            </w:tcBorders>
            <w:vAlign w:val="bottom"/>
          </w:tcPr>
          <w:p w:rsidR="004C0111" w:rsidRDefault="004C0111" w:rsidP="008A68BE">
            <w:pPr>
              <w:pStyle w:val="a0"/>
              <w:pPrChange w:id="809" w:author="Иво Станков" w:date="2013-07-29T18:48:00Z">
                <w:pPr>
                  <w:pStyle w:val="a0"/>
                </w:pPr>
              </w:pPrChange>
            </w:pPr>
          </w:p>
        </w:tc>
        <w:tc>
          <w:tcPr>
            <w:tcW w:w="1259" w:type="dxa"/>
            <w:tcBorders>
              <w:top w:val="nil"/>
              <w:left w:val="nil"/>
              <w:bottom w:val="nil"/>
              <w:right w:val="nil"/>
            </w:tcBorders>
            <w:noWrap/>
            <w:vAlign w:val="bottom"/>
          </w:tcPr>
          <w:p w:rsidR="004C0111" w:rsidRDefault="00EA156E" w:rsidP="008A68BE">
            <w:pPr>
              <w:pStyle w:val="a0"/>
              <w:pPrChange w:id="810" w:author="Иво Станков" w:date="2013-07-29T18:48:00Z">
                <w:pPr>
                  <w:pStyle w:val="a0"/>
                </w:pPr>
              </w:pPrChange>
            </w:pPr>
            <w:r>
              <w:t>8</w:t>
            </w:r>
          </w:p>
        </w:tc>
      </w:tr>
      <w:tr w:rsidR="0012073B" w:rsidRPr="00BA7C78" w:rsidTr="00BA7C78">
        <w:trPr>
          <w:trHeight w:val="170"/>
        </w:trPr>
        <w:tc>
          <w:tcPr>
            <w:tcW w:w="6520" w:type="dxa"/>
            <w:tcBorders>
              <w:top w:val="nil"/>
              <w:left w:val="nil"/>
              <w:bottom w:val="nil"/>
              <w:right w:val="nil"/>
            </w:tcBorders>
            <w:vAlign w:val="bottom"/>
          </w:tcPr>
          <w:p w:rsidR="00EE5811" w:rsidRDefault="0012073B" w:rsidP="008A68BE">
            <w:pPr>
              <w:pStyle w:val="a"/>
              <w:pPrChange w:id="811" w:author="Иво Станков" w:date="2013-07-29T18:48:00Z">
                <w:pPr>
                  <w:pStyle w:val="a0"/>
                </w:pPr>
              </w:pPrChange>
            </w:pPr>
            <w:proofErr w:type="gramStart"/>
            <w:r w:rsidRPr="00BA7C78">
              <w:t xml:space="preserve">Други </w:t>
            </w:r>
            <w:proofErr w:type="gramEnd"/>
          </w:p>
        </w:tc>
        <w:tc>
          <w:tcPr>
            <w:tcW w:w="1577" w:type="dxa"/>
            <w:tcBorders>
              <w:top w:val="nil"/>
              <w:left w:val="nil"/>
              <w:bottom w:val="nil"/>
              <w:right w:val="nil"/>
            </w:tcBorders>
            <w:noWrap/>
            <w:vAlign w:val="bottom"/>
          </w:tcPr>
          <w:p w:rsidR="00EE5811" w:rsidRPr="00A12DC3" w:rsidRDefault="00F53693" w:rsidP="008A68BE">
            <w:pPr>
              <w:pStyle w:val="a0"/>
              <w:rPr>
                <w:lang w:val="en-US"/>
              </w:rPr>
              <w:pPrChange w:id="812" w:author="Иво Станков" w:date="2013-07-29T18:48:00Z">
                <w:pPr>
                  <w:pStyle w:val="a"/>
                </w:pPr>
              </w:pPrChange>
            </w:pPr>
            <w:r>
              <w:rPr>
                <w:lang w:val="en-US"/>
              </w:rPr>
              <w:t>12</w:t>
            </w:r>
          </w:p>
        </w:tc>
        <w:tc>
          <w:tcPr>
            <w:tcW w:w="300" w:type="dxa"/>
            <w:tcBorders>
              <w:top w:val="nil"/>
              <w:left w:val="nil"/>
              <w:bottom w:val="nil"/>
              <w:right w:val="nil"/>
            </w:tcBorders>
            <w:vAlign w:val="bottom"/>
          </w:tcPr>
          <w:p w:rsidR="004C0111" w:rsidRDefault="004C0111" w:rsidP="008A68BE">
            <w:pPr>
              <w:pStyle w:val="a0"/>
              <w:pPrChange w:id="813" w:author="Иво Станков" w:date="2013-07-29T18:48:00Z">
                <w:pPr>
                  <w:pStyle w:val="a0"/>
                </w:pPr>
              </w:pPrChange>
            </w:pPr>
          </w:p>
        </w:tc>
        <w:tc>
          <w:tcPr>
            <w:tcW w:w="1259" w:type="dxa"/>
            <w:tcBorders>
              <w:top w:val="nil"/>
              <w:left w:val="nil"/>
              <w:bottom w:val="nil"/>
              <w:right w:val="nil"/>
            </w:tcBorders>
            <w:noWrap/>
            <w:vAlign w:val="bottom"/>
          </w:tcPr>
          <w:p w:rsidR="004C0111" w:rsidRDefault="00EA156E" w:rsidP="008A68BE">
            <w:pPr>
              <w:pStyle w:val="a0"/>
              <w:pPrChange w:id="814" w:author="Иво Станков" w:date="2013-07-29T18:48:00Z">
                <w:pPr>
                  <w:pStyle w:val="a0"/>
                </w:pPr>
              </w:pPrChange>
            </w:pPr>
            <w:r>
              <w:t>2</w:t>
            </w:r>
          </w:p>
        </w:tc>
      </w:tr>
      <w:tr w:rsidR="0012073B" w:rsidRPr="00BA7C78" w:rsidTr="00BA7C78">
        <w:trPr>
          <w:trHeight w:val="170"/>
        </w:trPr>
        <w:tc>
          <w:tcPr>
            <w:tcW w:w="6520" w:type="dxa"/>
            <w:tcBorders>
              <w:top w:val="nil"/>
              <w:left w:val="nil"/>
              <w:bottom w:val="nil"/>
              <w:right w:val="nil"/>
            </w:tcBorders>
            <w:vAlign w:val="bottom"/>
          </w:tcPr>
          <w:p w:rsidR="00EE5811" w:rsidRDefault="0012073B" w:rsidP="008A68BE">
            <w:pPr>
              <w:pStyle w:val="a"/>
              <w:pPrChange w:id="815" w:author="Иво Станков" w:date="2013-07-29T18:48:00Z">
                <w:pPr>
                  <w:pStyle w:val="a0"/>
                </w:pPr>
              </w:pPrChange>
            </w:pPr>
            <w:r w:rsidRPr="00BA7C78">
              <w:t>Общо</w:t>
            </w:r>
          </w:p>
        </w:tc>
        <w:tc>
          <w:tcPr>
            <w:tcW w:w="1577" w:type="dxa"/>
            <w:tcBorders>
              <w:top w:val="single" w:sz="4" w:space="0" w:color="auto"/>
              <w:left w:val="nil"/>
              <w:bottom w:val="double" w:sz="6" w:space="0" w:color="auto"/>
              <w:right w:val="nil"/>
            </w:tcBorders>
            <w:vAlign w:val="bottom"/>
          </w:tcPr>
          <w:p w:rsidR="00EE5811" w:rsidRPr="00A12DC3" w:rsidRDefault="00F53693" w:rsidP="008A68BE">
            <w:pPr>
              <w:pStyle w:val="a0"/>
              <w:rPr>
                <w:lang w:val="en-US"/>
              </w:rPr>
              <w:pPrChange w:id="816" w:author="Иво Станков" w:date="2013-07-29T18:48:00Z">
                <w:pPr>
                  <w:pStyle w:val="a"/>
                </w:pPr>
              </w:pPrChange>
            </w:pPr>
            <w:r>
              <w:rPr>
                <w:lang w:val="en-US"/>
              </w:rPr>
              <w:t>34</w:t>
            </w:r>
          </w:p>
        </w:tc>
        <w:tc>
          <w:tcPr>
            <w:tcW w:w="300" w:type="dxa"/>
            <w:tcBorders>
              <w:top w:val="nil"/>
              <w:left w:val="nil"/>
              <w:bottom w:val="nil"/>
              <w:right w:val="nil"/>
            </w:tcBorders>
            <w:vAlign w:val="bottom"/>
          </w:tcPr>
          <w:p w:rsidR="004C0111" w:rsidRDefault="004C0111" w:rsidP="008A68BE">
            <w:pPr>
              <w:pStyle w:val="a0"/>
              <w:pPrChange w:id="817" w:author="Иво Станков" w:date="2013-07-29T18:48:00Z">
                <w:pPr>
                  <w:pStyle w:val="a0"/>
                </w:pPr>
              </w:pPrChange>
            </w:pPr>
          </w:p>
        </w:tc>
        <w:tc>
          <w:tcPr>
            <w:tcW w:w="1259" w:type="dxa"/>
            <w:tcBorders>
              <w:top w:val="single" w:sz="4" w:space="0" w:color="auto"/>
              <w:left w:val="nil"/>
              <w:bottom w:val="double" w:sz="6" w:space="0" w:color="auto"/>
              <w:right w:val="nil"/>
            </w:tcBorders>
            <w:vAlign w:val="bottom"/>
          </w:tcPr>
          <w:p w:rsidR="004C0111" w:rsidRDefault="00EA156E" w:rsidP="008A68BE">
            <w:pPr>
              <w:pStyle w:val="a0"/>
              <w:pPrChange w:id="818" w:author="Иво Станков" w:date="2013-07-29T18:48:00Z">
                <w:pPr>
                  <w:pStyle w:val="a0"/>
                </w:pPr>
              </w:pPrChange>
            </w:pPr>
            <w:r>
              <w:t>25</w:t>
            </w:r>
          </w:p>
        </w:tc>
      </w:tr>
    </w:tbl>
    <w:p w:rsidR="004C0111" w:rsidRDefault="0012073B" w:rsidP="008A68BE">
      <w:pPr>
        <w:pPrChange w:id="819" w:author="Иво Станков" w:date="2013-07-29T18:48:00Z">
          <w:pPr/>
        </w:pPrChange>
      </w:pPr>
      <w:r w:rsidRPr="00146731">
        <w:tab/>
        <w:t xml:space="preserve">В стойността на другите разходи е включена начислена/възстановена </w:t>
      </w:r>
      <w:proofErr w:type="spellStart"/>
      <w:r w:rsidRPr="00146731">
        <w:t>обезценка</w:t>
      </w:r>
      <w:proofErr w:type="spellEnd"/>
      <w:r w:rsidRPr="00146731">
        <w:t xml:space="preserve"> на вземания, нетно в размер на 1 х.лв. (</w:t>
      </w:r>
      <w:r w:rsidR="00EA156E">
        <w:t>30.</w:t>
      </w:r>
      <w:proofErr w:type="gramStart"/>
      <w:r w:rsidR="00EA156E">
        <w:t>06.</w:t>
      </w:r>
      <w:r w:rsidRPr="00146731">
        <w:t>.</w:t>
      </w:r>
      <w:proofErr w:type="gramEnd"/>
      <w:r w:rsidRPr="00146731">
        <w:t xml:space="preserve">2012 г.: </w:t>
      </w:r>
      <w:r w:rsidR="00052723">
        <w:t>2</w:t>
      </w:r>
      <w:r w:rsidR="00052723" w:rsidRPr="00146731">
        <w:t xml:space="preserve"> </w:t>
      </w:r>
      <w:r w:rsidRPr="00146731">
        <w:t>х.</w:t>
      </w:r>
      <w:proofErr w:type="gramStart"/>
      <w:r w:rsidRPr="00146731">
        <w:t xml:space="preserve">лв.). </w:t>
      </w:r>
      <w:proofErr w:type="gramEnd"/>
    </w:p>
    <w:p w:rsidR="00EE5811" w:rsidRDefault="00007450" w:rsidP="008A68BE">
      <w:pPr>
        <w:pStyle w:val="Heading1"/>
        <w:pPrChange w:id="820" w:author="Иво Станков" w:date="2013-07-29T18:48:00Z">
          <w:pPr/>
        </w:pPrChange>
      </w:pPr>
      <w:bookmarkStart w:id="821" w:name="_Toc355005227"/>
      <w:r>
        <w:rPr>
          <w:rFonts w:asciiTheme="minorHAnsi" w:hAnsiTheme="minorHAnsi"/>
          <w:lang w:val="en-US"/>
        </w:rPr>
        <w:t>9.</w:t>
      </w:r>
      <w:r w:rsidR="0012073B" w:rsidRPr="00146731">
        <w:t>ФИНАНСОВИ ПРИХОДИ</w:t>
      </w:r>
      <w:bookmarkEnd w:id="821"/>
      <w:r w:rsidR="0012073B" w:rsidRPr="00146731">
        <w:t xml:space="preserve"> </w:t>
      </w:r>
    </w:p>
    <w:p w:rsidR="004C0111" w:rsidRDefault="0012073B" w:rsidP="008A68BE">
      <w:pPr>
        <w:pPrChange w:id="822" w:author="Иво Станков" w:date="2013-07-29T18:48:00Z">
          <w:pPr/>
        </w:pPrChange>
      </w:pPr>
      <w:r w:rsidRPr="00146731">
        <w:t>Финансовите приходи включват:</w:t>
      </w:r>
    </w:p>
    <w:tbl>
      <w:tblPr>
        <w:tblW w:w="10122" w:type="dxa"/>
        <w:tblInd w:w="88" w:type="dxa"/>
        <w:tblLook w:val="00A0" w:firstRow="1" w:lastRow="0" w:firstColumn="1" w:lastColumn="0" w:noHBand="0" w:noVBand="0"/>
      </w:tblPr>
      <w:tblGrid>
        <w:gridCol w:w="7120"/>
        <w:gridCol w:w="1383"/>
        <w:gridCol w:w="236"/>
        <w:gridCol w:w="1383"/>
      </w:tblGrid>
      <w:tr w:rsidR="0012073B" w:rsidRPr="00BA7C78" w:rsidTr="00BA7C78">
        <w:trPr>
          <w:trHeight w:val="170"/>
        </w:trPr>
        <w:tc>
          <w:tcPr>
            <w:tcW w:w="7120" w:type="dxa"/>
            <w:tcBorders>
              <w:top w:val="nil"/>
              <w:left w:val="nil"/>
              <w:bottom w:val="nil"/>
              <w:right w:val="nil"/>
            </w:tcBorders>
            <w:vAlign w:val="bottom"/>
          </w:tcPr>
          <w:p w:rsidR="004C0111" w:rsidRDefault="004C0111" w:rsidP="008A68BE">
            <w:pPr>
              <w:pPrChange w:id="823" w:author="Иво Станков" w:date="2013-07-29T18:48:00Z">
                <w:pPr/>
              </w:pPrChange>
            </w:pPr>
          </w:p>
        </w:tc>
        <w:tc>
          <w:tcPr>
            <w:tcW w:w="1383" w:type="dxa"/>
            <w:tcBorders>
              <w:top w:val="nil"/>
              <w:left w:val="nil"/>
              <w:bottom w:val="nil"/>
              <w:right w:val="nil"/>
            </w:tcBorders>
            <w:vAlign w:val="bottom"/>
          </w:tcPr>
          <w:p w:rsidR="00EE5811" w:rsidRDefault="00052723" w:rsidP="008A68BE">
            <w:pPr>
              <w:pStyle w:val="a1"/>
              <w:pPrChange w:id="824" w:author="Иво Станков" w:date="2013-07-29T18:48:00Z">
                <w:pPr/>
              </w:pPrChange>
            </w:pPr>
            <w:r>
              <w:t>30.06</w:t>
            </w:r>
            <w:r w:rsidR="0012073B" w:rsidRPr="00BA7C78">
              <w:t>.2013</w:t>
            </w:r>
          </w:p>
        </w:tc>
        <w:tc>
          <w:tcPr>
            <w:tcW w:w="236" w:type="dxa"/>
            <w:tcBorders>
              <w:top w:val="nil"/>
              <w:left w:val="nil"/>
              <w:bottom w:val="nil"/>
              <w:right w:val="nil"/>
            </w:tcBorders>
            <w:vAlign w:val="bottom"/>
          </w:tcPr>
          <w:p w:rsidR="004C0111" w:rsidRDefault="004C0111" w:rsidP="008A68BE">
            <w:pPr>
              <w:pStyle w:val="a1"/>
              <w:pPrChange w:id="825" w:author="Иво Станков" w:date="2013-07-29T18:48:00Z">
                <w:pPr>
                  <w:pStyle w:val="a1"/>
                </w:pPr>
              </w:pPrChange>
            </w:pPr>
          </w:p>
        </w:tc>
        <w:tc>
          <w:tcPr>
            <w:tcW w:w="1383" w:type="dxa"/>
            <w:tcBorders>
              <w:top w:val="nil"/>
              <w:left w:val="nil"/>
              <w:bottom w:val="nil"/>
              <w:right w:val="nil"/>
            </w:tcBorders>
            <w:vAlign w:val="bottom"/>
          </w:tcPr>
          <w:p w:rsidR="004C0111" w:rsidRDefault="00052723" w:rsidP="008A68BE">
            <w:pPr>
              <w:pStyle w:val="a1"/>
              <w:pPrChange w:id="826" w:author="Иво Станков" w:date="2013-07-29T18:48:00Z">
                <w:pPr>
                  <w:pStyle w:val="a1"/>
                </w:pPr>
              </w:pPrChange>
            </w:pPr>
            <w:r>
              <w:t>30.06.</w:t>
            </w:r>
            <w:r w:rsidR="0012073B" w:rsidRPr="00BA7C78">
              <w:t>2012</w:t>
            </w:r>
          </w:p>
        </w:tc>
      </w:tr>
      <w:tr w:rsidR="0012073B" w:rsidRPr="00BA7C78" w:rsidTr="00BA7C78">
        <w:trPr>
          <w:trHeight w:val="170"/>
        </w:trPr>
        <w:tc>
          <w:tcPr>
            <w:tcW w:w="7120" w:type="dxa"/>
            <w:tcBorders>
              <w:top w:val="nil"/>
              <w:left w:val="nil"/>
              <w:bottom w:val="nil"/>
              <w:right w:val="nil"/>
            </w:tcBorders>
            <w:vAlign w:val="bottom"/>
          </w:tcPr>
          <w:p w:rsidR="004C0111" w:rsidRDefault="004C0111" w:rsidP="008A68BE">
            <w:pPr>
              <w:pPrChange w:id="827" w:author="Иво Станков" w:date="2013-07-29T18:48:00Z">
                <w:pPr/>
              </w:pPrChange>
            </w:pPr>
          </w:p>
        </w:tc>
        <w:tc>
          <w:tcPr>
            <w:tcW w:w="1383" w:type="dxa"/>
            <w:tcBorders>
              <w:top w:val="nil"/>
              <w:left w:val="nil"/>
              <w:bottom w:val="nil"/>
              <w:right w:val="nil"/>
            </w:tcBorders>
            <w:vAlign w:val="bottom"/>
          </w:tcPr>
          <w:p w:rsidR="00EE5811" w:rsidRDefault="0012073B" w:rsidP="008A68BE">
            <w:pPr>
              <w:pStyle w:val="a1"/>
              <w:pPrChange w:id="828" w:author="Иво Станков" w:date="2013-07-29T18:48:00Z">
                <w:pPr/>
              </w:pPrChange>
            </w:pPr>
            <w:r w:rsidRPr="00BA7C78">
              <w:t>BGN '000</w:t>
            </w:r>
          </w:p>
        </w:tc>
        <w:tc>
          <w:tcPr>
            <w:tcW w:w="236" w:type="dxa"/>
            <w:tcBorders>
              <w:top w:val="nil"/>
              <w:left w:val="nil"/>
              <w:bottom w:val="nil"/>
              <w:right w:val="nil"/>
            </w:tcBorders>
            <w:vAlign w:val="bottom"/>
          </w:tcPr>
          <w:p w:rsidR="004C0111" w:rsidRDefault="004C0111" w:rsidP="008A68BE">
            <w:pPr>
              <w:pStyle w:val="a1"/>
              <w:pPrChange w:id="829" w:author="Иво Станков" w:date="2013-07-29T18:48:00Z">
                <w:pPr>
                  <w:pStyle w:val="a1"/>
                </w:pPr>
              </w:pPrChange>
            </w:pPr>
          </w:p>
        </w:tc>
        <w:tc>
          <w:tcPr>
            <w:tcW w:w="1383" w:type="dxa"/>
            <w:tcBorders>
              <w:top w:val="nil"/>
              <w:left w:val="nil"/>
              <w:bottom w:val="nil"/>
              <w:right w:val="nil"/>
            </w:tcBorders>
            <w:vAlign w:val="bottom"/>
          </w:tcPr>
          <w:p w:rsidR="004C0111" w:rsidRDefault="0012073B" w:rsidP="008A68BE">
            <w:pPr>
              <w:pStyle w:val="a1"/>
              <w:pPrChange w:id="830" w:author="Иво Станков" w:date="2013-07-29T18:48:00Z">
                <w:pPr>
                  <w:pStyle w:val="a1"/>
                </w:pPr>
              </w:pPrChange>
            </w:pPr>
            <w:r w:rsidRPr="00BA7C78">
              <w:t>BGN '000</w:t>
            </w:r>
          </w:p>
        </w:tc>
      </w:tr>
      <w:tr w:rsidR="0012073B" w:rsidRPr="00BA7C78" w:rsidTr="00BA7C78">
        <w:trPr>
          <w:trHeight w:val="170"/>
        </w:trPr>
        <w:tc>
          <w:tcPr>
            <w:tcW w:w="7120" w:type="dxa"/>
            <w:tcBorders>
              <w:top w:val="nil"/>
              <w:left w:val="nil"/>
              <w:bottom w:val="nil"/>
              <w:right w:val="nil"/>
            </w:tcBorders>
            <w:vAlign w:val="bottom"/>
          </w:tcPr>
          <w:p w:rsidR="004C0111" w:rsidRDefault="004C0111" w:rsidP="008A68BE">
            <w:pPr>
              <w:pPrChange w:id="831" w:author="Иво Станков" w:date="2013-07-29T18:48:00Z">
                <w:pPr/>
              </w:pPrChange>
            </w:pPr>
          </w:p>
        </w:tc>
        <w:tc>
          <w:tcPr>
            <w:tcW w:w="1383" w:type="dxa"/>
            <w:tcBorders>
              <w:top w:val="nil"/>
              <w:left w:val="nil"/>
              <w:bottom w:val="nil"/>
              <w:right w:val="nil"/>
            </w:tcBorders>
            <w:vAlign w:val="bottom"/>
          </w:tcPr>
          <w:p w:rsidR="004C0111" w:rsidRDefault="004C0111" w:rsidP="008A68BE">
            <w:pPr>
              <w:pPrChange w:id="832" w:author="Иво Станков" w:date="2013-07-29T18:48:00Z">
                <w:pPr/>
              </w:pPrChange>
            </w:pPr>
          </w:p>
        </w:tc>
        <w:tc>
          <w:tcPr>
            <w:tcW w:w="236" w:type="dxa"/>
            <w:tcBorders>
              <w:top w:val="nil"/>
              <w:left w:val="nil"/>
              <w:bottom w:val="nil"/>
              <w:right w:val="nil"/>
            </w:tcBorders>
            <w:vAlign w:val="bottom"/>
          </w:tcPr>
          <w:p w:rsidR="004C0111" w:rsidRDefault="004C0111" w:rsidP="008A68BE">
            <w:pPr>
              <w:pPrChange w:id="833" w:author="Иво Станков" w:date="2013-07-29T18:48:00Z">
                <w:pPr/>
              </w:pPrChange>
            </w:pPr>
          </w:p>
        </w:tc>
        <w:tc>
          <w:tcPr>
            <w:tcW w:w="1383" w:type="dxa"/>
            <w:tcBorders>
              <w:top w:val="nil"/>
              <w:left w:val="nil"/>
              <w:bottom w:val="nil"/>
              <w:right w:val="nil"/>
            </w:tcBorders>
            <w:vAlign w:val="bottom"/>
          </w:tcPr>
          <w:p w:rsidR="004C0111" w:rsidRDefault="004C0111" w:rsidP="008A68BE">
            <w:pPr>
              <w:pPrChange w:id="834" w:author="Иво Станков" w:date="2013-07-29T18:48:00Z">
                <w:pPr/>
              </w:pPrChange>
            </w:pPr>
          </w:p>
        </w:tc>
      </w:tr>
      <w:tr w:rsidR="0012073B" w:rsidRPr="00BA7C78" w:rsidTr="00BA7C78">
        <w:trPr>
          <w:trHeight w:val="170"/>
        </w:trPr>
        <w:tc>
          <w:tcPr>
            <w:tcW w:w="7120" w:type="dxa"/>
            <w:tcBorders>
              <w:top w:val="nil"/>
              <w:left w:val="nil"/>
              <w:bottom w:val="nil"/>
              <w:right w:val="nil"/>
            </w:tcBorders>
            <w:vAlign w:val="bottom"/>
          </w:tcPr>
          <w:p w:rsidR="00EE5811" w:rsidRDefault="0012073B" w:rsidP="008A68BE">
            <w:pPr>
              <w:pStyle w:val="a"/>
              <w:pPrChange w:id="835" w:author="Иво Станков" w:date="2013-07-29T18:48:00Z">
                <w:pPr/>
              </w:pPrChange>
            </w:pPr>
            <w:r w:rsidRPr="00BA7C78">
              <w:t xml:space="preserve">Приходи от лихви по </w:t>
            </w:r>
            <w:proofErr w:type="spellStart"/>
            <w:r w:rsidRPr="00BA7C78">
              <w:t>репо</w:t>
            </w:r>
            <w:proofErr w:type="spellEnd"/>
            <w:r w:rsidRPr="00BA7C78">
              <w:t xml:space="preserve"> сделки</w:t>
            </w:r>
          </w:p>
        </w:tc>
        <w:tc>
          <w:tcPr>
            <w:tcW w:w="1383" w:type="dxa"/>
            <w:tcBorders>
              <w:top w:val="nil"/>
              <w:left w:val="nil"/>
              <w:bottom w:val="nil"/>
              <w:right w:val="nil"/>
            </w:tcBorders>
            <w:vAlign w:val="bottom"/>
          </w:tcPr>
          <w:p w:rsidR="00EE5811" w:rsidRPr="00A12DC3" w:rsidRDefault="00432A7D" w:rsidP="008A68BE">
            <w:pPr>
              <w:pStyle w:val="a0"/>
              <w:rPr>
                <w:lang w:val="en-US"/>
              </w:rPr>
              <w:pPrChange w:id="836" w:author="Иво Станков" w:date="2013-07-29T18:48:00Z">
                <w:pPr>
                  <w:pStyle w:val="a"/>
                </w:pPr>
              </w:pPrChange>
            </w:pPr>
            <w:r>
              <w:rPr>
                <w:lang w:val="en-US"/>
              </w:rPr>
              <w:t>33</w:t>
            </w:r>
          </w:p>
        </w:tc>
        <w:tc>
          <w:tcPr>
            <w:tcW w:w="236" w:type="dxa"/>
            <w:tcBorders>
              <w:top w:val="nil"/>
              <w:left w:val="nil"/>
              <w:bottom w:val="nil"/>
              <w:right w:val="nil"/>
            </w:tcBorders>
            <w:vAlign w:val="bottom"/>
          </w:tcPr>
          <w:p w:rsidR="004C0111" w:rsidRDefault="004C0111" w:rsidP="008A68BE">
            <w:pPr>
              <w:pStyle w:val="a0"/>
              <w:pPrChange w:id="837" w:author="Иво Станков" w:date="2013-07-29T18:48:00Z">
                <w:pPr>
                  <w:pStyle w:val="a0"/>
                </w:pPr>
              </w:pPrChange>
            </w:pPr>
          </w:p>
        </w:tc>
        <w:tc>
          <w:tcPr>
            <w:tcW w:w="1383" w:type="dxa"/>
            <w:tcBorders>
              <w:top w:val="nil"/>
              <w:left w:val="nil"/>
              <w:bottom w:val="nil"/>
              <w:right w:val="nil"/>
            </w:tcBorders>
            <w:vAlign w:val="bottom"/>
          </w:tcPr>
          <w:p w:rsidR="004C0111" w:rsidRDefault="00052723" w:rsidP="008A68BE">
            <w:pPr>
              <w:pStyle w:val="a0"/>
              <w:pPrChange w:id="838" w:author="Иво Станков" w:date="2013-07-29T18:48:00Z">
                <w:pPr>
                  <w:pStyle w:val="a0"/>
                </w:pPr>
              </w:pPrChange>
            </w:pPr>
            <w:r>
              <w:t>106</w:t>
            </w:r>
          </w:p>
        </w:tc>
      </w:tr>
      <w:tr w:rsidR="0012073B" w:rsidRPr="00BA7C78" w:rsidTr="00BA7C78">
        <w:trPr>
          <w:trHeight w:val="170"/>
        </w:trPr>
        <w:tc>
          <w:tcPr>
            <w:tcW w:w="7120" w:type="dxa"/>
            <w:tcBorders>
              <w:top w:val="nil"/>
              <w:left w:val="nil"/>
              <w:bottom w:val="nil"/>
              <w:right w:val="nil"/>
            </w:tcBorders>
            <w:vAlign w:val="bottom"/>
          </w:tcPr>
          <w:p w:rsidR="00EE5811" w:rsidRDefault="0012073B" w:rsidP="008A68BE">
            <w:pPr>
              <w:pStyle w:val="a"/>
              <w:pPrChange w:id="839" w:author="Иво Станков" w:date="2013-07-29T18:48:00Z">
                <w:pPr>
                  <w:pStyle w:val="a0"/>
                </w:pPr>
              </w:pPrChange>
            </w:pPr>
            <w:r w:rsidRPr="00BA7C78">
              <w:t>Приходи от лихви по депозити и текущи сметки в банки</w:t>
            </w:r>
          </w:p>
        </w:tc>
        <w:tc>
          <w:tcPr>
            <w:tcW w:w="1383" w:type="dxa"/>
            <w:tcBorders>
              <w:top w:val="nil"/>
              <w:left w:val="nil"/>
              <w:bottom w:val="nil"/>
              <w:right w:val="nil"/>
            </w:tcBorders>
            <w:vAlign w:val="bottom"/>
          </w:tcPr>
          <w:p w:rsidR="00EE5811" w:rsidRPr="00A12DC3" w:rsidRDefault="00432A7D" w:rsidP="008A68BE">
            <w:pPr>
              <w:pStyle w:val="a0"/>
              <w:rPr>
                <w:lang w:val="en-US"/>
              </w:rPr>
              <w:pPrChange w:id="840" w:author="Иво Станков" w:date="2013-07-29T18:48:00Z">
                <w:pPr>
                  <w:pStyle w:val="a"/>
                </w:pPr>
              </w:pPrChange>
            </w:pPr>
            <w:r>
              <w:rPr>
                <w:lang w:val="en-US"/>
              </w:rPr>
              <w:t>9</w:t>
            </w:r>
            <w:r w:rsidR="00441291">
              <w:rPr>
                <w:lang w:val="en-US"/>
              </w:rPr>
              <w:t>0</w:t>
            </w:r>
          </w:p>
        </w:tc>
        <w:tc>
          <w:tcPr>
            <w:tcW w:w="236" w:type="dxa"/>
            <w:tcBorders>
              <w:top w:val="nil"/>
              <w:left w:val="nil"/>
              <w:bottom w:val="nil"/>
              <w:right w:val="nil"/>
            </w:tcBorders>
            <w:vAlign w:val="bottom"/>
          </w:tcPr>
          <w:p w:rsidR="004C0111" w:rsidRDefault="004C0111" w:rsidP="008A68BE">
            <w:pPr>
              <w:pStyle w:val="a0"/>
              <w:pPrChange w:id="841" w:author="Иво Станков" w:date="2013-07-29T18:48:00Z">
                <w:pPr>
                  <w:pStyle w:val="a0"/>
                </w:pPr>
              </w:pPrChange>
            </w:pPr>
          </w:p>
        </w:tc>
        <w:tc>
          <w:tcPr>
            <w:tcW w:w="1383" w:type="dxa"/>
            <w:tcBorders>
              <w:top w:val="nil"/>
              <w:left w:val="nil"/>
              <w:bottom w:val="nil"/>
              <w:right w:val="nil"/>
            </w:tcBorders>
            <w:vAlign w:val="bottom"/>
          </w:tcPr>
          <w:p w:rsidR="004C0111" w:rsidRDefault="00052723" w:rsidP="008A68BE">
            <w:pPr>
              <w:pStyle w:val="a0"/>
              <w:pPrChange w:id="842" w:author="Иво Станков" w:date="2013-07-29T18:48:00Z">
                <w:pPr>
                  <w:pStyle w:val="a0"/>
                </w:pPr>
              </w:pPrChange>
            </w:pPr>
            <w:r>
              <w:t>37</w:t>
            </w:r>
          </w:p>
        </w:tc>
      </w:tr>
      <w:tr w:rsidR="0012073B" w:rsidRPr="00BA7C78" w:rsidTr="00BA7C78">
        <w:trPr>
          <w:trHeight w:val="170"/>
        </w:trPr>
        <w:tc>
          <w:tcPr>
            <w:tcW w:w="7120" w:type="dxa"/>
            <w:tcBorders>
              <w:top w:val="nil"/>
              <w:left w:val="nil"/>
              <w:bottom w:val="nil"/>
              <w:right w:val="nil"/>
            </w:tcBorders>
            <w:vAlign w:val="bottom"/>
          </w:tcPr>
          <w:p w:rsidR="00EE5811" w:rsidRDefault="0012073B" w:rsidP="008A68BE">
            <w:pPr>
              <w:pStyle w:val="a"/>
              <w:pPrChange w:id="843" w:author="Иво Станков" w:date="2013-07-29T18:48:00Z">
                <w:pPr>
                  <w:pStyle w:val="a0"/>
                </w:pPr>
              </w:pPrChange>
            </w:pPr>
            <w:r w:rsidRPr="00BA7C78">
              <w:t>Приходи от лихви по инвестиции държани до падеж</w:t>
            </w:r>
          </w:p>
        </w:tc>
        <w:tc>
          <w:tcPr>
            <w:tcW w:w="1383" w:type="dxa"/>
            <w:tcBorders>
              <w:top w:val="nil"/>
              <w:left w:val="nil"/>
              <w:bottom w:val="nil"/>
              <w:right w:val="nil"/>
            </w:tcBorders>
            <w:vAlign w:val="bottom"/>
          </w:tcPr>
          <w:p w:rsidR="00EE5811" w:rsidRDefault="0012073B" w:rsidP="008A68BE">
            <w:pPr>
              <w:pStyle w:val="a0"/>
              <w:pPrChange w:id="844" w:author="Иво Станков" w:date="2013-07-29T18:48:00Z">
                <w:pPr>
                  <w:pStyle w:val="a"/>
                </w:pPr>
              </w:pPrChange>
            </w:pPr>
            <w:r w:rsidRPr="00BA7C78">
              <w:t>2</w:t>
            </w:r>
          </w:p>
        </w:tc>
        <w:tc>
          <w:tcPr>
            <w:tcW w:w="236" w:type="dxa"/>
            <w:tcBorders>
              <w:top w:val="nil"/>
              <w:left w:val="nil"/>
              <w:bottom w:val="nil"/>
              <w:right w:val="nil"/>
            </w:tcBorders>
            <w:vAlign w:val="bottom"/>
          </w:tcPr>
          <w:p w:rsidR="004C0111" w:rsidRDefault="004C0111" w:rsidP="008A68BE">
            <w:pPr>
              <w:pStyle w:val="a0"/>
              <w:pPrChange w:id="845" w:author="Иво Станков" w:date="2013-07-29T18:48:00Z">
                <w:pPr>
                  <w:pStyle w:val="a0"/>
                </w:pPr>
              </w:pPrChange>
            </w:pPr>
          </w:p>
        </w:tc>
        <w:tc>
          <w:tcPr>
            <w:tcW w:w="1383" w:type="dxa"/>
            <w:tcBorders>
              <w:top w:val="nil"/>
              <w:left w:val="nil"/>
              <w:bottom w:val="nil"/>
              <w:right w:val="nil"/>
            </w:tcBorders>
            <w:vAlign w:val="bottom"/>
          </w:tcPr>
          <w:p w:rsidR="004C0111" w:rsidRDefault="00052723" w:rsidP="008A68BE">
            <w:pPr>
              <w:pStyle w:val="a0"/>
              <w:pPrChange w:id="846" w:author="Иво Станков" w:date="2013-07-29T18:48:00Z">
                <w:pPr>
                  <w:pStyle w:val="a0"/>
                </w:pPr>
              </w:pPrChange>
            </w:pPr>
            <w:r>
              <w:t>27</w:t>
            </w:r>
          </w:p>
        </w:tc>
      </w:tr>
      <w:tr w:rsidR="0012073B" w:rsidRPr="00BA7C78" w:rsidTr="00BA7C78">
        <w:trPr>
          <w:trHeight w:val="170"/>
        </w:trPr>
        <w:tc>
          <w:tcPr>
            <w:tcW w:w="7120" w:type="dxa"/>
            <w:tcBorders>
              <w:top w:val="nil"/>
              <w:left w:val="nil"/>
              <w:bottom w:val="nil"/>
              <w:right w:val="nil"/>
            </w:tcBorders>
            <w:vAlign w:val="bottom"/>
          </w:tcPr>
          <w:p w:rsidR="00EE5811" w:rsidRDefault="0012073B" w:rsidP="008A68BE">
            <w:pPr>
              <w:pStyle w:val="a"/>
              <w:pPrChange w:id="847" w:author="Иво Станков" w:date="2013-07-29T18:48:00Z">
                <w:pPr>
                  <w:pStyle w:val="a0"/>
                </w:pPr>
              </w:pPrChange>
            </w:pPr>
            <w:r w:rsidRPr="00BA7C78">
              <w:t>Приходи от лихви по инвестирани средства на Гаранционен фонд в депозити, текущи сметки в банки и инвестиции държани до падеж</w:t>
            </w:r>
          </w:p>
        </w:tc>
        <w:tc>
          <w:tcPr>
            <w:tcW w:w="1383" w:type="dxa"/>
            <w:tcBorders>
              <w:top w:val="nil"/>
              <w:left w:val="nil"/>
              <w:bottom w:val="nil"/>
              <w:right w:val="nil"/>
            </w:tcBorders>
            <w:vAlign w:val="bottom"/>
          </w:tcPr>
          <w:p w:rsidR="00EE5811" w:rsidRPr="00A12DC3" w:rsidRDefault="00432A7D" w:rsidP="008A68BE">
            <w:pPr>
              <w:pStyle w:val="a0"/>
              <w:rPr>
                <w:lang w:val="en-US"/>
              </w:rPr>
              <w:pPrChange w:id="848" w:author="Иво Станков" w:date="2013-07-29T18:48:00Z">
                <w:pPr>
                  <w:pStyle w:val="a"/>
                </w:pPr>
              </w:pPrChange>
            </w:pPr>
            <w:r>
              <w:rPr>
                <w:lang w:val="en-US"/>
              </w:rPr>
              <w:t>12</w:t>
            </w:r>
          </w:p>
        </w:tc>
        <w:tc>
          <w:tcPr>
            <w:tcW w:w="236" w:type="dxa"/>
            <w:tcBorders>
              <w:top w:val="nil"/>
              <w:left w:val="nil"/>
              <w:bottom w:val="nil"/>
              <w:right w:val="nil"/>
            </w:tcBorders>
            <w:vAlign w:val="bottom"/>
          </w:tcPr>
          <w:p w:rsidR="004C0111" w:rsidRDefault="004C0111" w:rsidP="008A68BE">
            <w:pPr>
              <w:pStyle w:val="a0"/>
              <w:pPrChange w:id="849" w:author="Иво Станков" w:date="2013-07-29T18:48:00Z">
                <w:pPr>
                  <w:pStyle w:val="a0"/>
                </w:pPr>
              </w:pPrChange>
            </w:pPr>
          </w:p>
        </w:tc>
        <w:tc>
          <w:tcPr>
            <w:tcW w:w="1383" w:type="dxa"/>
            <w:tcBorders>
              <w:top w:val="nil"/>
              <w:left w:val="nil"/>
              <w:bottom w:val="nil"/>
              <w:right w:val="nil"/>
            </w:tcBorders>
            <w:vAlign w:val="bottom"/>
          </w:tcPr>
          <w:p w:rsidR="004C0111" w:rsidRDefault="00052723" w:rsidP="008A68BE">
            <w:pPr>
              <w:pStyle w:val="a0"/>
              <w:pPrChange w:id="850" w:author="Иво Станков" w:date="2013-07-29T18:48:00Z">
                <w:pPr>
                  <w:pStyle w:val="a0"/>
                </w:pPr>
              </w:pPrChange>
            </w:pPr>
            <w:r>
              <w:t>12</w:t>
            </w:r>
          </w:p>
        </w:tc>
      </w:tr>
      <w:tr w:rsidR="0012073B" w:rsidRPr="00BA7C78" w:rsidTr="00BA7C78">
        <w:trPr>
          <w:trHeight w:val="170"/>
        </w:trPr>
        <w:tc>
          <w:tcPr>
            <w:tcW w:w="7120" w:type="dxa"/>
            <w:tcBorders>
              <w:top w:val="nil"/>
              <w:left w:val="nil"/>
              <w:bottom w:val="nil"/>
              <w:right w:val="nil"/>
            </w:tcBorders>
            <w:vAlign w:val="bottom"/>
          </w:tcPr>
          <w:p w:rsidR="00EE5811" w:rsidRDefault="0012073B" w:rsidP="008A68BE">
            <w:pPr>
              <w:pStyle w:val="a"/>
              <w:pPrChange w:id="851" w:author="Иво Станков" w:date="2013-07-29T18:48:00Z">
                <w:pPr>
                  <w:pStyle w:val="a0"/>
                </w:pPr>
              </w:pPrChange>
            </w:pPr>
            <w:r w:rsidRPr="00BA7C78">
              <w:t>Приходи от лихви по инвестиции на разположение за продажба</w:t>
            </w:r>
          </w:p>
        </w:tc>
        <w:tc>
          <w:tcPr>
            <w:tcW w:w="1383" w:type="dxa"/>
            <w:tcBorders>
              <w:top w:val="nil"/>
              <w:left w:val="nil"/>
              <w:bottom w:val="nil"/>
              <w:right w:val="nil"/>
            </w:tcBorders>
            <w:vAlign w:val="bottom"/>
          </w:tcPr>
          <w:p w:rsidR="00EE5811" w:rsidRPr="00A12DC3" w:rsidRDefault="00432A7D" w:rsidP="008A68BE">
            <w:pPr>
              <w:pStyle w:val="a0"/>
              <w:rPr>
                <w:lang w:val="en-US"/>
              </w:rPr>
              <w:pPrChange w:id="852" w:author="Иво Станков" w:date="2013-07-29T18:48:00Z">
                <w:pPr>
                  <w:pStyle w:val="a"/>
                </w:pPr>
              </w:pPrChange>
            </w:pPr>
            <w:r>
              <w:rPr>
                <w:lang w:val="en-US"/>
              </w:rPr>
              <w:t>3</w:t>
            </w:r>
            <w:r w:rsidR="00441291">
              <w:rPr>
                <w:lang w:val="en-US"/>
              </w:rPr>
              <w:t>7</w:t>
            </w:r>
          </w:p>
        </w:tc>
        <w:tc>
          <w:tcPr>
            <w:tcW w:w="236" w:type="dxa"/>
            <w:tcBorders>
              <w:top w:val="nil"/>
              <w:left w:val="nil"/>
              <w:bottom w:val="nil"/>
              <w:right w:val="nil"/>
            </w:tcBorders>
            <w:vAlign w:val="bottom"/>
          </w:tcPr>
          <w:p w:rsidR="004C0111" w:rsidRDefault="004C0111" w:rsidP="008A68BE">
            <w:pPr>
              <w:pStyle w:val="a0"/>
              <w:pPrChange w:id="853" w:author="Иво Станков" w:date="2013-07-29T18:48:00Z">
                <w:pPr>
                  <w:pStyle w:val="a0"/>
                </w:pPr>
              </w:pPrChange>
            </w:pPr>
          </w:p>
        </w:tc>
        <w:tc>
          <w:tcPr>
            <w:tcW w:w="1383" w:type="dxa"/>
            <w:tcBorders>
              <w:top w:val="nil"/>
              <w:left w:val="nil"/>
              <w:bottom w:val="nil"/>
              <w:right w:val="nil"/>
            </w:tcBorders>
            <w:vAlign w:val="bottom"/>
          </w:tcPr>
          <w:p w:rsidR="004C0111" w:rsidRDefault="0012073B" w:rsidP="008A68BE">
            <w:pPr>
              <w:pStyle w:val="a0"/>
              <w:pPrChange w:id="854" w:author="Иво Станков" w:date="2013-07-29T18:48:00Z">
                <w:pPr>
                  <w:pStyle w:val="a0"/>
                </w:pPr>
              </w:pPrChange>
            </w:pPr>
            <w:r w:rsidRPr="00BA7C78">
              <w:t>-</w:t>
            </w:r>
          </w:p>
        </w:tc>
      </w:tr>
      <w:tr w:rsidR="0012073B" w:rsidRPr="00BA7C78" w:rsidTr="00BA7C78">
        <w:trPr>
          <w:trHeight w:val="170"/>
        </w:trPr>
        <w:tc>
          <w:tcPr>
            <w:tcW w:w="7120" w:type="dxa"/>
            <w:tcBorders>
              <w:top w:val="nil"/>
              <w:left w:val="nil"/>
              <w:bottom w:val="nil"/>
              <w:right w:val="nil"/>
            </w:tcBorders>
            <w:vAlign w:val="bottom"/>
          </w:tcPr>
          <w:p w:rsidR="00EE5811" w:rsidRDefault="0012073B" w:rsidP="008A68BE">
            <w:pPr>
              <w:pStyle w:val="a"/>
              <w:pPrChange w:id="855" w:author="Иво Станков" w:date="2013-07-29T18:48:00Z">
                <w:pPr>
                  <w:pStyle w:val="a0"/>
                </w:pPr>
              </w:pPrChange>
            </w:pPr>
            <w:r w:rsidRPr="00BA7C78">
              <w:t>Приходи от дивиденти от инвестиции на разположение за продажба</w:t>
            </w:r>
          </w:p>
        </w:tc>
        <w:tc>
          <w:tcPr>
            <w:tcW w:w="1383" w:type="dxa"/>
            <w:tcBorders>
              <w:top w:val="nil"/>
              <w:left w:val="nil"/>
              <w:bottom w:val="nil"/>
              <w:right w:val="nil"/>
            </w:tcBorders>
            <w:vAlign w:val="bottom"/>
          </w:tcPr>
          <w:p w:rsidR="00EE5811" w:rsidRPr="00A12DC3" w:rsidRDefault="00432A7D" w:rsidP="008A68BE">
            <w:pPr>
              <w:pStyle w:val="a0"/>
              <w:rPr>
                <w:lang w:val="en-US"/>
              </w:rPr>
              <w:pPrChange w:id="856" w:author="Иво Станков" w:date="2013-07-29T18:48:00Z">
                <w:pPr>
                  <w:pStyle w:val="a"/>
                </w:pPr>
              </w:pPrChange>
            </w:pPr>
            <w:r>
              <w:rPr>
                <w:lang w:val="en-US"/>
              </w:rPr>
              <w:t>2</w:t>
            </w:r>
          </w:p>
        </w:tc>
        <w:tc>
          <w:tcPr>
            <w:tcW w:w="236" w:type="dxa"/>
            <w:tcBorders>
              <w:top w:val="nil"/>
              <w:left w:val="nil"/>
              <w:bottom w:val="nil"/>
              <w:right w:val="nil"/>
            </w:tcBorders>
            <w:vAlign w:val="bottom"/>
          </w:tcPr>
          <w:p w:rsidR="004C0111" w:rsidRDefault="004C0111" w:rsidP="008A68BE">
            <w:pPr>
              <w:pStyle w:val="a0"/>
              <w:pPrChange w:id="857" w:author="Иво Станков" w:date="2013-07-29T18:48:00Z">
                <w:pPr>
                  <w:pStyle w:val="a0"/>
                </w:pPr>
              </w:pPrChange>
            </w:pPr>
          </w:p>
        </w:tc>
        <w:tc>
          <w:tcPr>
            <w:tcW w:w="1383" w:type="dxa"/>
            <w:tcBorders>
              <w:top w:val="nil"/>
              <w:left w:val="nil"/>
              <w:bottom w:val="nil"/>
              <w:right w:val="nil"/>
            </w:tcBorders>
            <w:vAlign w:val="bottom"/>
          </w:tcPr>
          <w:p w:rsidR="004C0111" w:rsidRDefault="0012073B" w:rsidP="008A68BE">
            <w:pPr>
              <w:pStyle w:val="a0"/>
              <w:pPrChange w:id="858" w:author="Иво Станков" w:date="2013-07-29T18:48:00Z">
                <w:pPr>
                  <w:pStyle w:val="a0"/>
                </w:pPr>
              </w:pPrChange>
            </w:pPr>
            <w:r w:rsidRPr="00BA7C78">
              <w:t>-</w:t>
            </w:r>
          </w:p>
        </w:tc>
      </w:tr>
      <w:tr w:rsidR="0012073B" w:rsidRPr="00BA7C78" w:rsidTr="00BA7C78">
        <w:trPr>
          <w:trHeight w:val="170"/>
        </w:trPr>
        <w:tc>
          <w:tcPr>
            <w:tcW w:w="7120" w:type="dxa"/>
            <w:tcBorders>
              <w:top w:val="nil"/>
              <w:left w:val="nil"/>
              <w:bottom w:val="nil"/>
              <w:right w:val="nil"/>
            </w:tcBorders>
            <w:vAlign w:val="bottom"/>
          </w:tcPr>
          <w:p w:rsidR="00EE5811" w:rsidRDefault="0012073B" w:rsidP="008A68BE">
            <w:pPr>
              <w:pStyle w:val="a"/>
              <w:pPrChange w:id="859" w:author="Иво Станков" w:date="2013-07-29T18:48:00Z">
                <w:pPr>
                  <w:pStyle w:val="a0"/>
                </w:pPr>
              </w:pPrChange>
            </w:pPr>
            <w:r w:rsidRPr="00BA7C78">
              <w:t>Общо</w:t>
            </w:r>
          </w:p>
        </w:tc>
        <w:tc>
          <w:tcPr>
            <w:tcW w:w="1383" w:type="dxa"/>
            <w:tcBorders>
              <w:top w:val="single" w:sz="4" w:space="0" w:color="auto"/>
              <w:left w:val="nil"/>
              <w:bottom w:val="double" w:sz="6" w:space="0" w:color="auto"/>
              <w:right w:val="nil"/>
            </w:tcBorders>
            <w:vAlign w:val="bottom"/>
          </w:tcPr>
          <w:p w:rsidR="00EE5811" w:rsidRPr="00A12DC3" w:rsidRDefault="00432A7D" w:rsidP="008A68BE">
            <w:pPr>
              <w:pStyle w:val="a0"/>
              <w:rPr>
                <w:lang w:val="en-US"/>
              </w:rPr>
              <w:pPrChange w:id="860" w:author="Иво Станков" w:date="2013-07-29T18:48:00Z">
                <w:pPr>
                  <w:pStyle w:val="a"/>
                </w:pPr>
              </w:pPrChange>
            </w:pPr>
            <w:r>
              <w:rPr>
                <w:lang w:val="en-US"/>
              </w:rPr>
              <w:t>176</w:t>
            </w:r>
          </w:p>
        </w:tc>
        <w:tc>
          <w:tcPr>
            <w:tcW w:w="236" w:type="dxa"/>
            <w:tcBorders>
              <w:top w:val="nil"/>
              <w:left w:val="nil"/>
              <w:bottom w:val="nil"/>
              <w:right w:val="nil"/>
            </w:tcBorders>
            <w:vAlign w:val="bottom"/>
          </w:tcPr>
          <w:p w:rsidR="004C0111" w:rsidRDefault="004C0111" w:rsidP="008A68BE">
            <w:pPr>
              <w:pStyle w:val="a0"/>
              <w:pPrChange w:id="861" w:author="Иво Станков" w:date="2013-07-29T18:48:00Z">
                <w:pPr>
                  <w:pStyle w:val="a0"/>
                </w:pPr>
              </w:pPrChange>
            </w:pPr>
          </w:p>
        </w:tc>
        <w:tc>
          <w:tcPr>
            <w:tcW w:w="1383" w:type="dxa"/>
            <w:tcBorders>
              <w:top w:val="single" w:sz="4" w:space="0" w:color="auto"/>
              <w:left w:val="nil"/>
              <w:bottom w:val="double" w:sz="6" w:space="0" w:color="auto"/>
              <w:right w:val="nil"/>
            </w:tcBorders>
            <w:vAlign w:val="bottom"/>
          </w:tcPr>
          <w:p w:rsidR="004C0111" w:rsidRDefault="00052723" w:rsidP="008A68BE">
            <w:pPr>
              <w:pStyle w:val="a0"/>
              <w:pPrChange w:id="862" w:author="Иво Станков" w:date="2013-07-29T18:48:00Z">
                <w:pPr>
                  <w:pStyle w:val="a0"/>
                </w:pPr>
              </w:pPrChange>
            </w:pPr>
            <w:r>
              <w:t>182</w:t>
            </w:r>
          </w:p>
        </w:tc>
      </w:tr>
    </w:tbl>
    <w:p w:rsidR="00EE5811" w:rsidRDefault="00007450" w:rsidP="008A68BE">
      <w:pPr>
        <w:pStyle w:val="Heading1"/>
        <w:pPrChange w:id="863" w:author="Иво Станков" w:date="2013-07-29T18:48:00Z">
          <w:pPr>
            <w:pStyle w:val="a0"/>
          </w:pPr>
        </w:pPrChange>
      </w:pPr>
      <w:bookmarkStart w:id="864" w:name="_Toc355005228"/>
      <w:r>
        <w:rPr>
          <w:rFonts w:asciiTheme="minorHAnsi" w:hAnsiTheme="minorHAnsi"/>
          <w:lang w:val="en-US"/>
        </w:rPr>
        <w:t>10.</w:t>
      </w:r>
      <w:r w:rsidR="0012073B" w:rsidRPr="00146731">
        <w:t>ФИНАНСОВИ РАЗХОДИ</w:t>
      </w:r>
      <w:bookmarkEnd w:id="864"/>
      <w:r w:rsidR="0012073B" w:rsidRPr="00146731">
        <w:t xml:space="preserve"> </w:t>
      </w:r>
    </w:p>
    <w:p w:rsidR="004C0111" w:rsidRDefault="0012073B" w:rsidP="008A68BE">
      <w:pPr>
        <w:rPr>
          <w:lang w:val="ru-RU"/>
        </w:rPr>
        <w:pPrChange w:id="865" w:author="Иво Станков" w:date="2013-07-29T18:48:00Z">
          <w:pPr/>
        </w:pPrChange>
      </w:pPr>
      <w:r w:rsidRPr="00146731">
        <w:rPr>
          <w:lang w:val="ru-RU"/>
        </w:rPr>
        <w:t xml:space="preserve">Финансовите разходи в размер </w:t>
      </w:r>
      <w:r w:rsidR="00432A7D">
        <w:rPr>
          <w:rFonts w:asciiTheme="minorHAnsi" w:hAnsiTheme="minorHAnsi"/>
          <w:lang w:val="en-US"/>
        </w:rPr>
        <w:t>12</w:t>
      </w:r>
      <w:r w:rsidR="00432A7D" w:rsidRPr="00146731">
        <w:rPr>
          <w:lang w:val="ru-RU"/>
        </w:rPr>
        <w:t xml:space="preserve"> </w:t>
      </w:r>
      <w:r w:rsidRPr="00146731">
        <w:rPr>
          <w:lang w:val="ru-RU"/>
        </w:rPr>
        <w:t>х.лв. (</w:t>
      </w:r>
      <w:r w:rsidR="00406363">
        <w:t>30.06.</w:t>
      </w:r>
      <w:r w:rsidRPr="00146731">
        <w:t>.2012</w:t>
      </w:r>
      <w:r w:rsidRPr="00146731">
        <w:rPr>
          <w:lang w:val="ru-RU"/>
        </w:rPr>
        <w:t xml:space="preserve"> г.: </w:t>
      </w:r>
      <w:r w:rsidR="00406363">
        <w:t>12</w:t>
      </w:r>
      <w:r w:rsidR="00406363" w:rsidRPr="00146731">
        <w:rPr>
          <w:lang w:val="ru-RU"/>
        </w:rPr>
        <w:t xml:space="preserve"> </w:t>
      </w:r>
      <w:r w:rsidRPr="00146731">
        <w:rPr>
          <w:lang w:val="ru-RU"/>
        </w:rPr>
        <w:t>х.лв.)</w:t>
      </w:r>
      <w:r>
        <w:rPr>
          <w:lang w:val="ru-RU"/>
        </w:rPr>
        <w:t xml:space="preserve"> </w:t>
      </w:r>
      <w:r w:rsidRPr="00146731">
        <w:rPr>
          <w:lang w:val="ru-RU"/>
        </w:rPr>
        <w:t xml:space="preserve">включват разходи за лихви по инвестирани средства на вноските на инвестиционните посредници в Гаранционен </w:t>
      </w:r>
      <w:proofErr w:type="gramStart"/>
      <w:r w:rsidRPr="00146731">
        <w:rPr>
          <w:lang w:val="ru-RU"/>
        </w:rPr>
        <w:t xml:space="preserve">фонд. </w:t>
      </w:r>
      <w:proofErr w:type="gramEnd"/>
    </w:p>
    <w:p w:rsidR="00EE5811" w:rsidRDefault="00007450" w:rsidP="008A68BE">
      <w:pPr>
        <w:pStyle w:val="Heading1"/>
        <w:pPrChange w:id="866" w:author="Иво Станков" w:date="2013-07-29T18:48:00Z">
          <w:pPr/>
        </w:pPrChange>
      </w:pPr>
      <w:bookmarkStart w:id="867" w:name="_Toc355005229"/>
      <w:bookmarkEnd w:id="571"/>
      <w:r>
        <w:rPr>
          <w:rFonts w:asciiTheme="minorHAnsi" w:hAnsiTheme="minorHAnsi"/>
          <w:lang w:val="en-US"/>
        </w:rPr>
        <w:t>11.</w:t>
      </w:r>
      <w:r w:rsidR="0012073B" w:rsidRPr="00146731">
        <w:t>ДАНЪЧНО ОБЛАГАНЕ</w:t>
      </w:r>
      <w:bookmarkEnd w:id="867"/>
    </w:p>
    <w:p w:rsidR="004C0111" w:rsidRDefault="0012073B" w:rsidP="008A68BE">
      <w:pPr>
        <w:pPrChange w:id="868" w:author="Иво Станков" w:date="2013-07-29T18:48:00Z">
          <w:pPr/>
        </w:pPrChange>
      </w:pPr>
      <w:r w:rsidRPr="00146731">
        <w:tab/>
        <w:t xml:space="preserve">Основните компоненти на разхода за данък в печалбата или загубата за отчетните години, завършващи на </w:t>
      </w:r>
      <w:r w:rsidR="00916EED">
        <w:rPr>
          <w:rFonts w:asciiTheme="minorHAnsi" w:hAnsiTheme="minorHAnsi"/>
          <w:lang w:val="en-US"/>
        </w:rPr>
        <w:t xml:space="preserve">30 </w:t>
      </w:r>
      <w:proofErr w:type="gramStart"/>
      <w:r w:rsidR="00916EED">
        <w:rPr>
          <w:rFonts w:asciiTheme="minorHAnsi" w:hAnsiTheme="minorHAnsi"/>
        </w:rPr>
        <w:t xml:space="preserve">юни </w:t>
      </w:r>
      <w:r>
        <w:t xml:space="preserve"> </w:t>
      </w:r>
      <w:r w:rsidRPr="00146731">
        <w:t>са</w:t>
      </w:r>
      <w:proofErr w:type="gramEnd"/>
      <w:r w:rsidRPr="00146731">
        <w:t xml:space="preserve"> както следва:</w:t>
      </w:r>
    </w:p>
    <w:p w:rsidR="004C0111" w:rsidRDefault="0012073B" w:rsidP="008A68BE">
      <w:pPr>
        <w:pPrChange w:id="869" w:author="Иво Станков" w:date="2013-07-29T18:48:00Z">
          <w:pPr/>
        </w:pPrChange>
      </w:pPr>
      <w:r>
        <w:br w:type="page"/>
      </w:r>
    </w:p>
    <w:p w:rsidR="004C0111" w:rsidRDefault="004C0111" w:rsidP="008A68BE">
      <w:pPr>
        <w:pPrChange w:id="870" w:author="Иво Станков" w:date="2013-07-29T18:48:00Z">
          <w:pPr/>
        </w:pPrChange>
      </w:pPr>
    </w:p>
    <w:tbl>
      <w:tblPr>
        <w:tblW w:w="9621" w:type="dxa"/>
        <w:tblInd w:w="88" w:type="dxa"/>
        <w:tblLook w:val="00A0" w:firstRow="1" w:lastRow="0" w:firstColumn="1" w:lastColumn="0" w:noHBand="0" w:noVBand="0"/>
      </w:tblPr>
      <w:tblGrid>
        <w:gridCol w:w="6657"/>
        <w:gridCol w:w="236"/>
        <w:gridCol w:w="1236"/>
        <w:gridCol w:w="236"/>
        <w:gridCol w:w="1256"/>
      </w:tblGrid>
      <w:tr w:rsidR="0012073B" w:rsidRPr="00BA7C78" w:rsidTr="00BA7C78">
        <w:trPr>
          <w:trHeight w:val="170"/>
        </w:trPr>
        <w:tc>
          <w:tcPr>
            <w:tcW w:w="6657" w:type="dxa"/>
            <w:tcBorders>
              <w:top w:val="nil"/>
              <w:left w:val="nil"/>
              <w:bottom w:val="nil"/>
              <w:right w:val="nil"/>
            </w:tcBorders>
          </w:tcPr>
          <w:p w:rsidR="00EE5811" w:rsidRDefault="0012073B" w:rsidP="008A68BE">
            <w:pPr>
              <w:pStyle w:val="a1"/>
              <w:pPrChange w:id="871" w:author="Иво Станков" w:date="2013-07-29T18:48:00Z">
                <w:pPr/>
              </w:pPrChange>
            </w:pPr>
            <w:r w:rsidRPr="00BA7C78">
              <w:t xml:space="preserve">Отчет за всеобхватния доход (печалба или загуба за </w:t>
            </w:r>
            <w:proofErr w:type="gramStart"/>
            <w:r w:rsidRPr="00BA7C78">
              <w:t xml:space="preserve">годината) </w:t>
            </w:r>
            <w:proofErr w:type="gramEnd"/>
          </w:p>
        </w:tc>
        <w:tc>
          <w:tcPr>
            <w:tcW w:w="236" w:type="dxa"/>
            <w:tcBorders>
              <w:top w:val="nil"/>
              <w:left w:val="nil"/>
              <w:bottom w:val="nil"/>
              <w:right w:val="nil"/>
            </w:tcBorders>
          </w:tcPr>
          <w:p w:rsidR="004C0111" w:rsidRDefault="004C0111" w:rsidP="008A68BE">
            <w:pPr>
              <w:pStyle w:val="a1"/>
              <w:pPrChange w:id="872" w:author="Иво Станков" w:date="2013-07-29T18:48:00Z">
                <w:pPr>
                  <w:pStyle w:val="a1"/>
                </w:pPr>
              </w:pPrChange>
            </w:pPr>
          </w:p>
        </w:tc>
        <w:tc>
          <w:tcPr>
            <w:tcW w:w="1236" w:type="dxa"/>
            <w:tcBorders>
              <w:top w:val="nil"/>
              <w:left w:val="nil"/>
              <w:bottom w:val="nil"/>
              <w:right w:val="nil"/>
            </w:tcBorders>
          </w:tcPr>
          <w:p w:rsidR="004C0111" w:rsidRDefault="00B1049F" w:rsidP="008A68BE">
            <w:pPr>
              <w:pStyle w:val="a1"/>
              <w:pPrChange w:id="873" w:author="Иво Станков" w:date="2013-07-29T18:48:00Z">
                <w:pPr>
                  <w:pStyle w:val="a1"/>
                </w:pPr>
              </w:pPrChange>
            </w:pPr>
            <w:r>
              <w:t>30.06</w:t>
            </w:r>
            <w:r w:rsidR="0012073B" w:rsidRPr="00BA7C78">
              <w:t>.2013 BGN'000</w:t>
            </w:r>
          </w:p>
        </w:tc>
        <w:tc>
          <w:tcPr>
            <w:tcW w:w="236" w:type="dxa"/>
            <w:tcBorders>
              <w:top w:val="nil"/>
              <w:left w:val="nil"/>
              <w:bottom w:val="nil"/>
              <w:right w:val="nil"/>
            </w:tcBorders>
          </w:tcPr>
          <w:p w:rsidR="004C0111" w:rsidRDefault="004C0111" w:rsidP="008A68BE">
            <w:pPr>
              <w:pStyle w:val="a1"/>
              <w:pPrChange w:id="874" w:author="Иво Станков" w:date="2013-07-29T18:48:00Z">
                <w:pPr>
                  <w:pStyle w:val="a1"/>
                </w:pPr>
              </w:pPrChange>
            </w:pPr>
          </w:p>
        </w:tc>
        <w:tc>
          <w:tcPr>
            <w:tcW w:w="1256" w:type="dxa"/>
            <w:tcBorders>
              <w:top w:val="nil"/>
              <w:left w:val="nil"/>
              <w:bottom w:val="nil"/>
              <w:right w:val="nil"/>
            </w:tcBorders>
          </w:tcPr>
          <w:p w:rsidR="004C0111" w:rsidRDefault="00B1049F" w:rsidP="008A68BE">
            <w:pPr>
              <w:pStyle w:val="a1"/>
              <w:pPrChange w:id="875" w:author="Иво Станков" w:date="2013-07-29T18:48:00Z">
                <w:pPr>
                  <w:pStyle w:val="a1"/>
                </w:pPr>
              </w:pPrChange>
            </w:pPr>
            <w:r>
              <w:t>30.06</w:t>
            </w:r>
            <w:r w:rsidR="0012073B" w:rsidRPr="00BA7C78">
              <w:t>.2012 BGN'000</w:t>
            </w:r>
          </w:p>
        </w:tc>
      </w:tr>
      <w:tr w:rsidR="0012073B" w:rsidRPr="00BA7C78" w:rsidTr="00BA7C78">
        <w:trPr>
          <w:trHeight w:val="170"/>
        </w:trPr>
        <w:tc>
          <w:tcPr>
            <w:tcW w:w="6657" w:type="dxa"/>
            <w:tcBorders>
              <w:top w:val="nil"/>
              <w:left w:val="nil"/>
              <w:bottom w:val="nil"/>
              <w:right w:val="nil"/>
            </w:tcBorders>
          </w:tcPr>
          <w:p w:rsidR="004C0111" w:rsidRDefault="004C0111" w:rsidP="008A68BE">
            <w:pPr>
              <w:pPrChange w:id="876" w:author="Иво Станков" w:date="2013-07-29T18:48:00Z">
                <w:pPr/>
              </w:pPrChange>
            </w:pPr>
          </w:p>
        </w:tc>
        <w:tc>
          <w:tcPr>
            <w:tcW w:w="236" w:type="dxa"/>
            <w:tcBorders>
              <w:top w:val="nil"/>
              <w:left w:val="nil"/>
              <w:bottom w:val="nil"/>
              <w:right w:val="nil"/>
            </w:tcBorders>
          </w:tcPr>
          <w:p w:rsidR="004C0111" w:rsidRDefault="004C0111" w:rsidP="008A68BE">
            <w:pPr>
              <w:pPrChange w:id="877" w:author="Иво Станков" w:date="2013-07-29T18:48:00Z">
                <w:pPr/>
              </w:pPrChange>
            </w:pPr>
          </w:p>
        </w:tc>
        <w:tc>
          <w:tcPr>
            <w:tcW w:w="1236" w:type="dxa"/>
            <w:tcBorders>
              <w:top w:val="nil"/>
              <w:left w:val="nil"/>
              <w:bottom w:val="nil"/>
              <w:right w:val="nil"/>
            </w:tcBorders>
          </w:tcPr>
          <w:p w:rsidR="004C0111" w:rsidRDefault="004C0111" w:rsidP="008A68BE">
            <w:pPr>
              <w:pPrChange w:id="878" w:author="Иво Станков" w:date="2013-07-29T18:48:00Z">
                <w:pPr/>
              </w:pPrChange>
            </w:pPr>
          </w:p>
        </w:tc>
        <w:tc>
          <w:tcPr>
            <w:tcW w:w="236" w:type="dxa"/>
            <w:tcBorders>
              <w:top w:val="nil"/>
              <w:left w:val="nil"/>
              <w:bottom w:val="nil"/>
              <w:right w:val="nil"/>
            </w:tcBorders>
          </w:tcPr>
          <w:p w:rsidR="004C0111" w:rsidRDefault="004C0111" w:rsidP="008A68BE">
            <w:pPr>
              <w:pPrChange w:id="879" w:author="Иво Станков" w:date="2013-07-29T18:48:00Z">
                <w:pPr/>
              </w:pPrChange>
            </w:pPr>
          </w:p>
        </w:tc>
        <w:tc>
          <w:tcPr>
            <w:tcW w:w="1256" w:type="dxa"/>
            <w:tcBorders>
              <w:top w:val="nil"/>
              <w:left w:val="nil"/>
              <w:bottom w:val="nil"/>
              <w:right w:val="nil"/>
            </w:tcBorders>
          </w:tcPr>
          <w:p w:rsidR="004C0111" w:rsidRDefault="004C0111" w:rsidP="008A68BE">
            <w:pPr>
              <w:pPrChange w:id="880" w:author="Иво Станков" w:date="2013-07-29T18:48:00Z">
                <w:pPr/>
              </w:pPrChange>
            </w:pPr>
          </w:p>
        </w:tc>
      </w:tr>
      <w:tr w:rsidR="0012073B" w:rsidRPr="00BA7C78" w:rsidTr="00BA7C78">
        <w:trPr>
          <w:trHeight w:val="170"/>
        </w:trPr>
        <w:tc>
          <w:tcPr>
            <w:tcW w:w="6657" w:type="dxa"/>
            <w:tcBorders>
              <w:top w:val="nil"/>
              <w:left w:val="nil"/>
              <w:bottom w:val="nil"/>
              <w:right w:val="nil"/>
            </w:tcBorders>
          </w:tcPr>
          <w:p w:rsidR="00EE5811" w:rsidRDefault="0012073B" w:rsidP="008A68BE">
            <w:pPr>
              <w:pStyle w:val="a"/>
              <w:pPrChange w:id="881" w:author="Иво Станков" w:date="2013-07-29T18:48:00Z">
                <w:pPr/>
              </w:pPrChange>
            </w:pPr>
            <w:r w:rsidRPr="00BA7C78">
              <w:t>Данъчна печалба/загуба за периода по данъчна декларация</w:t>
            </w:r>
          </w:p>
        </w:tc>
        <w:tc>
          <w:tcPr>
            <w:tcW w:w="236" w:type="dxa"/>
            <w:tcBorders>
              <w:top w:val="nil"/>
              <w:left w:val="nil"/>
              <w:bottom w:val="nil"/>
              <w:right w:val="nil"/>
            </w:tcBorders>
          </w:tcPr>
          <w:p w:rsidR="004C0111" w:rsidRDefault="004C0111" w:rsidP="008A68BE">
            <w:pPr>
              <w:pPrChange w:id="882" w:author="Иво Станков" w:date="2013-07-29T18:48:00Z">
                <w:pPr/>
              </w:pPrChange>
            </w:pPr>
          </w:p>
        </w:tc>
        <w:tc>
          <w:tcPr>
            <w:tcW w:w="1236" w:type="dxa"/>
            <w:tcBorders>
              <w:top w:val="nil"/>
              <w:left w:val="nil"/>
              <w:bottom w:val="nil"/>
              <w:right w:val="nil"/>
            </w:tcBorders>
          </w:tcPr>
          <w:p w:rsidR="00EE5811" w:rsidRDefault="00916EED" w:rsidP="008A68BE">
            <w:pPr>
              <w:pStyle w:val="a0"/>
              <w:pPrChange w:id="883" w:author="Иво Станков" w:date="2013-07-29T18:48:00Z">
                <w:pPr/>
              </w:pPrChange>
            </w:pPr>
            <w:r>
              <w:t>695</w:t>
            </w:r>
          </w:p>
        </w:tc>
        <w:tc>
          <w:tcPr>
            <w:tcW w:w="236" w:type="dxa"/>
            <w:tcBorders>
              <w:top w:val="nil"/>
              <w:left w:val="nil"/>
              <w:bottom w:val="nil"/>
              <w:right w:val="nil"/>
            </w:tcBorders>
          </w:tcPr>
          <w:p w:rsidR="004C0111" w:rsidRDefault="004C0111" w:rsidP="008A68BE">
            <w:pPr>
              <w:pStyle w:val="a0"/>
              <w:pPrChange w:id="884" w:author="Иво Станков" w:date="2013-07-29T18:48:00Z">
                <w:pPr>
                  <w:pStyle w:val="a0"/>
                </w:pPr>
              </w:pPrChange>
            </w:pPr>
          </w:p>
        </w:tc>
        <w:tc>
          <w:tcPr>
            <w:tcW w:w="1256" w:type="dxa"/>
            <w:tcBorders>
              <w:top w:val="nil"/>
              <w:left w:val="nil"/>
              <w:bottom w:val="nil"/>
              <w:right w:val="nil"/>
            </w:tcBorders>
          </w:tcPr>
          <w:p w:rsidR="004C0111" w:rsidRDefault="0012073B" w:rsidP="008A68BE">
            <w:pPr>
              <w:pStyle w:val="a0"/>
              <w:pPrChange w:id="885" w:author="Иво Станков" w:date="2013-07-29T18:48:00Z">
                <w:pPr>
                  <w:pStyle w:val="a0"/>
                </w:pPr>
              </w:pPrChange>
            </w:pPr>
            <w:r w:rsidRPr="00BA7C78">
              <w:t>(</w:t>
            </w:r>
            <w:r w:rsidR="00B1049F">
              <w:t>67</w:t>
            </w:r>
            <w:r w:rsidRPr="00BA7C78">
              <w:t>)</w:t>
            </w:r>
          </w:p>
        </w:tc>
      </w:tr>
      <w:tr w:rsidR="0012073B" w:rsidRPr="00BA7C78" w:rsidTr="00BA7C78">
        <w:trPr>
          <w:trHeight w:val="170"/>
        </w:trPr>
        <w:tc>
          <w:tcPr>
            <w:tcW w:w="6657" w:type="dxa"/>
            <w:tcBorders>
              <w:top w:val="nil"/>
              <w:left w:val="nil"/>
              <w:bottom w:val="nil"/>
              <w:right w:val="nil"/>
            </w:tcBorders>
            <w:vAlign w:val="bottom"/>
          </w:tcPr>
          <w:p w:rsidR="00EE5811" w:rsidRDefault="0012073B" w:rsidP="008A68BE">
            <w:pPr>
              <w:pStyle w:val="a"/>
              <w:pPrChange w:id="886" w:author="Иво Станков" w:date="2013-07-29T18:48:00Z">
                <w:pPr>
                  <w:pStyle w:val="a0"/>
                </w:pPr>
              </w:pPrChange>
            </w:pPr>
            <w:r w:rsidRPr="00BA7C78">
              <w:t>Текущ разход за данък върху печалбата за периода - 10%</w:t>
            </w:r>
          </w:p>
        </w:tc>
        <w:tc>
          <w:tcPr>
            <w:tcW w:w="236" w:type="dxa"/>
            <w:tcBorders>
              <w:top w:val="nil"/>
              <w:left w:val="nil"/>
              <w:bottom w:val="nil"/>
              <w:right w:val="nil"/>
            </w:tcBorders>
            <w:vAlign w:val="bottom"/>
          </w:tcPr>
          <w:p w:rsidR="004C0111" w:rsidRDefault="004C0111" w:rsidP="008A68BE">
            <w:pPr>
              <w:pPrChange w:id="887" w:author="Иво Станков" w:date="2013-07-29T18:48:00Z">
                <w:pPr/>
              </w:pPrChange>
            </w:pPr>
          </w:p>
        </w:tc>
        <w:tc>
          <w:tcPr>
            <w:tcW w:w="1236" w:type="dxa"/>
            <w:tcBorders>
              <w:top w:val="nil"/>
              <w:left w:val="nil"/>
              <w:bottom w:val="nil"/>
              <w:right w:val="nil"/>
            </w:tcBorders>
            <w:vAlign w:val="bottom"/>
          </w:tcPr>
          <w:p w:rsidR="00EE5811" w:rsidRDefault="005B6F22" w:rsidP="008A68BE">
            <w:pPr>
              <w:pStyle w:val="a0"/>
              <w:pPrChange w:id="888" w:author="Иво Станков" w:date="2013-07-29T18:48:00Z">
                <w:pPr/>
              </w:pPrChange>
            </w:pPr>
            <w:r>
              <w:t>70</w:t>
            </w:r>
          </w:p>
        </w:tc>
        <w:tc>
          <w:tcPr>
            <w:tcW w:w="236" w:type="dxa"/>
            <w:tcBorders>
              <w:top w:val="nil"/>
              <w:left w:val="nil"/>
              <w:bottom w:val="nil"/>
              <w:right w:val="nil"/>
            </w:tcBorders>
            <w:vAlign w:val="bottom"/>
          </w:tcPr>
          <w:p w:rsidR="004C0111" w:rsidRDefault="004C0111" w:rsidP="008A68BE">
            <w:pPr>
              <w:pStyle w:val="a0"/>
              <w:pPrChange w:id="889" w:author="Иво Станков" w:date="2013-07-29T18:48:00Z">
                <w:pPr>
                  <w:pStyle w:val="a0"/>
                </w:pPr>
              </w:pPrChange>
            </w:pPr>
          </w:p>
        </w:tc>
        <w:tc>
          <w:tcPr>
            <w:tcW w:w="1256" w:type="dxa"/>
            <w:tcBorders>
              <w:top w:val="nil"/>
              <w:left w:val="nil"/>
              <w:bottom w:val="nil"/>
              <w:right w:val="nil"/>
            </w:tcBorders>
            <w:vAlign w:val="bottom"/>
          </w:tcPr>
          <w:p w:rsidR="004C0111" w:rsidRDefault="0012073B" w:rsidP="008A68BE">
            <w:pPr>
              <w:pStyle w:val="a0"/>
              <w:pPrChange w:id="890" w:author="Иво Станков" w:date="2013-07-29T18:48:00Z">
                <w:pPr>
                  <w:pStyle w:val="a0"/>
                </w:pPr>
              </w:pPrChange>
            </w:pPr>
            <w:r w:rsidRPr="00BA7C78">
              <w:t>-</w:t>
            </w:r>
          </w:p>
        </w:tc>
      </w:tr>
      <w:tr w:rsidR="0012073B" w:rsidRPr="00BA7C78" w:rsidTr="00BA7C78">
        <w:trPr>
          <w:trHeight w:val="170"/>
        </w:trPr>
        <w:tc>
          <w:tcPr>
            <w:tcW w:w="6657" w:type="dxa"/>
            <w:tcBorders>
              <w:top w:val="nil"/>
              <w:left w:val="nil"/>
              <w:bottom w:val="nil"/>
              <w:right w:val="nil"/>
            </w:tcBorders>
          </w:tcPr>
          <w:p w:rsidR="00EE5811" w:rsidRDefault="0012073B" w:rsidP="008A68BE">
            <w:pPr>
              <w:pStyle w:val="a"/>
              <w:pPrChange w:id="891" w:author="Иво Станков" w:date="2013-07-29T18:48:00Z">
                <w:pPr>
                  <w:pStyle w:val="a0"/>
                </w:pPr>
              </w:pPrChange>
            </w:pPr>
            <w:r w:rsidRPr="00BA7C78">
              <w:t>Отсрочени данъци върху печалбата</w:t>
            </w:r>
          </w:p>
        </w:tc>
        <w:tc>
          <w:tcPr>
            <w:tcW w:w="236" w:type="dxa"/>
            <w:tcBorders>
              <w:top w:val="nil"/>
              <w:left w:val="nil"/>
              <w:bottom w:val="nil"/>
              <w:right w:val="nil"/>
            </w:tcBorders>
          </w:tcPr>
          <w:p w:rsidR="004C0111" w:rsidRDefault="004C0111" w:rsidP="008A68BE">
            <w:pPr>
              <w:pPrChange w:id="892" w:author="Иво Станков" w:date="2013-07-29T18:48:00Z">
                <w:pPr/>
              </w:pPrChange>
            </w:pPr>
          </w:p>
        </w:tc>
        <w:tc>
          <w:tcPr>
            <w:tcW w:w="1236" w:type="dxa"/>
            <w:tcBorders>
              <w:top w:val="nil"/>
              <w:left w:val="nil"/>
              <w:bottom w:val="nil"/>
              <w:right w:val="nil"/>
            </w:tcBorders>
          </w:tcPr>
          <w:p w:rsidR="00EE5811" w:rsidRDefault="00EE5811" w:rsidP="008A68BE">
            <w:pPr>
              <w:pStyle w:val="a0"/>
              <w:pPrChange w:id="893" w:author="Иво Станков" w:date="2013-07-29T18:48:00Z">
                <w:pPr/>
              </w:pPrChange>
            </w:pPr>
          </w:p>
        </w:tc>
        <w:tc>
          <w:tcPr>
            <w:tcW w:w="236" w:type="dxa"/>
            <w:tcBorders>
              <w:top w:val="nil"/>
              <w:left w:val="nil"/>
              <w:bottom w:val="nil"/>
              <w:right w:val="nil"/>
            </w:tcBorders>
          </w:tcPr>
          <w:p w:rsidR="004C0111" w:rsidRDefault="004C0111" w:rsidP="008A68BE">
            <w:pPr>
              <w:pStyle w:val="a0"/>
              <w:pPrChange w:id="894" w:author="Иво Станков" w:date="2013-07-29T18:48:00Z">
                <w:pPr>
                  <w:pStyle w:val="a0"/>
                </w:pPr>
              </w:pPrChange>
            </w:pPr>
          </w:p>
        </w:tc>
        <w:tc>
          <w:tcPr>
            <w:tcW w:w="1256" w:type="dxa"/>
            <w:tcBorders>
              <w:top w:val="nil"/>
              <w:left w:val="nil"/>
              <w:bottom w:val="nil"/>
              <w:right w:val="nil"/>
            </w:tcBorders>
          </w:tcPr>
          <w:p w:rsidR="004C0111" w:rsidRDefault="004C0111" w:rsidP="008A68BE">
            <w:pPr>
              <w:pStyle w:val="a0"/>
              <w:pPrChange w:id="895" w:author="Иво Станков" w:date="2013-07-29T18:48:00Z">
                <w:pPr>
                  <w:pStyle w:val="a0"/>
                </w:pPr>
              </w:pPrChange>
            </w:pPr>
          </w:p>
        </w:tc>
      </w:tr>
      <w:tr w:rsidR="0012073B" w:rsidRPr="00BA7C78" w:rsidTr="00BA7C78">
        <w:trPr>
          <w:trHeight w:val="170"/>
        </w:trPr>
        <w:tc>
          <w:tcPr>
            <w:tcW w:w="6657" w:type="dxa"/>
            <w:tcBorders>
              <w:top w:val="nil"/>
              <w:left w:val="nil"/>
              <w:bottom w:val="nil"/>
              <w:right w:val="nil"/>
            </w:tcBorders>
            <w:vAlign w:val="bottom"/>
          </w:tcPr>
          <w:p w:rsidR="00EE5811" w:rsidRDefault="0012073B" w:rsidP="008A68BE">
            <w:pPr>
              <w:pStyle w:val="a"/>
              <w:pPrChange w:id="896" w:author="Иво Станков" w:date="2013-07-29T18:48:00Z">
                <w:pPr>
                  <w:pStyle w:val="a0"/>
                </w:pPr>
              </w:pPrChange>
            </w:pPr>
            <w:r w:rsidRPr="00BA7C78">
              <w:t xml:space="preserve">Свързани с възникване и обратно проявление на временни </w:t>
            </w:r>
            <w:proofErr w:type="gramStart"/>
            <w:r w:rsidRPr="00BA7C78">
              <w:t xml:space="preserve">разлики </w:t>
            </w:r>
            <w:proofErr w:type="gramEnd"/>
          </w:p>
        </w:tc>
        <w:tc>
          <w:tcPr>
            <w:tcW w:w="236" w:type="dxa"/>
            <w:tcBorders>
              <w:top w:val="nil"/>
              <w:left w:val="nil"/>
              <w:bottom w:val="nil"/>
              <w:right w:val="nil"/>
            </w:tcBorders>
            <w:vAlign w:val="bottom"/>
          </w:tcPr>
          <w:p w:rsidR="004C0111" w:rsidRDefault="004C0111" w:rsidP="008A68BE">
            <w:pPr>
              <w:pPrChange w:id="897" w:author="Иво Станков" w:date="2013-07-29T18:48:00Z">
                <w:pPr/>
              </w:pPrChange>
            </w:pPr>
          </w:p>
        </w:tc>
        <w:tc>
          <w:tcPr>
            <w:tcW w:w="1236" w:type="dxa"/>
            <w:tcBorders>
              <w:top w:val="nil"/>
              <w:left w:val="nil"/>
              <w:bottom w:val="nil"/>
              <w:right w:val="nil"/>
            </w:tcBorders>
          </w:tcPr>
          <w:p w:rsidR="00EE5811" w:rsidRDefault="0012073B" w:rsidP="008A68BE">
            <w:pPr>
              <w:pStyle w:val="a0"/>
              <w:pPrChange w:id="898" w:author="Иво Станков" w:date="2013-07-29T18:48:00Z">
                <w:pPr/>
              </w:pPrChange>
            </w:pPr>
            <w:r w:rsidRPr="00BA7C78">
              <w:t>-</w:t>
            </w:r>
          </w:p>
        </w:tc>
        <w:tc>
          <w:tcPr>
            <w:tcW w:w="236" w:type="dxa"/>
            <w:tcBorders>
              <w:top w:val="nil"/>
              <w:left w:val="nil"/>
              <w:bottom w:val="nil"/>
              <w:right w:val="nil"/>
            </w:tcBorders>
          </w:tcPr>
          <w:p w:rsidR="004C0111" w:rsidRDefault="004C0111" w:rsidP="008A68BE">
            <w:pPr>
              <w:pStyle w:val="a0"/>
              <w:pPrChange w:id="899" w:author="Иво Станков" w:date="2013-07-29T18:48:00Z">
                <w:pPr>
                  <w:pStyle w:val="a0"/>
                </w:pPr>
              </w:pPrChange>
            </w:pPr>
          </w:p>
        </w:tc>
        <w:tc>
          <w:tcPr>
            <w:tcW w:w="1256" w:type="dxa"/>
            <w:tcBorders>
              <w:top w:val="nil"/>
              <w:left w:val="nil"/>
              <w:bottom w:val="nil"/>
              <w:right w:val="nil"/>
            </w:tcBorders>
          </w:tcPr>
          <w:p w:rsidR="004C0111" w:rsidRDefault="0012073B" w:rsidP="008A68BE">
            <w:pPr>
              <w:pStyle w:val="a0"/>
              <w:pPrChange w:id="900" w:author="Иво Станков" w:date="2013-07-29T18:48:00Z">
                <w:pPr>
                  <w:pStyle w:val="a0"/>
                </w:pPr>
              </w:pPrChange>
            </w:pPr>
            <w:r w:rsidRPr="00BA7C78">
              <w:t>-</w:t>
            </w:r>
          </w:p>
        </w:tc>
      </w:tr>
      <w:tr w:rsidR="0012073B" w:rsidRPr="00BA7C78" w:rsidTr="00BA7C78">
        <w:trPr>
          <w:trHeight w:val="170"/>
        </w:trPr>
        <w:tc>
          <w:tcPr>
            <w:tcW w:w="6657" w:type="dxa"/>
            <w:tcBorders>
              <w:top w:val="nil"/>
              <w:left w:val="nil"/>
              <w:bottom w:val="nil"/>
              <w:right w:val="nil"/>
            </w:tcBorders>
          </w:tcPr>
          <w:p w:rsidR="00EE5811" w:rsidRDefault="0012073B" w:rsidP="008A68BE">
            <w:pPr>
              <w:pStyle w:val="a"/>
              <w:pPrChange w:id="901" w:author="Иво Станков" w:date="2013-07-29T18:48:00Z">
                <w:pPr>
                  <w:pStyle w:val="a0"/>
                </w:pPr>
              </w:pPrChange>
            </w:pPr>
            <w:r w:rsidRPr="00BA7C78">
              <w:t xml:space="preserve">Общо разход за данък върху </w:t>
            </w:r>
            <w:proofErr w:type="gramStart"/>
            <w:r w:rsidRPr="00BA7C78">
              <w:t>печалбата, отчетен в отчета за всеобхватния доход (в печалбата</w:t>
            </w:r>
            <w:proofErr w:type="gramEnd"/>
            <w:r w:rsidRPr="00BA7C78">
              <w:t xml:space="preserve"> или загубата за периода)</w:t>
            </w:r>
          </w:p>
        </w:tc>
        <w:tc>
          <w:tcPr>
            <w:tcW w:w="236" w:type="dxa"/>
            <w:tcBorders>
              <w:top w:val="nil"/>
              <w:left w:val="nil"/>
              <w:bottom w:val="nil"/>
              <w:right w:val="nil"/>
            </w:tcBorders>
          </w:tcPr>
          <w:p w:rsidR="004C0111" w:rsidRDefault="004C0111" w:rsidP="008A68BE">
            <w:pPr>
              <w:pPrChange w:id="902" w:author="Иво Станков" w:date="2013-07-29T18:48:00Z">
                <w:pPr/>
              </w:pPrChange>
            </w:pPr>
          </w:p>
        </w:tc>
        <w:tc>
          <w:tcPr>
            <w:tcW w:w="1236" w:type="dxa"/>
            <w:tcBorders>
              <w:top w:val="single" w:sz="4" w:space="0" w:color="auto"/>
              <w:left w:val="nil"/>
              <w:bottom w:val="double" w:sz="6" w:space="0" w:color="auto"/>
              <w:right w:val="nil"/>
            </w:tcBorders>
          </w:tcPr>
          <w:p w:rsidR="00EE5811" w:rsidRDefault="005B6F22" w:rsidP="008A68BE">
            <w:pPr>
              <w:pStyle w:val="a0"/>
              <w:pPrChange w:id="903" w:author="Иво Станков" w:date="2013-07-29T18:48:00Z">
                <w:pPr/>
              </w:pPrChange>
            </w:pPr>
            <w:r>
              <w:t>70</w:t>
            </w:r>
          </w:p>
        </w:tc>
        <w:tc>
          <w:tcPr>
            <w:tcW w:w="236" w:type="dxa"/>
            <w:tcBorders>
              <w:top w:val="nil"/>
              <w:left w:val="nil"/>
              <w:bottom w:val="nil"/>
              <w:right w:val="nil"/>
            </w:tcBorders>
          </w:tcPr>
          <w:p w:rsidR="004C0111" w:rsidRDefault="004C0111" w:rsidP="008A68BE">
            <w:pPr>
              <w:pStyle w:val="a0"/>
              <w:pPrChange w:id="904" w:author="Иво Станков" w:date="2013-07-29T18:48:00Z">
                <w:pPr>
                  <w:pStyle w:val="a0"/>
                </w:pPr>
              </w:pPrChange>
            </w:pPr>
          </w:p>
        </w:tc>
        <w:tc>
          <w:tcPr>
            <w:tcW w:w="1256" w:type="dxa"/>
            <w:tcBorders>
              <w:top w:val="single" w:sz="4" w:space="0" w:color="auto"/>
              <w:left w:val="nil"/>
              <w:bottom w:val="double" w:sz="6" w:space="0" w:color="auto"/>
              <w:right w:val="nil"/>
            </w:tcBorders>
          </w:tcPr>
          <w:p w:rsidR="004C0111" w:rsidRDefault="0012073B" w:rsidP="008A68BE">
            <w:pPr>
              <w:pStyle w:val="a0"/>
              <w:pPrChange w:id="905" w:author="Иво Станков" w:date="2013-07-29T18:48:00Z">
                <w:pPr>
                  <w:pStyle w:val="a0"/>
                </w:pPr>
              </w:pPrChange>
            </w:pPr>
            <w:r w:rsidRPr="00BA7C78">
              <w:t>-</w:t>
            </w:r>
          </w:p>
        </w:tc>
      </w:tr>
    </w:tbl>
    <w:p w:rsidR="004C0111" w:rsidRDefault="004C0111" w:rsidP="008A68BE">
      <w:pPr>
        <w:pPrChange w:id="906" w:author="Иво Станков" w:date="2013-07-29T18:48:00Z">
          <w:pPr/>
        </w:pPrChange>
      </w:pPr>
    </w:p>
    <w:tbl>
      <w:tblPr>
        <w:tblW w:w="0" w:type="auto"/>
        <w:tblInd w:w="88" w:type="dxa"/>
        <w:tblLayout w:type="fixed"/>
        <w:tblLook w:val="00A0" w:firstRow="1" w:lastRow="0" w:firstColumn="1" w:lastColumn="0" w:noHBand="0" w:noVBand="0"/>
      </w:tblPr>
      <w:tblGrid>
        <w:gridCol w:w="6620"/>
        <w:gridCol w:w="236"/>
        <w:gridCol w:w="1264"/>
        <w:gridCol w:w="236"/>
        <w:gridCol w:w="1264"/>
      </w:tblGrid>
      <w:tr w:rsidR="0012073B" w:rsidRPr="00BA7C78" w:rsidTr="00BA7C78">
        <w:trPr>
          <w:trHeight w:val="170"/>
        </w:trPr>
        <w:tc>
          <w:tcPr>
            <w:tcW w:w="6620" w:type="dxa"/>
            <w:vMerge w:val="restart"/>
            <w:tcBorders>
              <w:top w:val="nil"/>
              <w:left w:val="nil"/>
              <w:bottom w:val="nil"/>
              <w:right w:val="nil"/>
            </w:tcBorders>
            <w:vAlign w:val="bottom"/>
          </w:tcPr>
          <w:p w:rsidR="00EE5811" w:rsidRDefault="0012073B" w:rsidP="008A68BE">
            <w:pPr>
              <w:pStyle w:val="a1"/>
              <w:pPrChange w:id="907" w:author="Иво Станков" w:date="2013-07-29T18:48:00Z">
                <w:pPr/>
              </w:pPrChange>
            </w:pPr>
            <w:r w:rsidRPr="00BA7C78">
              <w:br w:type="page"/>
              <w:t>Равнение на разхода за данък върху печалбата, определен спрямо счетоводния резултат</w:t>
            </w:r>
          </w:p>
        </w:tc>
        <w:tc>
          <w:tcPr>
            <w:tcW w:w="236" w:type="dxa"/>
            <w:tcBorders>
              <w:top w:val="nil"/>
              <w:left w:val="nil"/>
              <w:bottom w:val="nil"/>
              <w:right w:val="nil"/>
            </w:tcBorders>
            <w:vAlign w:val="bottom"/>
          </w:tcPr>
          <w:p w:rsidR="004C0111" w:rsidRDefault="004C0111" w:rsidP="008A68BE">
            <w:pPr>
              <w:pStyle w:val="a1"/>
              <w:pPrChange w:id="908" w:author="Иво Станков" w:date="2013-07-29T18:48:00Z">
                <w:pPr>
                  <w:pStyle w:val="a1"/>
                </w:pPr>
              </w:pPrChange>
            </w:pPr>
          </w:p>
        </w:tc>
        <w:tc>
          <w:tcPr>
            <w:tcW w:w="1264" w:type="dxa"/>
            <w:tcBorders>
              <w:top w:val="nil"/>
              <w:left w:val="nil"/>
              <w:bottom w:val="nil"/>
              <w:right w:val="nil"/>
            </w:tcBorders>
            <w:noWrap/>
            <w:vAlign w:val="bottom"/>
          </w:tcPr>
          <w:p w:rsidR="004C0111" w:rsidRDefault="00B1049F" w:rsidP="008A68BE">
            <w:pPr>
              <w:pStyle w:val="a1"/>
              <w:pPrChange w:id="909" w:author="Иво Станков" w:date="2013-07-29T18:48:00Z">
                <w:pPr>
                  <w:pStyle w:val="a1"/>
                </w:pPr>
              </w:pPrChange>
            </w:pPr>
            <w:r>
              <w:t>30.06</w:t>
            </w:r>
            <w:r w:rsidR="0012073B" w:rsidRPr="00BA7C78">
              <w:t>.2013</w:t>
            </w:r>
          </w:p>
        </w:tc>
        <w:tc>
          <w:tcPr>
            <w:tcW w:w="236" w:type="dxa"/>
            <w:vMerge w:val="restart"/>
            <w:tcBorders>
              <w:top w:val="nil"/>
              <w:left w:val="nil"/>
              <w:bottom w:val="nil"/>
              <w:right w:val="nil"/>
            </w:tcBorders>
            <w:noWrap/>
            <w:vAlign w:val="bottom"/>
          </w:tcPr>
          <w:p w:rsidR="004C0111" w:rsidRDefault="004C0111" w:rsidP="008A68BE">
            <w:pPr>
              <w:pStyle w:val="a1"/>
              <w:pPrChange w:id="910" w:author="Иво Станков" w:date="2013-07-29T18:48:00Z">
                <w:pPr>
                  <w:pStyle w:val="a1"/>
                </w:pPr>
              </w:pPrChange>
            </w:pPr>
          </w:p>
        </w:tc>
        <w:tc>
          <w:tcPr>
            <w:tcW w:w="1264" w:type="dxa"/>
            <w:tcBorders>
              <w:top w:val="nil"/>
              <w:left w:val="nil"/>
              <w:bottom w:val="nil"/>
              <w:right w:val="nil"/>
            </w:tcBorders>
            <w:noWrap/>
            <w:vAlign w:val="bottom"/>
          </w:tcPr>
          <w:p w:rsidR="004C0111" w:rsidRDefault="00B1049F" w:rsidP="008A68BE">
            <w:pPr>
              <w:pStyle w:val="a1"/>
              <w:pPrChange w:id="911" w:author="Иво Станков" w:date="2013-07-29T18:48:00Z">
                <w:pPr>
                  <w:pStyle w:val="a1"/>
                </w:pPr>
              </w:pPrChange>
            </w:pPr>
            <w:r>
              <w:t>30.06</w:t>
            </w:r>
            <w:r w:rsidR="0012073B" w:rsidRPr="00BA7C78">
              <w:t>.2012</w:t>
            </w:r>
          </w:p>
        </w:tc>
      </w:tr>
      <w:tr w:rsidR="0012073B" w:rsidRPr="00BA7C78" w:rsidTr="00BA7C78">
        <w:trPr>
          <w:trHeight w:val="170"/>
        </w:trPr>
        <w:tc>
          <w:tcPr>
            <w:tcW w:w="6620" w:type="dxa"/>
            <w:vMerge/>
            <w:tcBorders>
              <w:top w:val="nil"/>
              <w:left w:val="nil"/>
              <w:bottom w:val="nil"/>
              <w:right w:val="nil"/>
            </w:tcBorders>
            <w:vAlign w:val="center"/>
          </w:tcPr>
          <w:p w:rsidR="004C0111" w:rsidRDefault="004C0111" w:rsidP="008A68BE">
            <w:pPr>
              <w:pStyle w:val="a1"/>
              <w:pPrChange w:id="912" w:author="Иво Станков" w:date="2013-07-29T18:48:00Z">
                <w:pPr>
                  <w:pStyle w:val="a1"/>
                </w:pPr>
              </w:pPrChange>
            </w:pPr>
          </w:p>
        </w:tc>
        <w:tc>
          <w:tcPr>
            <w:tcW w:w="236" w:type="dxa"/>
            <w:tcBorders>
              <w:top w:val="nil"/>
              <w:left w:val="nil"/>
              <w:bottom w:val="nil"/>
              <w:right w:val="nil"/>
            </w:tcBorders>
            <w:vAlign w:val="bottom"/>
          </w:tcPr>
          <w:p w:rsidR="004C0111" w:rsidRDefault="004C0111" w:rsidP="008A68BE">
            <w:pPr>
              <w:pStyle w:val="a1"/>
              <w:pPrChange w:id="913" w:author="Иво Станков" w:date="2013-07-29T18:48:00Z">
                <w:pPr>
                  <w:pStyle w:val="a1"/>
                </w:pPr>
              </w:pPrChange>
            </w:pPr>
          </w:p>
        </w:tc>
        <w:tc>
          <w:tcPr>
            <w:tcW w:w="1264" w:type="dxa"/>
            <w:tcBorders>
              <w:top w:val="nil"/>
              <w:left w:val="nil"/>
              <w:bottom w:val="nil"/>
              <w:right w:val="nil"/>
            </w:tcBorders>
            <w:noWrap/>
            <w:vAlign w:val="bottom"/>
          </w:tcPr>
          <w:p w:rsidR="004C0111" w:rsidRDefault="0012073B" w:rsidP="008A68BE">
            <w:pPr>
              <w:pStyle w:val="a1"/>
              <w:pPrChange w:id="914" w:author="Иво Станков" w:date="2013-07-29T18:48:00Z">
                <w:pPr>
                  <w:pStyle w:val="a1"/>
                </w:pPr>
              </w:pPrChange>
            </w:pPr>
            <w:r w:rsidRPr="00BA7C78">
              <w:t>BGN'000</w:t>
            </w:r>
          </w:p>
        </w:tc>
        <w:tc>
          <w:tcPr>
            <w:tcW w:w="236" w:type="dxa"/>
            <w:vMerge/>
            <w:tcBorders>
              <w:top w:val="nil"/>
              <w:left w:val="nil"/>
              <w:bottom w:val="nil"/>
              <w:right w:val="nil"/>
            </w:tcBorders>
            <w:vAlign w:val="center"/>
          </w:tcPr>
          <w:p w:rsidR="004C0111" w:rsidRDefault="004C0111" w:rsidP="008A68BE">
            <w:pPr>
              <w:pStyle w:val="a1"/>
              <w:pPrChange w:id="915" w:author="Иво Станков" w:date="2013-07-29T18:48:00Z">
                <w:pPr>
                  <w:pStyle w:val="a1"/>
                </w:pPr>
              </w:pPrChange>
            </w:pPr>
          </w:p>
        </w:tc>
        <w:tc>
          <w:tcPr>
            <w:tcW w:w="1264" w:type="dxa"/>
            <w:tcBorders>
              <w:top w:val="nil"/>
              <w:left w:val="nil"/>
              <w:bottom w:val="nil"/>
              <w:right w:val="nil"/>
            </w:tcBorders>
            <w:noWrap/>
            <w:vAlign w:val="bottom"/>
          </w:tcPr>
          <w:p w:rsidR="004C0111" w:rsidRDefault="0012073B" w:rsidP="008A68BE">
            <w:pPr>
              <w:pStyle w:val="a1"/>
              <w:pPrChange w:id="916" w:author="Иво Станков" w:date="2013-07-29T18:48:00Z">
                <w:pPr>
                  <w:pStyle w:val="a1"/>
                </w:pPr>
              </w:pPrChange>
            </w:pPr>
            <w:r w:rsidRPr="00BA7C78">
              <w:t>BGN'000</w:t>
            </w:r>
          </w:p>
        </w:tc>
      </w:tr>
      <w:tr w:rsidR="0012073B" w:rsidRPr="00BA7C78" w:rsidTr="00BA7C78">
        <w:trPr>
          <w:trHeight w:val="170"/>
        </w:trPr>
        <w:tc>
          <w:tcPr>
            <w:tcW w:w="6620" w:type="dxa"/>
            <w:tcBorders>
              <w:top w:val="nil"/>
              <w:left w:val="nil"/>
              <w:bottom w:val="nil"/>
              <w:right w:val="nil"/>
            </w:tcBorders>
            <w:vAlign w:val="bottom"/>
          </w:tcPr>
          <w:p w:rsidR="004C0111" w:rsidRDefault="004C0111" w:rsidP="008A68BE">
            <w:pPr>
              <w:pPrChange w:id="917" w:author="Иво Станков" w:date="2013-07-29T18:48:00Z">
                <w:pPr/>
              </w:pPrChange>
            </w:pPr>
          </w:p>
        </w:tc>
        <w:tc>
          <w:tcPr>
            <w:tcW w:w="236" w:type="dxa"/>
            <w:tcBorders>
              <w:top w:val="nil"/>
              <w:left w:val="nil"/>
              <w:bottom w:val="nil"/>
              <w:right w:val="nil"/>
            </w:tcBorders>
            <w:vAlign w:val="bottom"/>
          </w:tcPr>
          <w:p w:rsidR="004C0111" w:rsidRDefault="004C0111" w:rsidP="008A68BE">
            <w:pPr>
              <w:pPrChange w:id="918" w:author="Иво Станков" w:date="2013-07-29T18:48:00Z">
                <w:pPr/>
              </w:pPrChange>
            </w:pPr>
          </w:p>
        </w:tc>
        <w:tc>
          <w:tcPr>
            <w:tcW w:w="1264" w:type="dxa"/>
            <w:tcBorders>
              <w:top w:val="nil"/>
              <w:left w:val="nil"/>
              <w:bottom w:val="nil"/>
              <w:right w:val="nil"/>
            </w:tcBorders>
            <w:noWrap/>
            <w:vAlign w:val="bottom"/>
          </w:tcPr>
          <w:p w:rsidR="004C0111" w:rsidRDefault="004C0111" w:rsidP="008A68BE">
            <w:pPr>
              <w:pPrChange w:id="919" w:author="Иво Станков" w:date="2013-07-29T18:48:00Z">
                <w:pPr/>
              </w:pPrChange>
            </w:pPr>
          </w:p>
        </w:tc>
        <w:tc>
          <w:tcPr>
            <w:tcW w:w="236" w:type="dxa"/>
            <w:tcBorders>
              <w:top w:val="nil"/>
              <w:left w:val="nil"/>
              <w:bottom w:val="nil"/>
              <w:right w:val="nil"/>
            </w:tcBorders>
            <w:noWrap/>
            <w:vAlign w:val="bottom"/>
          </w:tcPr>
          <w:p w:rsidR="004C0111" w:rsidRDefault="004C0111" w:rsidP="008A68BE">
            <w:pPr>
              <w:pPrChange w:id="920" w:author="Иво Станков" w:date="2013-07-29T18:48:00Z">
                <w:pPr/>
              </w:pPrChange>
            </w:pPr>
          </w:p>
        </w:tc>
        <w:tc>
          <w:tcPr>
            <w:tcW w:w="1264" w:type="dxa"/>
            <w:tcBorders>
              <w:top w:val="nil"/>
              <w:left w:val="nil"/>
              <w:bottom w:val="nil"/>
              <w:right w:val="nil"/>
            </w:tcBorders>
            <w:noWrap/>
            <w:vAlign w:val="bottom"/>
          </w:tcPr>
          <w:p w:rsidR="004C0111" w:rsidRDefault="004C0111" w:rsidP="008A68BE">
            <w:pPr>
              <w:pPrChange w:id="921" w:author="Иво Станков" w:date="2013-07-29T18:48:00Z">
                <w:pPr/>
              </w:pPrChange>
            </w:pPr>
          </w:p>
        </w:tc>
      </w:tr>
      <w:tr w:rsidR="0012073B" w:rsidRPr="00BA7C78" w:rsidTr="00BA7C78">
        <w:trPr>
          <w:trHeight w:val="170"/>
        </w:trPr>
        <w:tc>
          <w:tcPr>
            <w:tcW w:w="6620" w:type="dxa"/>
            <w:tcBorders>
              <w:top w:val="nil"/>
              <w:left w:val="nil"/>
              <w:bottom w:val="nil"/>
              <w:right w:val="nil"/>
            </w:tcBorders>
          </w:tcPr>
          <w:p w:rsidR="00EE5811" w:rsidRDefault="0012073B" w:rsidP="008A68BE">
            <w:pPr>
              <w:pStyle w:val="a"/>
              <w:pPrChange w:id="922" w:author="Иво Станков" w:date="2013-07-29T18:48:00Z">
                <w:pPr/>
              </w:pPrChange>
            </w:pPr>
            <w:r w:rsidRPr="00BA7C78">
              <w:t>Счетоводна печалба за периода</w:t>
            </w:r>
          </w:p>
        </w:tc>
        <w:tc>
          <w:tcPr>
            <w:tcW w:w="236" w:type="dxa"/>
            <w:tcBorders>
              <w:top w:val="nil"/>
              <w:left w:val="nil"/>
              <w:bottom w:val="nil"/>
              <w:right w:val="nil"/>
            </w:tcBorders>
          </w:tcPr>
          <w:p w:rsidR="004C0111" w:rsidRDefault="004C0111" w:rsidP="008A68BE">
            <w:pPr>
              <w:pPrChange w:id="923" w:author="Иво Станков" w:date="2013-07-29T18:48:00Z">
                <w:pPr/>
              </w:pPrChange>
            </w:pPr>
          </w:p>
        </w:tc>
        <w:tc>
          <w:tcPr>
            <w:tcW w:w="1264" w:type="dxa"/>
            <w:tcBorders>
              <w:top w:val="nil"/>
              <w:left w:val="nil"/>
              <w:bottom w:val="nil"/>
              <w:right w:val="nil"/>
            </w:tcBorders>
          </w:tcPr>
          <w:p w:rsidR="00EE5811" w:rsidRDefault="00916EED" w:rsidP="008A68BE">
            <w:pPr>
              <w:pStyle w:val="a0"/>
              <w:pPrChange w:id="924" w:author="Иво Станков" w:date="2013-07-29T18:48:00Z">
                <w:pPr/>
              </w:pPrChange>
            </w:pPr>
            <w:r>
              <w:t>695</w:t>
            </w:r>
          </w:p>
        </w:tc>
        <w:tc>
          <w:tcPr>
            <w:tcW w:w="236" w:type="dxa"/>
            <w:tcBorders>
              <w:top w:val="nil"/>
              <w:left w:val="nil"/>
              <w:bottom w:val="nil"/>
              <w:right w:val="nil"/>
            </w:tcBorders>
          </w:tcPr>
          <w:p w:rsidR="004C0111" w:rsidRDefault="004C0111" w:rsidP="008A68BE">
            <w:pPr>
              <w:pStyle w:val="a0"/>
              <w:pPrChange w:id="925" w:author="Иво Станков" w:date="2013-07-29T18:48:00Z">
                <w:pPr>
                  <w:pStyle w:val="a0"/>
                </w:pPr>
              </w:pPrChange>
            </w:pPr>
          </w:p>
        </w:tc>
        <w:tc>
          <w:tcPr>
            <w:tcW w:w="1264" w:type="dxa"/>
            <w:tcBorders>
              <w:top w:val="nil"/>
              <w:left w:val="nil"/>
              <w:bottom w:val="nil"/>
              <w:right w:val="nil"/>
            </w:tcBorders>
          </w:tcPr>
          <w:p w:rsidR="004C0111" w:rsidRDefault="0012073B" w:rsidP="008A68BE">
            <w:pPr>
              <w:pStyle w:val="a0"/>
              <w:pPrChange w:id="926" w:author="Иво Станков" w:date="2013-07-29T18:48:00Z">
                <w:pPr>
                  <w:pStyle w:val="a0"/>
                </w:pPr>
              </w:pPrChange>
            </w:pPr>
            <w:r w:rsidRPr="00BA7C78">
              <w:t>(</w:t>
            </w:r>
            <w:r w:rsidR="00B1049F">
              <w:t>67</w:t>
            </w:r>
            <w:r w:rsidRPr="00BA7C78">
              <w:t>)</w:t>
            </w:r>
          </w:p>
        </w:tc>
      </w:tr>
      <w:tr w:rsidR="0012073B" w:rsidRPr="00BA7C78" w:rsidTr="00BA7C78">
        <w:trPr>
          <w:trHeight w:val="170"/>
        </w:trPr>
        <w:tc>
          <w:tcPr>
            <w:tcW w:w="6620" w:type="dxa"/>
            <w:tcBorders>
              <w:top w:val="nil"/>
              <w:left w:val="nil"/>
              <w:bottom w:val="nil"/>
              <w:right w:val="nil"/>
            </w:tcBorders>
          </w:tcPr>
          <w:p w:rsidR="00EE5811" w:rsidRDefault="0012073B" w:rsidP="008A68BE">
            <w:pPr>
              <w:pStyle w:val="a"/>
              <w:pPrChange w:id="927" w:author="Иво Станков" w:date="2013-07-29T18:48:00Z">
                <w:pPr>
                  <w:pStyle w:val="a0"/>
                </w:pPr>
              </w:pPrChange>
            </w:pPr>
            <w:r w:rsidRPr="00BA7C78">
              <w:t>Разход за данък върху печалбата – 10 %</w:t>
            </w:r>
          </w:p>
        </w:tc>
        <w:tc>
          <w:tcPr>
            <w:tcW w:w="236" w:type="dxa"/>
            <w:tcBorders>
              <w:top w:val="nil"/>
              <w:left w:val="nil"/>
              <w:bottom w:val="nil"/>
              <w:right w:val="nil"/>
            </w:tcBorders>
          </w:tcPr>
          <w:p w:rsidR="004C0111" w:rsidRDefault="004C0111" w:rsidP="008A68BE">
            <w:pPr>
              <w:pPrChange w:id="928" w:author="Иво Станков" w:date="2013-07-29T18:48:00Z">
                <w:pPr/>
              </w:pPrChange>
            </w:pPr>
          </w:p>
        </w:tc>
        <w:tc>
          <w:tcPr>
            <w:tcW w:w="1264" w:type="dxa"/>
            <w:tcBorders>
              <w:top w:val="nil"/>
              <w:left w:val="nil"/>
              <w:bottom w:val="nil"/>
              <w:right w:val="nil"/>
            </w:tcBorders>
            <w:vAlign w:val="bottom"/>
          </w:tcPr>
          <w:p w:rsidR="00EE5811" w:rsidRDefault="005B6F22" w:rsidP="008A68BE">
            <w:pPr>
              <w:pStyle w:val="a0"/>
              <w:pPrChange w:id="929" w:author="Иво Станков" w:date="2013-07-29T18:48:00Z">
                <w:pPr/>
              </w:pPrChange>
            </w:pPr>
            <w:r>
              <w:t>70</w:t>
            </w:r>
          </w:p>
        </w:tc>
        <w:tc>
          <w:tcPr>
            <w:tcW w:w="236" w:type="dxa"/>
            <w:tcBorders>
              <w:top w:val="nil"/>
              <w:left w:val="nil"/>
              <w:bottom w:val="nil"/>
              <w:right w:val="nil"/>
            </w:tcBorders>
          </w:tcPr>
          <w:p w:rsidR="004C0111" w:rsidRDefault="004C0111" w:rsidP="008A68BE">
            <w:pPr>
              <w:pStyle w:val="a0"/>
              <w:pPrChange w:id="930" w:author="Иво Станков" w:date="2013-07-29T18:48:00Z">
                <w:pPr>
                  <w:pStyle w:val="a0"/>
                </w:pPr>
              </w:pPrChange>
            </w:pPr>
          </w:p>
        </w:tc>
        <w:tc>
          <w:tcPr>
            <w:tcW w:w="1264" w:type="dxa"/>
            <w:tcBorders>
              <w:top w:val="nil"/>
              <w:left w:val="nil"/>
              <w:bottom w:val="nil"/>
              <w:right w:val="nil"/>
            </w:tcBorders>
            <w:vAlign w:val="bottom"/>
          </w:tcPr>
          <w:p w:rsidR="004C0111" w:rsidRDefault="0012073B" w:rsidP="008A68BE">
            <w:pPr>
              <w:pStyle w:val="a0"/>
              <w:pPrChange w:id="931" w:author="Иво Станков" w:date="2013-07-29T18:48:00Z">
                <w:pPr>
                  <w:pStyle w:val="a0"/>
                </w:pPr>
              </w:pPrChange>
            </w:pPr>
            <w:r w:rsidRPr="00BA7C78">
              <w:t>-</w:t>
            </w:r>
          </w:p>
        </w:tc>
      </w:tr>
      <w:tr w:rsidR="0012073B" w:rsidRPr="00BA7C78" w:rsidTr="00BA7C78">
        <w:trPr>
          <w:trHeight w:val="170"/>
        </w:trPr>
        <w:tc>
          <w:tcPr>
            <w:tcW w:w="6620" w:type="dxa"/>
            <w:tcBorders>
              <w:top w:val="nil"/>
              <w:left w:val="nil"/>
              <w:bottom w:val="nil"/>
              <w:right w:val="nil"/>
            </w:tcBorders>
            <w:vAlign w:val="bottom"/>
          </w:tcPr>
          <w:p w:rsidR="00EE5811" w:rsidRDefault="0012073B" w:rsidP="008A68BE">
            <w:pPr>
              <w:pStyle w:val="a"/>
              <w:pPrChange w:id="932" w:author="Иво Станков" w:date="2013-07-29T18:48:00Z">
                <w:pPr>
                  <w:pStyle w:val="a0"/>
                </w:pPr>
              </w:pPrChange>
            </w:pPr>
            <w:r w:rsidRPr="00BA7C78">
              <w:t>От непризнати суми по данъчни декларации свързани с:</w:t>
            </w:r>
          </w:p>
        </w:tc>
        <w:tc>
          <w:tcPr>
            <w:tcW w:w="236" w:type="dxa"/>
            <w:tcBorders>
              <w:top w:val="nil"/>
              <w:left w:val="nil"/>
              <w:bottom w:val="nil"/>
              <w:right w:val="nil"/>
            </w:tcBorders>
            <w:vAlign w:val="bottom"/>
          </w:tcPr>
          <w:p w:rsidR="004C0111" w:rsidRDefault="004C0111" w:rsidP="008A68BE">
            <w:pPr>
              <w:pPrChange w:id="933" w:author="Иво Станков" w:date="2013-07-29T18:48:00Z">
                <w:pPr/>
              </w:pPrChange>
            </w:pPr>
          </w:p>
        </w:tc>
        <w:tc>
          <w:tcPr>
            <w:tcW w:w="1264" w:type="dxa"/>
            <w:tcBorders>
              <w:top w:val="nil"/>
              <w:left w:val="nil"/>
              <w:bottom w:val="nil"/>
              <w:right w:val="nil"/>
            </w:tcBorders>
            <w:noWrap/>
            <w:vAlign w:val="bottom"/>
          </w:tcPr>
          <w:p w:rsidR="00EE5811" w:rsidRDefault="00EE5811" w:rsidP="008A68BE">
            <w:pPr>
              <w:pStyle w:val="a0"/>
              <w:pPrChange w:id="934" w:author="Иво Станков" w:date="2013-07-29T18:48:00Z">
                <w:pPr/>
              </w:pPrChange>
            </w:pPr>
          </w:p>
        </w:tc>
        <w:tc>
          <w:tcPr>
            <w:tcW w:w="236" w:type="dxa"/>
            <w:tcBorders>
              <w:top w:val="nil"/>
              <w:left w:val="nil"/>
              <w:bottom w:val="nil"/>
              <w:right w:val="nil"/>
            </w:tcBorders>
            <w:noWrap/>
            <w:vAlign w:val="bottom"/>
          </w:tcPr>
          <w:p w:rsidR="004C0111" w:rsidRDefault="004C0111" w:rsidP="008A68BE">
            <w:pPr>
              <w:pStyle w:val="a0"/>
              <w:pPrChange w:id="935" w:author="Иво Станков" w:date="2013-07-29T18:48:00Z">
                <w:pPr>
                  <w:pStyle w:val="a0"/>
                </w:pPr>
              </w:pPrChange>
            </w:pPr>
          </w:p>
        </w:tc>
        <w:tc>
          <w:tcPr>
            <w:tcW w:w="1264" w:type="dxa"/>
            <w:tcBorders>
              <w:top w:val="nil"/>
              <w:left w:val="nil"/>
              <w:bottom w:val="nil"/>
              <w:right w:val="nil"/>
            </w:tcBorders>
            <w:noWrap/>
            <w:vAlign w:val="bottom"/>
          </w:tcPr>
          <w:p w:rsidR="004C0111" w:rsidRDefault="004C0111" w:rsidP="008A68BE">
            <w:pPr>
              <w:pStyle w:val="a0"/>
              <w:pPrChange w:id="936" w:author="Иво Станков" w:date="2013-07-29T18:48:00Z">
                <w:pPr>
                  <w:pStyle w:val="a0"/>
                </w:pPr>
              </w:pPrChange>
            </w:pPr>
          </w:p>
        </w:tc>
      </w:tr>
      <w:tr w:rsidR="0012073B" w:rsidRPr="00BA7C78" w:rsidTr="00BA7C78">
        <w:trPr>
          <w:trHeight w:val="170"/>
        </w:trPr>
        <w:tc>
          <w:tcPr>
            <w:tcW w:w="6620" w:type="dxa"/>
            <w:tcBorders>
              <w:top w:val="nil"/>
              <w:left w:val="nil"/>
              <w:bottom w:val="nil"/>
              <w:right w:val="nil"/>
            </w:tcBorders>
            <w:vAlign w:val="bottom"/>
          </w:tcPr>
          <w:p w:rsidR="00EE5811" w:rsidRDefault="0012073B" w:rsidP="008A68BE">
            <w:pPr>
              <w:pStyle w:val="a"/>
              <w:pPrChange w:id="937" w:author="Иво Станков" w:date="2013-07-29T18:48:00Z">
                <w:pPr>
                  <w:pStyle w:val="a0"/>
                </w:pPr>
              </w:pPrChange>
            </w:pPr>
            <w:r w:rsidRPr="00BA7C78">
              <w:t>Увеличения: няма (31.12.2011 г.: 18 х.лв.)</w:t>
            </w:r>
          </w:p>
        </w:tc>
        <w:tc>
          <w:tcPr>
            <w:tcW w:w="236" w:type="dxa"/>
            <w:tcBorders>
              <w:top w:val="nil"/>
              <w:left w:val="nil"/>
              <w:bottom w:val="nil"/>
              <w:right w:val="nil"/>
            </w:tcBorders>
            <w:vAlign w:val="bottom"/>
          </w:tcPr>
          <w:p w:rsidR="004C0111" w:rsidRDefault="004C0111" w:rsidP="008A68BE">
            <w:pPr>
              <w:pPrChange w:id="938" w:author="Иво Станков" w:date="2013-07-29T18:48:00Z">
                <w:pPr/>
              </w:pPrChange>
            </w:pPr>
          </w:p>
        </w:tc>
        <w:tc>
          <w:tcPr>
            <w:tcW w:w="1264" w:type="dxa"/>
            <w:tcBorders>
              <w:top w:val="nil"/>
              <w:left w:val="nil"/>
              <w:bottom w:val="nil"/>
              <w:right w:val="nil"/>
            </w:tcBorders>
            <w:vAlign w:val="bottom"/>
          </w:tcPr>
          <w:p w:rsidR="00EE5811" w:rsidRDefault="0012073B" w:rsidP="008A68BE">
            <w:pPr>
              <w:pStyle w:val="a0"/>
              <w:pPrChange w:id="939" w:author="Иво Станков" w:date="2013-07-29T18:48:00Z">
                <w:pPr/>
              </w:pPrChange>
            </w:pPr>
            <w:r w:rsidRPr="00BA7C78">
              <w:t>-</w:t>
            </w:r>
          </w:p>
        </w:tc>
        <w:tc>
          <w:tcPr>
            <w:tcW w:w="236" w:type="dxa"/>
            <w:tcBorders>
              <w:top w:val="nil"/>
              <w:left w:val="nil"/>
              <w:bottom w:val="nil"/>
              <w:right w:val="nil"/>
            </w:tcBorders>
            <w:vAlign w:val="bottom"/>
          </w:tcPr>
          <w:p w:rsidR="004C0111" w:rsidRDefault="004C0111" w:rsidP="008A68BE">
            <w:pPr>
              <w:pStyle w:val="a0"/>
              <w:pPrChange w:id="940" w:author="Иво Станков" w:date="2013-07-29T18:48:00Z">
                <w:pPr>
                  <w:pStyle w:val="a0"/>
                </w:pPr>
              </w:pPrChange>
            </w:pPr>
          </w:p>
        </w:tc>
        <w:tc>
          <w:tcPr>
            <w:tcW w:w="1264" w:type="dxa"/>
            <w:tcBorders>
              <w:top w:val="nil"/>
              <w:left w:val="nil"/>
              <w:bottom w:val="nil"/>
              <w:right w:val="nil"/>
            </w:tcBorders>
            <w:vAlign w:val="bottom"/>
          </w:tcPr>
          <w:p w:rsidR="004C0111" w:rsidRDefault="0012073B" w:rsidP="008A68BE">
            <w:pPr>
              <w:pStyle w:val="a0"/>
              <w:pPrChange w:id="941" w:author="Иво Станков" w:date="2013-07-29T18:48:00Z">
                <w:pPr>
                  <w:pStyle w:val="a0"/>
                </w:pPr>
              </w:pPrChange>
            </w:pPr>
            <w:r w:rsidRPr="00BA7C78">
              <w:t>-</w:t>
            </w:r>
          </w:p>
        </w:tc>
      </w:tr>
      <w:tr w:rsidR="0012073B" w:rsidRPr="00BA7C78" w:rsidTr="00BA7C78">
        <w:trPr>
          <w:trHeight w:val="170"/>
        </w:trPr>
        <w:tc>
          <w:tcPr>
            <w:tcW w:w="6620" w:type="dxa"/>
            <w:tcBorders>
              <w:top w:val="nil"/>
              <w:left w:val="nil"/>
              <w:bottom w:val="nil"/>
              <w:right w:val="nil"/>
            </w:tcBorders>
            <w:vAlign w:val="bottom"/>
          </w:tcPr>
          <w:p w:rsidR="00EE5811" w:rsidRDefault="0012073B" w:rsidP="008A68BE">
            <w:pPr>
              <w:pStyle w:val="a"/>
              <w:pPrChange w:id="942" w:author="Иво Станков" w:date="2013-07-29T18:48:00Z">
                <w:pPr>
                  <w:pStyle w:val="a0"/>
                </w:pPr>
              </w:pPrChange>
            </w:pPr>
            <w:r w:rsidRPr="00BA7C78">
              <w:t>Използвана данъчна загуба без признат отсрочен данъчен актив - 199 х.лв.</w:t>
            </w:r>
          </w:p>
        </w:tc>
        <w:tc>
          <w:tcPr>
            <w:tcW w:w="236" w:type="dxa"/>
            <w:tcBorders>
              <w:top w:val="nil"/>
              <w:left w:val="nil"/>
              <w:bottom w:val="nil"/>
              <w:right w:val="nil"/>
            </w:tcBorders>
            <w:vAlign w:val="bottom"/>
          </w:tcPr>
          <w:p w:rsidR="004C0111" w:rsidRDefault="004C0111" w:rsidP="008A68BE">
            <w:pPr>
              <w:pPrChange w:id="943" w:author="Иво Станков" w:date="2013-07-29T18:48:00Z">
                <w:pPr/>
              </w:pPrChange>
            </w:pPr>
          </w:p>
        </w:tc>
        <w:tc>
          <w:tcPr>
            <w:tcW w:w="1264" w:type="dxa"/>
            <w:tcBorders>
              <w:top w:val="nil"/>
              <w:left w:val="nil"/>
              <w:bottom w:val="nil"/>
              <w:right w:val="nil"/>
            </w:tcBorders>
            <w:vAlign w:val="bottom"/>
          </w:tcPr>
          <w:p w:rsidR="00EE5811" w:rsidRDefault="0012073B" w:rsidP="008A68BE">
            <w:pPr>
              <w:pStyle w:val="a0"/>
              <w:pPrChange w:id="944" w:author="Иво Станков" w:date="2013-07-29T18:48:00Z">
                <w:pPr/>
              </w:pPrChange>
            </w:pPr>
            <w:r w:rsidRPr="00BA7C78">
              <w:t>-</w:t>
            </w:r>
          </w:p>
        </w:tc>
        <w:tc>
          <w:tcPr>
            <w:tcW w:w="236" w:type="dxa"/>
            <w:tcBorders>
              <w:top w:val="nil"/>
              <w:left w:val="nil"/>
              <w:bottom w:val="nil"/>
              <w:right w:val="nil"/>
            </w:tcBorders>
            <w:vAlign w:val="bottom"/>
          </w:tcPr>
          <w:p w:rsidR="004C0111" w:rsidRDefault="004C0111" w:rsidP="008A68BE">
            <w:pPr>
              <w:pStyle w:val="a0"/>
              <w:pPrChange w:id="945" w:author="Иво Станков" w:date="2013-07-29T18:48:00Z">
                <w:pPr>
                  <w:pStyle w:val="a0"/>
                </w:pPr>
              </w:pPrChange>
            </w:pPr>
          </w:p>
        </w:tc>
        <w:tc>
          <w:tcPr>
            <w:tcW w:w="1264" w:type="dxa"/>
            <w:tcBorders>
              <w:top w:val="nil"/>
              <w:left w:val="nil"/>
              <w:bottom w:val="nil"/>
              <w:right w:val="nil"/>
            </w:tcBorders>
            <w:vAlign w:val="bottom"/>
          </w:tcPr>
          <w:p w:rsidR="004C0111" w:rsidRDefault="0012073B" w:rsidP="008A68BE">
            <w:pPr>
              <w:pStyle w:val="a0"/>
              <w:pPrChange w:id="946" w:author="Иво Станков" w:date="2013-07-29T18:48:00Z">
                <w:pPr>
                  <w:pStyle w:val="a0"/>
                </w:pPr>
              </w:pPrChange>
            </w:pPr>
            <w:r w:rsidRPr="00BA7C78">
              <w:t>-</w:t>
            </w:r>
          </w:p>
        </w:tc>
      </w:tr>
      <w:tr w:rsidR="0012073B" w:rsidRPr="00BA7C78" w:rsidTr="00BA7C78">
        <w:trPr>
          <w:trHeight w:val="170"/>
        </w:trPr>
        <w:tc>
          <w:tcPr>
            <w:tcW w:w="6620" w:type="dxa"/>
            <w:tcBorders>
              <w:top w:val="nil"/>
              <w:left w:val="nil"/>
              <w:bottom w:val="nil"/>
              <w:right w:val="nil"/>
            </w:tcBorders>
            <w:vAlign w:val="bottom"/>
          </w:tcPr>
          <w:p w:rsidR="00EE5811" w:rsidRDefault="0012073B" w:rsidP="008A68BE">
            <w:pPr>
              <w:pStyle w:val="a"/>
              <w:pPrChange w:id="947" w:author="Иво Станков" w:date="2013-07-29T18:48:00Z">
                <w:pPr>
                  <w:pStyle w:val="a0"/>
                </w:pPr>
              </w:pPrChange>
            </w:pPr>
            <w:r w:rsidRPr="00BA7C78">
              <w:t>Общо</w:t>
            </w:r>
          </w:p>
        </w:tc>
        <w:tc>
          <w:tcPr>
            <w:tcW w:w="236" w:type="dxa"/>
            <w:tcBorders>
              <w:top w:val="nil"/>
              <w:left w:val="nil"/>
              <w:bottom w:val="nil"/>
              <w:right w:val="nil"/>
            </w:tcBorders>
            <w:vAlign w:val="bottom"/>
          </w:tcPr>
          <w:p w:rsidR="004C0111" w:rsidRDefault="004C0111" w:rsidP="008A68BE">
            <w:pPr>
              <w:pPrChange w:id="948" w:author="Иво Станков" w:date="2013-07-29T18:48:00Z">
                <w:pPr/>
              </w:pPrChange>
            </w:pPr>
          </w:p>
        </w:tc>
        <w:tc>
          <w:tcPr>
            <w:tcW w:w="1264" w:type="dxa"/>
            <w:tcBorders>
              <w:top w:val="single" w:sz="4" w:space="0" w:color="auto"/>
              <w:left w:val="nil"/>
              <w:bottom w:val="double" w:sz="6" w:space="0" w:color="auto"/>
              <w:right w:val="nil"/>
            </w:tcBorders>
            <w:vAlign w:val="bottom"/>
          </w:tcPr>
          <w:p w:rsidR="00EE5811" w:rsidRDefault="005B6F22" w:rsidP="008A68BE">
            <w:pPr>
              <w:pStyle w:val="a0"/>
              <w:pPrChange w:id="949" w:author="Иво Станков" w:date="2013-07-29T18:48:00Z">
                <w:pPr/>
              </w:pPrChange>
            </w:pPr>
            <w:r>
              <w:t>70</w:t>
            </w:r>
          </w:p>
        </w:tc>
        <w:tc>
          <w:tcPr>
            <w:tcW w:w="236" w:type="dxa"/>
            <w:tcBorders>
              <w:top w:val="nil"/>
              <w:left w:val="nil"/>
              <w:bottom w:val="nil"/>
              <w:right w:val="nil"/>
            </w:tcBorders>
            <w:vAlign w:val="bottom"/>
          </w:tcPr>
          <w:p w:rsidR="004C0111" w:rsidRDefault="004C0111" w:rsidP="008A68BE">
            <w:pPr>
              <w:pStyle w:val="a0"/>
              <w:pPrChange w:id="950" w:author="Иво Станков" w:date="2013-07-29T18:48:00Z">
                <w:pPr>
                  <w:pStyle w:val="a0"/>
                </w:pPr>
              </w:pPrChange>
            </w:pPr>
          </w:p>
        </w:tc>
        <w:tc>
          <w:tcPr>
            <w:tcW w:w="1264" w:type="dxa"/>
            <w:tcBorders>
              <w:top w:val="single" w:sz="4" w:space="0" w:color="auto"/>
              <w:left w:val="nil"/>
              <w:bottom w:val="double" w:sz="6" w:space="0" w:color="auto"/>
              <w:right w:val="nil"/>
            </w:tcBorders>
            <w:vAlign w:val="bottom"/>
          </w:tcPr>
          <w:p w:rsidR="004C0111" w:rsidRDefault="0012073B" w:rsidP="008A68BE">
            <w:pPr>
              <w:pStyle w:val="a0"/>
              <w:pPrChange w:id="951" w:author="Иво Станков" w:date="2013-07-29T18:48:00Z">
                <w:pPr>
                  <w:pStyle w:val="a0"/>
                </w:pPr>
              </w:pPrChange>
            </w:pPr>
            <w:r w:rsidRPr="00BA7C78">
              <w:t>-</w:t>
            </w:r>
          </w:p>
        </w:tc>
      </w:tr>
    </w:tbl>
    <w:p w:rsidR="004C0111" w:rsidRDefault="004C0111" w:rsidP="008A68BE">
      <w:pPr>
        <w:pPrChange w:id="952" w:author="Иво Станков" w:date="2013-07-29T18:48:00Z">
          <w:pPr/>
        </w:pPrChange>
      </w:pPr>
    </w:p>
    <w:p w:rsidR="00EE5811" w:rsidRDefault="00833980" w:rsidP="008A68BE">
      <w:pPr>
        <w:pStyle w:val="Heading1"/>
        <w:pPrChange w:id="953" w:author="Иво Станков" w:date="2013-07-29T18:48:00Z">
          <w:pPr/>
        </w:pPrChange>
      </w:pPr>
      <w:bookmarkStart w:id="954" w:name="_Toc355005230"/>
      <w:r>
        <w:rPr>
          <w:rFonts w:asciiTheme="minorHAnsi" w:hAnsiTheme="minorHAnsi"/>
          <w:lang w:val="en-US"/>
        </w:rPr>
        <w:t>12.</w:t>
      </w:r>
      <w:r w:rsidR="0012073B" w:rsidRPr="00146731">
        <w:t>ИМОТИ, МАШИНИ, ОБОРУДВАНЕ</w:t>
      </w:r>
      <w:bookmarkEnd w:id="954"/>
      <w:r w:rsidR="0012073B" w:rsidRPr="00146731">
        <w:t xml:space="preserve"> </w:t>
      </w:r>
    </w:p>
    <w:p w:rsidR="004C0111" w:rsidDel="0049464D" w:rsidRDefault="004C0111" w:rsidP="008A68BE">
      <w:pPr>
        <w:rPr>
          <w:del w:id="955" w:author="Иво Станков" w:date="2013-07-29T18:14:00Z"/>
        </w:rPr>
        <w:pPrChange w:id="956" w:author="Иво Станков" w:date="2013-07-29T18:48:00Z">
          <w:pPr/>
        </w:pPrChange>
      </w:pPr>
    </w:p>
    <w:tbl>
      <w:tblPr>
        <w:tblW w:w="11507" w:type="dxa"/>
        <w:jc w:val="center"/>
        <w:tblCellMar>
          <w:left w:w="70" w:type="dxa"/>
          <w:right w:w="70" w:type="dxa"/>
        </w:tblCellMar>
        <w:tblLook w:val="00A0" w:firstRow="1" w:lastRow="0" w:firstColumn="1" w:lastColumn="0" w:noHBand="0" w:noVBand="0"/>
      </w:tblPr>
      <w:tblGrid>
        <w:gridCol w:w="2411"/>
        <w:gridCol w:w="956"/>
        <w:gridCol w:w="803"/>
        <w:gridCol w:w="956"/>
        <w:gridCol w:w="770"/>
        <w:gridCol w:w="1058"/>
        <w:gridCol w:w="784"/>
        <w:gridCol w:w="1091"/>
        <w:gridCol w:w="816"/>
        <w:gridCol w:w="956"/>
        <w:gridCol w:w="906"/>
      </w:tblGrid>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4C0111" w:rsidP="008A68BE">
            <w:pPr>
              <w:pPrChange w:id="957" w:author="Иво Станков" w:date="2013-07-29T18:48:00Z">
                <w:pPr/>
              </w:pPrChange>
            </w:pPr>
          </w:p>
        </w:tc>
        <w:tc>
          <w:tcPr>
            <w:tcW w:w="1759" w:type="dxa"/>
            <w:gridSpan w:val="2"/>
            <w:tcBorders>
              <w:top w:val="nil"/>
              <w:left w:val="nil"/>
              <w:bottom w:val="nil"/>
              <w:right w:val="nil"/>
            </w:tcBorders>
            <w:noWrap/>
            <w:tcMar>
              <w:left w:w="28" w:type="dxa"/>
              <w:right w:w="28" w:type="dxa"/>
            </w:tcMar>
            <w:vAlign w:val="center"/>
          </w:tcPr>
          <w:p w:rsidR="004C0111" w:rsidRDefault="0012073B" w:rsidP="008A68BE">
            <w:pPr>
              <w:pPrChange w:id="958" w:author="Иво Станков" w:date="2013-07-29T18:48:00Z">
                <w:pPr/>
              </w:pPrChange>
            </w:pPr>
            <w:r w:rsidRPr="00BA7C78">
              <w:t>Сгради</w:t>
            </w:r>
          </w:p>
        </w:tc>
        <w:tc>
          <w:tcPr>
            <w:tcW w:w="1726" w:type="dxa"/>
            <w:gridSpan w:val="2"/>
            <w:tcBorders>
              <w:top w:val="nil"/>
              <w:left w:val="nil"/>
              <w:bottom w:val="nil"/>
              <w:right w:val="nil"/>
            </w:tcBorders>
            <w:noWrap/>
            <w:tcMar>
              <w:left w:w="28" w:type="dxa"/>
              <w:right w:w="28" w:type="dxa"/>
            </w:tcMar>
            <w:vAlign w:val="center"/>
          </w:tcPr>
          <w:p w:rsidR="004C0111" w:rsidRDefault="0012073B" w:rsidP="008A68BE">
            <w:pPr>
              <w:pPrChange w:id="959" w:author="Иво Станков" w:date="2013-07-29T18:48:00Z">
                <w:pPr/>
              </w:pPrChange>
            </w:pPr>
            <w:r w:rsidRPr="00BA7C78">
              <w:t xml:space="preserve">Компютри и офис </w:t>
            </w:r>
            <w:proofErr w:type="gramStart"/>
            <w:r w:rsidRPr="00BA7C78">
              <w:t>оборудване</w:t>
            </w:r>
            <w:proofErr w:type="gramEnd"/>
          </w:p>
        </w:tc>
        <w:tc>
          <w:tcPr>
            <w:tcW w:w="1842" w:type="dxa"/>
            <w:gridSpan w:val="2"/>
            <w:tcBorders>
              <w:top w:val="nil"/>
              <w:left w:val="nil"/>
              <w:bottom w:val="nil"/>
              <w:right w:val="nil"/>
            </w:tcBorders>
            <w:noWrap/>
            <w:tcMar>
              <w:left w:w="28" w:type="dxa"/>
              <w:right w:w="28" w:type="dxa"/>
            </w:tcMar>
            <w:vAlign w:val="center"/>
          </w:tcPr>
          <w:p w:rsidR="004C0111" w:rsidRDefault="0012073B" w:rsidP="008A68BE">
            <w:pPr>
              <w:pPrChange w:id="960" w:author="Иво Станков" w:date="2013-07-29T18:48:00Z">
                <w:pPr/>
              </w:pPrChange>
            </w:pPr>
            <w:r w:rsidRPr="00BA7C78">
              <w:t>Транспортни средства</w:t>
            </w:r>
          </w:p>
        </w:tc>
        <w:tc>
          <w:tcPr>
            <w:tcW w:w="1907" w:type="dxa"/>
            <w:gridSpan w:val="2"/>
            <w:tcBorders>
              <w:top w:val="nil"/>
              <w:left w:val="nil"/>
              <w:bottom w:val="nil"/>
              <w:right w:val="nil"/>
            </w:tcBorders>
            <w:noWrap/>
            <w:tcMar>
              <w:left w:w="28" w:type="dxa"/>
              <w:right w:w="28" w:type="dxa"/>
            </w:tcMar>
            <w:vAlign w:val="center"/>
          </w:tcPr>
          <w:p w:rsidR="004C0111" w:rsidRDefault="0012073B" w:rsidP="008A68BE">
            <w:pPr>
              <w:pPrChange w:id="961" w:author="Иво Станков" w:date="2013-07-29T18:48:00Z">
                <w:pPr/>
              </w:pPrChange>
            </w:pPr>
            <w:r w:rsidRPr="00BA7C78">
              <w:t>Други</w:t>
            </w:r>
          </w:p>
        </w:tc>
        <w:tc>
          <w:tcPr>
            <w:tcW w:w="1862" w:type="dxa"/>
            <w:gridSpan w:val="2"/>
            <w:tcBorders>
              <w:top w:val="nil"/>
              <w:left w:val="nil"/>
              <w:bottom w:val="nil"/>
              <w:right w:val="nil"/>
            </w:tcBorders>
            <w:noWrap/>
            <w:tcMar>
              <w:left w:w="28" w:type="dxa"/>
              <w:right w:w="28" w:type="dxa"/>
            </w:tcMar>
            <w:vAlign w:val="center"/>
          </w:tcPr>
          <w:p w:rsidR="004C0111" w:rsidRDefault="0012073B" w:rsidP="008A68BE">
            <w:pPr>
              <w:pPrChange w:id="962" w:author="Иво Станков" w:date="2013-07-29T18:48:00Z">
                <w:pPr/>
              </w:pPrChange>
            </w:pPr>
            <w:r w:rsidRPr="00BA7C78">
              <w:t>Общо</w:t>
            </w:r>
          </w:p>
        </w:tc>
      </w:tr>
      <w:tr w:rsidR="0012073B" w:rsidRPr="00B151E7"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Pr="00B151E7" w:rsidRDefault="004C0111" w:rsidP="008A68BE">
            <w:pPr>
              <w:rPr>
                <w:rPrChange w:id="963" w:author="Иво Станков" w:date="2013-07-29T18:20:00Z">
                  <w:rPr/>
                </w:rPrChange>
              </w:rPr>
              <w:pPrChange w:id="964" w:author="Иво Станков" w:date="2013-07-29T18:48:00Z">
                <w:pPr/>
              </w:pPrChange>
            </w:pPr>
          </w:p>
        </w:tc>
        <w:tc>
          <w:tcPr>
            <w:tcW w:w="956" w:type="dxa"/>
            <w:tcBorders>
              <w:top w:val="nil"/>
              <w:left w:val="nil"/>
              <w:bottom w:val="nil"/>
              <w:right w:val="nil"/>
            </w:tcBorders>
            <w:noWrap/>
            <w:tcMar>
              <w:left w:w="28" w:type="dxa"/>
              <w:right w:w="28" w:type="dxa"/>
            </w:tcMar>
            <w:vAlign w:val="center"/>
          </w:tcPr>
          <w:p w:rsidR="004C0111" w:rsidRPr="00B151E7" w:rsidDel="00B151E7" w:rsidRDefault="004C0111" w:rsidP="008A68BE">
            <w:pPr>
              <w:rPr>
                <w:del w:id="965" w:author="Иво Станков" w:date="2013-07-29T18:19:00Z"/>
                <w:rPrChange w:id="966" w:author="Иво Станков" w:date="2013-07-29T18:20:00Z">
                  <w:rPr>
                    <w:del w:id="967" w:author="Иво Станков" w:date="2013-07-29T18:19:00Z"/>
                  </w:rPr>
                </w:rPrChange>
              </w:rPr>
              <w:pPrChange w:id="968" w:author="Иво Станков" w:date="2013-07-29T18:48:00Z">
                <w:pPr/>
              </w:pPrChange>
            </w:pPr>
          </w:p>
          <w:p w:rsidR="004C0111" w:rsidRPr="00B151E7" w:rsidRDefault="000C0582" w:rsidP="008A68BE">
            <w:pPr>
              <w:rPr>
                <w:rPrChange w:id="969" w:author="Иво Станков" w:date="2013-07-29T18:20:00Z">
                  <w:rPr/>
                </w:rPrChange>
              </w:rPr>
              <w:pPrChange w:id="970" w:author="Иво Станков" w:date="2013-07-29T18:48:00Z">
                <w:pPr/>
              </w:pPrChange>
            </w:pPr>
            <w:r w:rsidRPr="00B151E7">
              <w:rPr>
                <w:rPrChange w:id="971" w:author="Иво Станков" w:date="2013-07-29T18:20:00Z">
                  <w:rPr/>
                </w:rPrChange>
              </w:rPr>
              <w:t>30.</w:t>
            </w:r>
            <w:proofErr w:type="gramStart"/>
            <w:r w:rsidRPr="00B151E7">
              <w:rPr>
                <w:rPrChange w:id="972" w:author="Иво Станков" w:date="2013-07-29T18:20:00Z">
                  <w:rPr/>
                </w:rPrChange>
              </w:rPr>
              <w:t>06</w:t>
            </w:r>
            <w:r w:rsidR="0012073B" w:rsidRPr="00B151E7">
              <w:rPr>
                <w:rPrChange w:id="973" w:author="Иво Станков" w:date="2013-07-29T18:20:00Z">
                  <w:rPr/>
                </w:rPrChange>
              </w:rPr>
              <w:t>.’</w:t>
            </w:r>
            <w:proofErr w:type="gramEnd"/>
            <w:r w:rsidR="0012073B" w:rsidRPr="00B151E7">
              <w:rPr>
                <w:rPrChange w:id="974" w:author="Иво Станков" w:date="2013-07-29T18:20:00Z">
                  <w:rPr/>
                </w:rPrChange>
              </w:rPr>
              <w:t>13</w:t>
            </w:r>
          </w:p>
        </w:tc>
        <w:tc>
          <w:tcPr>
            <w:tcW w:w="803" w:type="dxa"/>
            <w:tcBorders>
              <w:top w:val="nil"/>
              <w:left w:val="nil"/>
              <w:bottom w:val="nil"/>
              <w:right w:val="nil"/>
            </w:tcBorders>
            <w:noWrap/>
            <w:tcMar>
              <w:left w:w="28" w:type="dxa"/>
              <w:right w:w="28" w:type="dxa"/>
            </w:tcMar>
            <w:vAlign w:val="center"/>
          </w:tcPr>
          <w:p w:rsidR="004C0111" w:rsidRPr="00B151E7" w:rsidRDefault="0012073B" w:rsidP="008A68BE">
            <w:pPr>
              <w:rPr>
                <w:rPrChange w:id="975" w:author="Иво Станков" w:date="2013-07-29T18:20:00Z">
                  <w:rPr/>
                </w:rPrChange>
              </w:rPr>
              <w:pPrChange w:id="976" w:author="Иво Станков" w:date="2013-07-29T18:48:00Z">
                <w:pPr/>
              </w:pPrChange>
            </w:pPr>
            <w:r w:rsidRPr="00B151E7">
              <w:rPr>
                <w:rPrChange w:id="977" w:author="Иво Станков" w:date="2013-07-29T18:20:00Z">
                  <w:rPr/>
                </w:rPrChange>
              </w:rPr>
              <w:t>2012</w:t>
            </w:r>
          </w:p>
        </w:tc>
        <w:tc>
          <w:tcPr>
            <w:tcW w:w="956" w:type="dxa"/>
            <w:tcBorders>
              <w:top w:val="nil"/>
              <w:left w:val="nil"/>
              <w:bottom w:val="nil"/>
              <w:right w:val="nil"/>
            </w:tcBorders>
            <w:noWrap/>
            <w:tcMar>
              <w:left w:w="28" w:type="dxa"/>
              <w:right w:w="28" w:type="dxa"/>
            </w:tcMar>
            <w:vAlign w:val="center"/>
          </w:tcPr>
          <w:p w:rsidR="004C0111" w:rsidRPr="00B151E7" w:rsidDel="00B151E7" w:rsidRDefault="004C0111" w:rsidP="008A68BE">
            <w:pPr>
              <w:rPr>
                <w:del w:id="978" w:author="Иво Станков" w:date="2013-07-29T18:19:00Z"/>
                <w:rPrChange w:id="979" w:author="Иво Станков" w:date="2013-07-29T18:20:00Z">
                  <w:rPr>
                    <w:del w:id="980" w:author="Иво Станков" w:date="2013-07-29T18:19:00Z"/>
                  </w:rPr>
                </w:rPrChange>
              </w:rPr>
              <w:pPrChange w:id="981" w:author="Иво Станков" w:date="2013-07-29T18:48:00Z">
                <w:pPr/>
              </w:pPrChange>
            </w:pPr>
          </w:p>
          <w:p w:rsidR="004C0111" w:rsidRPr="00B151E7" w:rsidRDefault="000C0582" w:rsidP="008A68BE">
            <w:pPr>
              <w:rPr>
                <w:rPrChange w:id="982" w:author="Иво Станков" w:date="2013-07-29T18:20:00Z">
                  <w:rPr/>
                </w:rPrChange>
              </w:rPr>
              <w:pPrChange w:id="983" w:author="Иво Станков" w:date="2013-07-29T18:48:00Z">
                <w:pPr/>
              </w:pPrChange>
            </w:pPr>
            <w:r w:rsidRPr="00B151E7">
              <w:rPr>
                <w:rPrChange w:id="984" w:author="Иво Станков" w:date="2013-07-29T18:20:00Z">
                  <w:rPr/>
                </w:rPrChange>
              </w:rPr>
              <w:t>30.</w:t>
            </w:r>
            <w:proofErr w:type="gramStart"/>
            <w:r w:rsidRPr="00B151E7">
              <w:rPr>
                <w:rPrChange w:id="985" w:author="Иво Станков" w:date="2013-07-29T18:20:00Z">
                  <w:rPr/>
                </w:rPrChange>
              </w:rPr>
              <w:t>06</w:t>
            </w:r>
            <w:r w:rsidR="0012073B" w:rsidRPr="00B151E7">
              <w:rPr>
                <w:rPrChange w:id="986" w:author="Иво Станков" w:date="2013-07-29T18:20:00Z">
                  <w:rPr/>
                </w:rPrChange>
              </w:rPr>
              <w:t>.’</w:t>
            </w:r>
            <w:proofErr w:type="gramEnd"/>
            <w:r w:rsidR="0012073B" w:rsidRPr="00B151E7">
              <w:rPr>
                <w:rPrChange w:id="987" w:author="Иво Станков" w:date="2013-07-29T18:20:00Z">
                  <w:rPr/>
                </w:rPrChange>
              </w:rPr>
              <w:t>13</w:t>
            </w:r>
          </w:p>
        </w:tc>
        <w:tc>
          <w:tcPr>
            <w:tcW w:w="770" w:type="dxa"/>
            <w:tcBorders>
              <w:top w:val="nil"/>
              <w:left w:val="nil"/>
              <w:bottom w:val="nil"/>
              <w:right w:val="nil"/>
            </w:tcBorders>
            <w:noWrap/>
            <w:tcMar>
              <w:left w:w="28" w:type="dxa"/>
              <w:right w:w="28" w:type="dxa"/>
            </w:tcMar>
            <w:vAlign w:val="center"/>
          </w:tcPr>
          <w:p w:rsidR="004C0111" w:rsidRPr="00B151E7" w:rsidRDefault="0012073B" w:rsidP="008A68BE">
            <w:pPr>
              <w:rPr>
                <w:rPrChange w:id="988" w:author="Иво Станков" w:date="2013-07-29T18:20:00Z">
                  <w:rPr/>
                </w:rPrChange>
              </w:rPr>
              <w:pPrChange w:id="989" w:author="Иво Станков" w:date="2013-07-29T18:48:00Z">
                <w:pPr/>
              </w:pPrChange>
            </w:pPr>
            <w:r w:rsidRPr="00B151E7">
              <w:rPr>
                <w:rPrChange w:id="990" w:author="Иво Станков" w:date="2013-07-29T18:20:00Z">
                  <w:rPr/>
                </w:rPrChange>
              </w:rPr>
              <w:t>2012</w:t>
            </w:r>
          </w:p>
        </w:tc>
        <w:tc>
          <w:tcPr>
            <w:tcW w:w="1058" w:type="dxa"/>
            <w:tcBorders>
              <w:top w:val="nil"/>
              <w:left w:val="nil"/>
              <w:bottom w:val="nil"/>
              <w:right w:val="nil"/>
            </w:tcBorders>
            <w:noWrap/>
            <w:tcMar>
              <w:left w:w="28" w:type="dxa"/>
              <w:right w:w="28" w:type="dxa"/>
            </w:tcMar>
            <w:vAlign w:val="center"/>
          </w:tcPr>
          <w:p w:rsidR="004C0111" w:rsidRPr="00B151E7" w:rsidDel="00B151E7" w:rsidRDefault="004C0111" w:rsidP="008A68BE">
            <w:pPr>
              <w:rPr>
                <w:del w:id="991" w:author="Иво Станков" w:date="2013-07-29T18:19:00Z"/>
                <w:rPrChange w:id="992" w:author="Иво Станков" w:date="2013-07-29T18:20:00Z">
                  <w:rPr>
                    <w:del w:id="993" w:author="Иво Станков" w:date="2013-07-29T18:19:00Z"/>
                  </w:rPr>
                </w:rPrChange>
              </w:rPr>
              <w:pPrChange w:id="994" w:author="Иво Станков" w:date="2013-07-29T18:48:00Z">
                <w:pPr/>
              </w:pPrChange>
            </w:pPr>
          </w:p>
          <w:p w:rsidR="004C0111" w:rsidRPr="00B151E7" w:rsidDel="00B151E7" w:rsidRDefault="000C0582" w:rsidP="008A68BE">
            <w:pPr>
              <w:rPr>
                <w:del w:id="995" w:author="Иво Станков" w:date="2013-07-29T18:20:00Z"/>
                <w:rPrChange w:id="996" w:author="Иво Станков" w:date="2013-07-29T18:20:00Z">
                  <w:rPr>
                    <w:del w:id="997" w:author="Иво Станков" w:date="2013-07-29T18:20:00Z"/>
                  </w:rPr>
                </w:rPrChange>
              </w:rPr>
              <w:pPrChange w:id="998" w:author="Иво Станков" w:date="2013-07-29T18:48:00Z">
                <w:pPr/>
              </w:pPrChange>
            </w:pPr>
            <w:r w:rsidRPr="00B151E7">
              <w:rPr>
                <w:rPrChange w:id="999" w:author="Иво Станков" w:date="2013-07-29T18:20:00Z">
                  <w:rPr/>
                </w:rPrChange>
              </w:rPr>
              <w:t>30.06</w:t>
            </w:r>
          </w:p>
          <w:p w:rsidR="004C0111" w:rsidRPr="00B151E7" w:rsidRDefault="0012073B" w:rsidP="008A68BE">
            <w:pPr>
              <w:rPr>
                <w:rPrChange w:id="1000" w:author="Иво Станков" w:date="2013-07-29T18:20:00Z">
                  <w:rPr/>
                </w:rPrChange>
              </w:rPr>
              <w:pPrChange w:id="1001" w:author="Иво Станков" w:date="2013-07-29T18:48:00Z">
                <w:pPr/>
              </w:pPrChange>
            </w:pPr>
            <w:proofErr w:type="gramStart"/>
            <w:r w:rsidRPr="00B151E7">
              <w:rPr>
                <w:rPrChange w:id="1002" w:author="Иво Станков" w:date="2013-07-29T18:20:00Z">
                  <w:rPr/>
                </w:rPrChange>
              </w:rPr>
              <w:t>.’13</w:t>
            </w:r>
            <w:proofErr w:type="gramEnd"/>
          </w:p>
        </w:tc>
        <w:tc>
          <w:tcPr>
            <w:tcW w:w="784" w:type="dxa"/>
            <w:tcBorders>
              <w:top w:val="nil"/>
              <w:left w:val="nil"/>
              <w:bottom w:val="nil"/>
              <w:right w:val="nil"/>
            </w:tcBorders>
            <w:noWrap/>
            <w:tcMar>
              <w:left w:w="28" w:type="dxa"/>
              <w:right w:w="28" w:type="dxa"/>
            </w:tcMar>
            <w:vAlign w:val="center"/>
          </w:tcPr>
          <w:p w:rsidR="004C0111" w:rsidRPr="00B151E7" w:rsidRDefault="0012073B" w:rsidP="008A68BE">
            <w:pPr>
              <w:rPr>
                <w:rPrChange w:id="1003" w:author="Иво Станков" w:date="2013-07-29T18:20:00Z">
                  <w:rPr/>
                </w:rPrChange>
              </w:rPr>
              <w:pPrChange w:id="1004" w:author="Иво Станков" w:date="2013-07-29T18:48:00Z">
                <w:pPr/>
              </w:pPrChange>
            </w:pPr>
            <w:r w:rsidRPr="00B151E7">
              <w:rPr>
                <w:rPrChange w:id="1005" w:author="Иво Станков" w:date="2013-07-29T18:20:00Z">
                  <w:rPr/>
                </w:rPrChange>
              </w:rPr>
              <w:t>2012</w:t>
            </w:r>
          </w:p>
        </w:tc>
        <w:tc>
          <w:tcPr>
            <w:tcW w:w="1091" w:type="dxa"/>
            <w:tcBorders>
              <w:top w:val="nil"/>
              <w:left w:val="nil"/>
              <w:bottom w:val="nil"/>
              <w:right w:val="nil"/>
            </w:tcBorders>
            <w:noWrap/>
            <w:tcMar>
              <w:left w:w="28" w:type="dxa"/>
              <w:right w:w="28" w:type="dxa"/>
            </w:tcMar>
            <w:vAlign w:val="center"/>
          </w:tcPr>
          <w:p w:rsidR="004C0111" w:rsidRPr="00B151E7" w:rsidDel="00B151E7" w:rsidRDefault="004C0111" w:rsidP="008A68BE">
            <w:pPr>
              <w:rPr>
                <w:del w:id="1006" w:author="Иво Станков" w:date="2013-07-29T18:20:00Z"/>
                <w:rPrChange w:id="1007" w:author="Иво Станков" w:date="2013-07-29T18:20:00Z">
                  <w:rPr>
                    <w:del w:id="1008" w:author="Иво Станков" w:date="2013-07-29T18:20:00Z"/>
                  </w:rPr>
                </w:rPrChange>
              </w:rPr>
              <w:pPrChange w:id="1009" w:author="Иво Станков" w:date="2013-07-29T18:48:00Z">
                <w:pPr/>
              </w:pPrChange>
            </w:pPr>
          </w:p>
          <w:p w:rsidR="004C0111" w:rsidRPr="00B151E7" w:rsidRDefault="000C0582" w:rsidP="008A68BE">
            <w:pPr>
              <w:rPr>
                <w:rPrChange w:id="1010" w:author="Иво Станков" w:date="2013-07-29T18:20:00Z">
                  <w:rPr/>
                </w:rPrChange>
              </w:rPr>
              <w:pPrChange w:id="1011" w:author="Иво Станков" w:date="2013-07-29T18:48:00Z">
                <w:pPr/>
              </w:pPrChange>
            </w:pPr>
            <w:r w:rsidRPr="00B151E7">
              <w:rPr>
                <w:rPrChange w:id="1012" w:author="Иво Станков" w:date="2013-07-29T18:20:00Z">
                  <w:rPr/>
                </w:rPrChange>
              </w:rPr>
              <w:t>30.</w:t>
            </w:r>
            <w:proofErr w:type="gramStart"/>
            <w:r w:rsidRPr="00B151E7">
              <w:rPr>
                <w:rPrChange w:id="1013" w:author="Иво Станков" w:date="2013-07-29T18:20:00Z">
                  <w:rPr/>
                </w:rPrChange>
              </w:rPr>
              <w:t>06</w:t>
            </w:r>
            <w:r w:rsidR="0012073B" w:rsidRPr="00B151E7">
              <w:rPr>
                <w:rPrChange w:id="1014" w:author="Иво Станков" w:date="2013-07-29T18:20:00Z">
                  <w:rPr/>
                </w:rPrChange>
              </w:rPr>
              <w:t>.’</w:t>
            </w:r>
            <w:proofErr w:type="gramEnd"/>
            <w:r w:rsidR="0012073B" w:rsidRPr="00B151E7">
              <w:rPr>
                <w:rPrChange w:id="1015" w:author="Иво Станков" w:date="2013-07-29T18:20:00Z">
                  <w:rPr/>
                </w:rPrChange>
              </w:rPr>
              <w:t>13</w:t>
            </w:r>
          </w:p>
        </w:tc>
        <w:tc>
          <w:tcPr>
            <w:tcW w:w="816" w:type="dxa"/>
            <w:tcBorders>
              <w:top w:val="nil"/>
              <w:left w:val="nil"/>
              <w:bottom w:val="nil"/>
              <w:right w:val="nil"/>
            </w:tcBorders>
            <w:noWrap/>
            <w:tcMar>
              <w:left w:w="28" w:type="dxa"/>
              <w:right w:w="28" w:type="dxa"/>
            </w:tcMar>
            <w:vAlign w:val="center"/>
          </w:tcPr>
          <w:p w:rsidR="004C0111" w:rsidRPr="00B151E7" w:rsidRDefault="0012073B" w:rsidP="008A68BE">
            <w:pPr>
              <w:rPr>
                <w:rPrChange w:id="1016" w:author="Иво Станков" w:date="2013-07-29T18:20:00Z">
                  <w:rPr/>
                </w:rPrChange>
              </w:rPr>
              <w:pPrChange w:id="1017" w:author="Иво Станков" w:date="2013-07-29T18:48:00Z">
                <w:pPr/>
              </w:pPrChange>
            </w:pPr>
            <w:r w:rsidRPr="00B151E7">
              <w:rPr>
                <w:rPrChange w:id="1018" w:author="Иво Станков" w:date="2013-07-29T18:20:00Z">
                  <w:rPr/>
                </w:rPrChange>
              </w:rPr>
              <w:t>2012</w:t>
            </w:r>
          </w:p>
        </w:tc>
        <w:tc>
          <w:tcPr>
            <w:tcW w:w="956" w:type="dxa"/>
            <w:tcBorders>
              <w:top w:val="nil"/>
              <w:left w:val="nil"/>
              <w:bottom w:val="nil"/>
              <w:right w:val="nil"/>
            </w:tcBorders>
            <w:noWrap/>
            <w:tcMar>
              <w:left w:w="28" w:type="dxa"/>
              <w:right w:w="28" w:type="dxa"/>
            </w:tcMar>
            <w:vAlign w:val="center"/>
          </w:tcPr>
          <w:p w:rsidR="004C0111" w:rsidRPr="00B151E7" w:rsidDel="00B151E7" w:rsidRDefault="004C0111" w:rsidP="008A68BE">
            <w:pPr>
              <w:rPr>
                <w:del w:id="1019" w:author="Иво Станков" w:date="2013-07-29T18:20:00Z"/>
                <w:rPrChange w:id="1020" w:author="Иво Станков" w:date="2013-07-29T18:20:00Z">
                  <w:rPr>
                    <w:del w:id="1021" w:author="Иво Станков" w:date="2013-07-29T18:20:00Z"/>
                  </w:rPr>
                </w:rPrChange>
              </w:rPr>
              <w:pPrChange w:id="1022" w:author="Иво Станков" w:date="2013-07-29T18:48:00Z">
                <w:pPr/>
              </w:pPrChange>
            </w:pPr>
          </w:p>
          <w:p w:rsidR="004C0111" w:rsidRPr="00B151E7" w:rsidRDefault="000C0582" w:rsidP="008A68BE">
            <w:pPr>
              <w:rPr>
                <w:rPrChange w:id="1023" w:author="Иво Станков" w:date="2013-07-29T18:20:00Z">
                  <w:rPr/>
                </w:rPrChange>
              </w:rPr>
              <w:pPrChange w:id="1024" w:author="Иво Станков" w:date="2013-07-29T18:48:00Z">
                <w:pPr/>
              </w:pPrChange>
            </w:pPr>
            <w:r w:rsidRPr="00B151E7">
              <w:rPr>
                <w:rPrChange w:id="1025" w:author="Иво Станков" w:date="2013-07-29T18:20:00Z">
                  <w:rPr/>
                </w:rPrChange>
              </w:rPr>
              <w:t>30.</w:t>
            </w:r>
            <w:proofErr w:type="gramStart"/>
            <w:r w:rsidRPr="00B151E7">
              <w:rPr>
                <w:rPrChange w:id="1026" w:author="Иво Станков" w:date="2013-07-29T18:20:00Z">
                  <w:rPr/>
                </w:rPrChange>
              </w:rPr>
              <w:t>06</w:t>
            </w:r>
            <w:r w:rsidR="0012073B" w:rsidRPr="00B151E7">
              <w:rPr>
                <w:rPrChange w:id="1027" w:author="Иво Станков" w:date="2013-07-29T18:20:00Z">
                  <w:rPr/>
                </w:rPrChange>
              </w:rPr>
              <w:t>.’</w:t>
            </w:r>
            <w:proofErr w:type="gramEnd"/>
            <w:r w:rsidR="0012073B" w:rsidRPr="00B151E7">
              <w:rPr>
                <w:rPrChange w:id="1028" w:author="Иво Станков" w:date="2013-07-29T18:20:00Z">
                  <w:rPr/>
                </w:rPrChange>
              </w:rPr>
              <w:t>13</w:t>
            </w:r>
          </w:p>
        </w:tc>
        <w:tc>
          <w:tcPr>
            <w:tcW w:w="906" w:type="dxa"/>
            <w:tcBorders>
              <w:top w:val="nil"/>
              <w:left w:val="nil"/>
              <w:bottom w:val="nil"/>
              <w:right w:val="nil"/>
            </w:tcBorders>
            <w:noWrap/>
            <w:tcMar>
              <w:left w:w="28" w:type="dxa"/>
              <w:right w:w="28" w:type="dxa"/>
            </w:tcMar>
            <w:vAlign w:val="center"/>
          </w:tcPr>
          <w:p w:rsidR="004C0111" w:rsidRPr="00B151E7" w:rsidRDefault="0012073B" w:rsidP="008A68BE">
            <w:pPr>
              <w:rPr>
                <w:rPrChange w:id="1029" w:author="Иво Станков" w:date="2013-07-29T18:20:00Z">
                  <w:rPr/>
                </w:rPrChange>
              </w:rPr>
              <w:pPrChange w:id="1030" w:author="Иво Станков" w:date="2013-07-29T18:48:00Z">
                <w:pPr/>
              </w:pPrChange>
            </w:pPr>
            <w:r w:rsidRPr="00B151E7">
              <w:rPr>
                <w:rPrChange w:id="1031" w:author="Иво Станков" w:date="2013-07-29T18:20:00Z">
                  <w:rPr/>
                </w:rPrChange>
              </w:rPr>
              <w:t>2012</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032" w:author="Иво Станков" w:date="2013-07-29T18:48:00Z">
                <w:pPr/>
              </w:pPrChange>
            </w:pPr>
            <w:r w:rsidRPr="00BA7C78">
              <w:t>Отчетна стойност</w:t>
            </w:r>
          </w:p>
        </w:tc>
        <w:tc>
          <w:tcPr>
            <w:tcW w:w="956" w:type="dxa"/>
            <w:tcBorders>
              <w:top w:val="nil"/>
              <w:left w:val="nil"/>
              <w:bottom w:val="nil"/>
              <w:right w:val="nil"/>
            </w:tcBorders>
            <w:noWrap/>
            <w:tcMar>
              <w:left w:w="28" w:type="dxa"/>
              <w:right w:w="28" w:type="dxa"/>
            </w:tcMar>
            <w:vAlign w:val="center"/>
          </w:tcPr>
          <w:p w:rsidR="004C0111" w:rsidRPr="00B151E7" w:rsidRDefault="0012073B" w:rsidP="008A68BE">
            <w:pPr>
              <w:rPr>
                <w:rPrChange w:id="1033" w:author="Иво Станков" w:date="2013-07-29T18:20:00Z">
                  <w:rPr/>
                </w:rPrChange>
              </w:rPr>
              <w:pPrChange w:id="1034" w:author="Иво Станков" w:date="2013-07-29T18:48:00Z">
                <w:pPr/>
              </w:pPrChange>
            </w:pPr>
            <w:r w:rsidRPr="00B151E7">
              <w:rPr>
                <w:rPrChange w:id="1035" w:author="Иво Станков" w:date="2013-07-29T18:20:00Z">
                  <w:rPr/>
                </w:rPrChange>
              </w:rPr>
              <w:t>BGN ‘000</w:t>
            </w:r>
          </w:p>
        </w:tc>
        <w:tc>
          <w:tcPr>
            <w:tcW w:w="803" w:type="dxa"/>
            <w:tcBorders>
              <w:top w:val="nil"/>
              <w:left w:val="nil"/>
              <w:bottom w:val="nil"/>
              <w:right w:val="nil"/>
            </w:tcBorders>
            <w:noWrap/>
            <w:tcMar>
              <w:left w:w="28" w:type="dxa"/>
              <w:right w:w="28" w:type="dxa"/>
            </w:tcMar>
            <w:vAlign w:val="center"/>
          </w:tcPr>
          <w:p w:rsidR="004C0111" w:rsidRPr="00B151E7" w:rsidRDefault="0012073B" w:rsidP="008A68BE">
            <w:pPr>
              <w:rPr>
                <w:rPrChange w:id="1036" w:author="Иво Станков" w:date="2013-07-29T18:20:00Z">
                  <w:rPr/>
                </w:rPrChange>
              </w:rPr>
              <w:pPrChange w:id="1037" w:author="Иво Станков" w:date="2013-07-29T18:48:00Z">
                <w:pPr/>
              </w:pPrChange>
            </w:pPr>
            <w:r w:rsidRPr="00B151E7">
              <w:rPr>
                <w:rPrChange w:id="1038" w:author="Иво Станков" w:date="2013-07-29T18:20:00Z">
                  <w:rPr/>
                </w:rPrChange>
              </w:rPr>
              <w:t>BGN ‘000</w:t>
            </w:r>
          </w:p>
        </w:tc>
        <w:tc>
          <w:tcPr>
            <w:tcW w:w="956" w:type="dxa"/>
            <w:tcBorders>
              <w:top w:val="nil"/>
              <w:left w:val="nil"/>
              <w:bottom w:val="nil"/>
              <w:right w:val="nil"/>
            </w:tcBorders>
            <w:noWrap/>
            <w:tcMar>
              <w:left w:w="28" w:type="dxa"/>
              <w:right w:w="28" w:type="dxa"/>
            </w:tcMar>
            <w:vAlign w:val="center"/>
          </w:tcPr>
          <w:p w:rsidR="004C0111" w:rsidRPr="00B151E7" w:rsidRDefault="0012073B" w:rsidP="008A68BE">
            <w:pPr>
              <w:rPr>
                <w:rPrChange w:id="1039" w:author="Иво Станков" w:date="2013-07-29T18:20:00Z">
                  <w:rPr/>
                </w:rPrChange>
              </w:rPr>
              <w:pPrChange w:id="1040" w:author="Иво Станков" w:date="2013-07-29T18:48:00Z">
                <w:pPr/>
              </w:pPrChange>
            </w:pPr>
            <w:r w:rsidRPr="00B151E7">
              <w:rPr>
                <w:rPrChange w:id="1041" w:author="Иво Станков" w:date="2013-07-29T18:20:00Z">
                  <w:rPr/>
                </w:rPrChange>
              </w:rPr>
              <w:t>BGN ‘000</w:t>
            </w:r>
          </w:p>
        </w:tc>
        <w:tc>
          <w:tcPr>
            <w:tcW w:w="770" w:type="dxa"/>
            <w:tcBorders>
              <w:top w:val="nil"/>
              <w:left w:val="nil"/>
              <w:bottom w:val="nil"/>
              <w:right w:val="nil"/>
            </w:tcBorders>
            <w:noWrap/>
            <w:tcMar>
              <w:left w:w="28" w:type="dxa"/>
              <w:right w:w="28" w:type="dxa"/>
            </w:tcMar>
            <w:vAlign w:val="center"/>
          </w:tcPr>
          <w:p w:rsidR="004C0111" w:rsidRPr="00B151E7" w:rsidRDefault="0012073B" w:rsidP="008A68BE">
            <w:pPr>
              <w:rPr>
                <w:rPrChange w:id="1042" w:author="Иво Станков" w:date="2013-07-29T18:20:00Z">
                  <w:rPr/>
                </w:rPrChange>
              </w:rPr>
              <w:pPrChange w:id="1043" w:author="Иво Станков" w:date="2013-07-29T18:48:00Z">
                <w:pPr/>
              </w:pPrChange>
            </w:pPr>
            <w:r w:rsidRPr="00B151E7">
              <w:rPr>
                <w:rPrChange w:id="1044" w:author="Иво Станков" w:date="2013-07-29T18:20:00Z">
                  <w:rPr/>
                </w:rPrChange>
              </w:rPr>
              <w:t>BGN ‘000</w:t>
            </w:r>
          </w:p>
        </w:tc>
        <w:tc>
          <w:tcPr>
            <w:tcW w:w="1058" w:type="dxa"/>
            <w:tcBorders>
              <w:top w:val="nil"/>
              <w:left w:val="nil"/>
              <w:bottom w:val="nil"/>
              <w:right w:val="nil"/>
            </w:tcBorders>
            <w:noWrap/>
            <w:tcMar>
              <w:left w:w="28" w:type="dxa"/>
              <w:right w:w="28" w:type="dxa"/>
            </w:tcMar>
            <w:vAlign w:val="center"/>
          </w:tcPr>
          <w:p w:rsidR="004C0111" w:rsidRPr="00B151E7" w:rsidRDefault="0012073B" w:rsidP="008A68BE">
            <w:pPr>
              <w:rPr>
                <w:rPrChange w:id="1045" w:author="Иво Станков" w:date="2013-07-29T18:20:00Z">
                  <w:rPr/>
                </w:rPrChange>
              </w:rPr>
              <w:pPrChange w:id="1046" w:author="Иво Станков" w:date="2013-07-29T18:48:00Z">
                <w:pPr/>
              </w:pPrChange>
            </w:pPr>
            <w:r w:rsidRPr="00B151E7">
              <w:rPr>
                <w:rPrChange w:id="1047" w:author="Иво Станков" w:date="2013-07-29T18:20:00Z">
                  <w:rPr/>
                </w:rPrChange>
              </w:rPr>
              <w:t>BGN ‘000</w:t>
            </w:r>
          </w:p>
        </w:tc>
        <w:tc>
          <w:tcPr>
            <w:tcW w:w="784" w:type="dxa"/>
            <w:tcBorders>
              <w:top w:val="nil"/>
              <w:left w:val="nil"/>
              <w:bottom w:val="nil"/>
              <w:right w:val="nil"/>
            </w:tcBorders>
            <w:noWrap/>
            <w:tcMar>
              <w:left w:w="28" w:type="dxa"/>
              <w:right w:w="28" w:type="dxa"/>
            </w:tcMar>
            <w:vAlign w:val="center"/>
          </w:tcPr>
          <w:p w:rsidR="004C0111" w:rsidRPr="00B151E7" w:rsidRDefault="0012073B" w:rsidP="008A68BE">
            <w:pPr>
              <w:rPr>
                <w:rPrChange w:id="1048" w:author="Иво Станков" w:date="2013-07-29T18:20:00Z">
                  <w:rPr/>
                </w:rPrChange>
              </w:rPr>
              <w:pPrChange w:id="1049" w:author="Иво Станков" w:date="2013-07-29T18:48:00Z">
                <w:pPr/>
              </w:pPrChange>
            </w:pPr>
            <w:r w:rsidRPr="00B151E7">
              <w:rPr>
                <w:rPrChange w:id="1050" w:author="Иво Станков" w:date="2013-07-29T18:20:00Z">
                  <w:rPr/>
                </w:rPrChange>
              </w:rPr>
              <w:t>BGN ‘000</w:t>
            </w:r>
          </w:p>
        </w:tc>
        <w:tc>
          <w:tcPr>
            <w:tcW w:w="1091" w:type="dxa"/>
            <w:tcBorders>
              <w:top w:val="nil"/>
              <w:left w:val="nil"/>
              <w:bottom w:val="nil"/>
              <w:right w:val="nil"/>
            </w:tcBorders>
            <w:noWrap/>
            <w:tcMar>
              <w:left w:w="28" w:type="dxa"/>
              <w:right w:w="28" w:type="dxa"/>
            </w:tcMar>
            <w:vAlign w:val="center"/>
          </w:tcPr>
          <w:p w:rsidR="004C0111" w:rsidRPr="00B151E7" w:rsidRDefault="0012073B" w:rsidP="008A68BE">
            <w:pPr>
              <w:rPr>
                <w:rPrChange w:id="1051" w:author="Иво Станков" w:date="2013-07-29T18:20:00Z">
                  <w:rPr/>
                </w:rPrChange>
              </w:rPr>
              <w:pPrChange w:id="1052" w:author="Иво Станков" w:date="2013-07-29T18:48:00Z">
                <w:pPr/>
              </w:pPrChange>
            </w:pPr>
            <w:r w:rsidRPr="00B151E7">
              <w:rPr>
                <w:rPrChange w:id="1053" w:author="Иво Станков" w:date="2013-07-29T18:20:00Z">
                  <w:rPr/>
                </w:rPrChange>
              </w:rPr>
              <w:t>BGN ‘000</w:t>
            </w:r>
          </w:p>
        </w:tc>
        <w:tc>
          <w:tcPr>
            <w:tcW w:w="816" w:type="dxa"/>
            <w:tcBorders>
              <w:top w:val="nil"/>
              <w:left w:val="nil"/>
              <w:bottom w:val="nil"/>
              <w:right w:val="nil"/>
            </w:tcBorders>
            <w:noWrap/>
            <w:tcMar>
              <w:left w:w="28" w:type="dxa"/>
              <w:right w:w="28" w:type="dxa"/>
            </w:tcMar>
            <w:vAlign w:val="center"/>
          </w:tcPr>
          <w:p w:rsidR="004C0111" w:rsidRPr="00B151E7" w:rsidRDefault="0012073B" w:rsidP="008A68BE">
            <w:pPr>
              <w:rPr>
                <w:rPrChange w:id="1054" w:author="Иво Станков" w:date="2013-07-29T18:20:00Z">
                  <w:rPr/>
                </w:rPrChange>
              </w:rPr>
              <w:pPrChange w:id="1055" w:author="Иво Станков" w:date="2013-07-29T18:48:00Z">
                <w:pPr/>
              </w:pPrChange>
            </w:pPr>
            <w:r w:rsidRPr="00B151E7">
              <w:rPr>
                <w:rPrChange w:id="1056" w:author="Иво Станков" w:date="2013-07-29T18:20:00Z">
                  <w:rPr/>
                </w:rPrChange>
              </w:rPr>
              <w:t>BGN ‘000</w:t>
            </w:r>
          </w:p>
        </w:tc>
        <w:tc>
          <w:tcPr>
            <w:tcW w:w="956" w:type="dxa"/>
            <w:tcBorders>
              <w:top w:val="nil"/>
              <w:left w:val="nil"/>
              <w:bottom w:val="nil"/>
              <w:right w:val="nil"/>
            </w:tcBorders>
            <w:noWrap/>
            <w:tcMar>
              <w:left w:w="28" w:type="dxa"/>
              <w:right w:w="28" w:type="dxa"/>
            </w:tcMar>
            <w:vAlign w:val="center"/>
          </w:tcPr>
          <w:p w:rsidR="004C0111" w:rsidRPr="00B151E7" w:rsidRDefault="0012073B" w:rsidP="008A68BE">
            <w:pPr>
              <w:rPr>
                <w:rPrChange w:id="1057" w:author="Иво Станков" w:date="2013-07-29T18:20:00Z">
                  <w:rPr/>
                </w:rPrChange>
              </w:rPr>
              <w:pPrChange w:id="1058" w:author="Иво Станков" w:date="2013-07-29T18:48:00Z">
                <w:pPr/>
              </w:pPrChange>
            </w:pPr>
            <w:r w:rsidRPr="00B151E7">
              <w:rPr>
                <w:rPrChange w:id="1059" w:author="Иво Станков" w:date="2013-07-29T18:20:00Z">
                  <w:rPr/>
                </w:rPrChange>
              </w:rPr>
              <w:t>BGN ‘000</w:t>
            </w:r>
          </w:p>
        </w:tc>
        <w:tc>
          <w:tcPr>
            <w:tcW w:w="906" w:type="dxa"/>
            <w:tcBorders>
              <w:top w:val="nil"/>
              <w:left w:val="nil"/>
              <w:bottom w:val="nil"/>
              <w:right w:val="nil"/>
            </w:tcBorders>
            <w:noWrap/>
            <w:tcMar>
              <w:left w:w="28" w:type="dxa"/>
              <w:right w:w="28" w:type="dxa"/>
            </w:tcMar>
            <w:vAlign w:val="center"/>
          </w:tcPr>
          <w:p w:rsidR="004C0111" w:rsidRPr="00B151E7" w:rsidRDefault="0012073B" w:rsidP="008A68BE">
            <w:pPr>
              <w:rPr>
                <w:rPrChange w:id="1060" w:author="Иво Станков" w:date="2013-07-29T18:20:00Z">
                  <w:rPr/>
                </w:rPrChange>
              </w:rPr>
              <w:pPrChange w:id="1061" w:author="Иво Станков" w:date="2013-07-29T18:48:00Z">
                <w:pPr/>
              </w:pPrChange>
            </w:pPr>
            <w:r w:rsidRPr="00B151E7">
              <w:rPr>
                <w:rPrChange w:id="1062" w:author="Иво Станков" w:date="2013-07-29T18:20:00Z">
                  <w:rPr/>
                </w:rPrChange>
              </w:rPr>
              <w:t>BGN ‘000</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063" w:author="Иво Станков" w:date="2013-07-29T18:48:00Z">
                <w:pPr/>
              </w:pPrChange>
            </w:pPr>
            <w:r w:rsidRPr="00BA7C78">
              <w:t>Салдо на 1 януари</w:t>
            </w:r>
          </w:p>
        </w:tc>
        <w:tc>
          <w:tcPr>
            <w:tcW w:w="956" w:type="dxa"/>
            <w:tcBorders>
              <w:top w:val="nil"/>
              <w:left w:val="nil"/>
              <w:bottom w:val="nil"/>
              <w:right w:val="nil"/>
            </w:tcBorders>
            <w:noWrap/>
            <w:tcMar>
              <w:left w:w="28" w:type="dxa"/>
              <w:right w:w="28" w:type="dxa"/>
            </w:tcMar>
          </w:tcPr>
          <w:p w:rsidR="004C0111" w:rsidRDefault="00C44694" w:rsidP="008A68BE">
            <w:pPr>
              <w:pPrChange w:id="1064" w:author="Иво Станков" w:date="2013-07-29T18:48:00Z">
                <w:pPr>
                  <w:jc w:val="right"/>
                </w:pPr>
              </w:pPrChange>
            </w:pPr>
            <w:r>
              <w:t>2,303</w:t>
            </w:r>
          </w:p>
        </w:tc>
        <w:tc>
          <w:tcPr>
            <w:tcW w:w="803" w:type="dxa"/>
            <w:tcBorders>
              <w:top w:val="nil"/>
              <w:left w:val="nil"/>
              <w:bottom w:val="nil"/>
              <w:right w:val="nil"/>
            </w:tcBorders>
            <w:noWrap/>
            <w:tcMar>
              <w:left w:w="28" w:type="dxa"/>
              <w:right w:w="28" w:type="dxa"/>
            </w:tcMar>
          </w:tcPr>
          <w:p w:rsidR="004C0111" w:rsidRDefault="0012073B" w:rsidP="008A68BE">
            <w:pPr>
              <w:pPrChange w:id="1065" w:author="Иво Станков" w:date="2013-07-29T18:48:00Z">
                <w:pPr>
                  <w:jc w:val="right"/>
                </w:pPr>
              </w:pPrChange>
            </w:pPr>
            <w:r w:rsidRPr="00BA7C78">
              <w:t>2,303</w:t>
            </w:r>
          </w:p>
        </w:tc>
        <w:tc>
          <w:tcPr>
            <w:tcW w:w="956" w:type="dxa"/>
            <w:tcBorders>
              <w:top w:val="nil"/>
              <w:left w:val="nil"/>
              <w:bottom w:val="nil"/>
              <w:right w:val="nil"/>
            </w:tcBorders>
            <w:noWrap/>
            <w:tcMar>
              <w:left w:w="28" w:type="dxa"/>
              <w:right w:w="28" w:type="dxa"/>
            </w:tcMar>
          </w:tcPr>
          <w:p w:rsidR="004C0111" w:rsidRDefault="00C44694" w:rsidP="008A68BE">
            <w:pPr>
              <w:pPrChange w:id="1066" w:author="Иво Станков" w:date="2013-07-29T18:48:00Z">
                <w:pPr>
                  <w:jc w:val="right"/>
                </w:pPr>
              </w:pPrChange>
            </w:pPr>
            <w:r>
              <w:t>785</w:t>
            </w:r>
          </w:p>
        </w:tc>
        <w:tc>
          <w:tcPr>
            <w:tcW w:w="770" w:type="dxa"/>
            <w:tcBorders>
              <w:top w:val="nil"/>
              <w:left w:val="nil"/>
              <w:bottom w:val="nil"/>
              <w:right w:val="nil"/>
            </w:tcBorders>
            <w:noWrap/>
            <w:tcMar>
              <w:left w:w="28" w:type="dxa"/>
              <w:right w:w="28" w:type="dxa"/>
            </w:tcMar>
          </w:tcPr>
          <w:p w:rsidR="004C0111" w:rsidRDefault="0012073B" w:rsidP="008A68BE">
            <w:pPr>
              <w:pPrChange w:id="1067" w:author="Иво Станков" w:date="2013-07-29T18:48:00Z">
                <w:pPr>
                  <w:jc w:val="right"/>
                </w:pPr>
              </w:pPrChange>
            </w:pPr>
            <w:r w:rsidRPr="00BA7C78">
              <w:t>781</w:t>
            </w:r>
          </w:p>
        </w:tc>
        <w:tc>
          <w:tcPr>
            <w:tcW w:w="1058" w:type="dxa"/>
            <w:tcBorders>
              <w:top w:val="nil"/>
              <w:left w:val="nil"/>
              <w:bottom w:val="nil"/>
              <w:right w:val="nil"/>
            </w:tcBorders>
            <w:noWrap/>
            <w:tcMar>
              <w:left w:w="28" w:type="dxa"/>
              <w:right w:w="28" w:type="dxa"/>
            </w:tcMar>
          </w:tcPr>
          <w:p w:rsidR="004C0111" w:rsidRDefault="00C44694" w:rsidP="008A68BE">
            <w:pPr>
              <w:pPrChange w:id="1068" w:author="Иво Станков" w:date="2013-07-29T18:48:00Z">
                <w:pPr>
                  <w:jc w:val="right"/>
                </w:pPr>
              </w:pPrChange>
            </w:pPr>
            <w:r>
              <w:t>77</w:t>
            </w:r>
          </w:p>
        </w:tc>
        <w:tc>
          <w:tcPr>
            <w:tcW w:w="784" w:type="dxa"/>
            <w:tcBorders>
              <w:top w:val="nil"/>
              <w:left w:val="nil"/>
              <w:bottom w:val="nil"/>
              <w:right w:val="nil"/>
            </w:tcBorders>
            <w:noWrap/>
            <w:tcMar>
              <w:left w:w="28" w:type="dxa"/>
              <w:right w:w="28" w:type="dxa"/>
            </w:tcMar>
          </w:tcPr>
          <w:p w:rsidR="004C0111" w:rsidRDefault="0012073B" w:rsidP="008A68BE">
            <w:pPr>
              <w:pPrChange w:id="1069" w:author="Иво Станков" w:date="2013-07-29T18:48:00Z">
                <w:pPr>
                  <w:jc w:val="right"/>
                </w:pPr>
              </w:pPrChange>
            </w:pPr>
            <w:r w:rsidRPr="00BA7C78">
              <w:t>77</w:t>
            </w:r>
          </w:p>
        </w:tc>
        <w:tc>
          <w:tcPr>
            <w:tcW w:w="1091" w:type="dxa"/>
            <w:tcBorders>
              <w:top w:val="nil"/>
              <w:left w:val="nil"/>
              <w:bottom w:val="nil"/>
              <w:right w:val="nil"/>
            </w:tcBorders>
            <w:noWrap/>
            <w:tcMar>
              <w:left w:w="28" w:type="dxa"/>
              <w:right w:w="28" w:type="dxa"/>
            </w:tcMar>
          </w:tcPr>
          <w:p w:rsidR="004C0111" w:rsidRDefault="00C44694" w:rsidP="008A68BE">
            <w:pPr>
              <w:pPrChange w:id="1070" w:author="Иво Станков" w:date="2013-07-29T18:48:00Z">
                <w:pPr>
                  <w:jc w:val="right"/>
                </w:pPr>
              </w:pPrChange>
            </w:pPr>
            <w:r>
              <w:t>239</w:t>
            </w:r>
          </w:p>
        </w:tc>
        <w:tc>
          <w:tcPr>
            <w:tcW w:w="816" w:type="dxa"/>
            <w:tcBorders>
              <w:top w:val="nil"/>
              <w:left w:val="nil"/>
              <w:bottom w:val="nil"/>
              <w:right w:val="nil"/>
            </w:tcBorders>
            <w:noWrap/>
            <w:tcMar>
              <w:left w:w="28" w:type="dxa"/>
              <w:right w:w="28" w:type="dxa"/>
            </w:tcMar>
          </w:tcPr>
          <w:p w:rsidR="004C0111" w:rsidRDefault="0012073B" w:rsidP="008A68BE">
            <w:pPr>
              <w:pPrChange w:id="1071" w:author="Иво Станков" w:date="2013-07-29T18:48:00Z">
                <w:pPr>
                  <w:jc w:val="right"/>
                </w:pPr>
              </w:pPrChange>
            </w:pPr>
            <w:r w:rsidRPr="00BA7C78">
              <w:t>235</w:t>
            </w:r>
          </w:p>
        </w:tc>
        <w:tc>
          <w:tcPr>
            <w:tcW w:w="956" w:type="dxa"/>
            <w:tcBorders>
              <w:top w:val="nil"/>
              <w:left w:val="nil"/>
              <w:bottom w:val="nil"/>
              <w:right w:val="nil"/>
            </w:tcBorders>
            <w:noWrap/>
            <w:tcMar>
              <w:left w:w="28" w:type="dxa"/>
              <w:right w:w="28" w:type="dxa"/>
            </w:tcMar>
          </w:tcPr>
          <w:p w:rsidR="004C0111" w:rsidRDefault="00C44694" w:rsidP="008A68BE">
            <w:pPr>
              <w:pPrChange w:id="1072" w:author="Иво Станков" w:date="2013-07-29T18:48:00Z">
                <w:pPr>
                  <w:jc w:val="right"/>
                </w:pPr>
              </w:pPrChange>
            </w:pPr>
            <w:r>
              <w:t>3,404</w:t>
            </w:r>
          </w:p>
        </w:tc>
        <w:tc>
          <w:tcPr>
            <w:tcW w:w="906" w:type="dxa"/>
            <w:tcBorders>
              <w:top w:val="nil"/>
              <w:left w:val="nil"/>
              <w:bottom w:val="nil"/>
              <w:right w:val="nil"/>
            </w:tcBorders>
            <w:noWrap/>
            <w:tcMar>
              <w:left w:w="28" w:type="dxa"/>
              <w:right w:w="28" w:type="dxa"/>
            </w:tcMar>
          </w:tcPr>
          <w:p w:rsidR="004C0111" w:rsidRDefault="0012073B" w:rsidP="008A68BE">
            <w:pPr>
              <w:pPrChange w:id="1073" w:author="Иво Станков" w:date="2013-07-29T18:48:00Z">
                <w:pPr>
                  <w:jc w:val="right"/>
                </w:pPr>
              </w:pPrChange>
            </w:pPr>
            <w:r w:rsidRPr="00BA7C78">
              <w:t>3,396</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074" w:author="Иво Станков" w:date="2013-07-29T18:48:00Z">
                <w:pPr/>
              </w:pPrChange>
            </w:pPr>
            <w:r w:rsidRPr="00BA7C78">
              <w:t>Придобити</w:t>
            </w:r>
          </w:p>
        </w:tc>
        <w:tc>
          <w:tcPr>
            <w:tcW w:w="956" w:type="dxa"/>
            <w:tcBorders>
              <w:top w:val="nil"/>
              <w:left w:val="nil"/>
              <w:bottom w:val="nil"/>
              <w:right w:val="nil"/>
            </w:tcBorders>
            <w:noWrap/>
            <w:tcMar>
              <w:left w:w="28" w:type="dxa"/>
              <w:right w:w="28" w:type="dxa"/>
            </w:tcMar>
          </w:tcPr>
          <w:p w:rsidR="004C0111" w:rsidRDefault="00C44694" w:rsidP="008A68BE">
            <w:pPr>
              <w:pPrChange w:id="1075" w:author="Иво Станков" w:date="2013-07-29T18:48:00Z">
                <w:pPr>
                  <w:jc w:val="right"/>
                </w:pPr>
              </w:pPrChange>
            </w:pPr>
            <w:proofErr w:type="gramStart"/>
            <w:r>
              <w:t>-</w:t>
            </w:r>
            <w:proofErr w:type="gramEnd"/>
            <w:r>
              <w:t xml:space="preserve"> </w:t>
            </w:r>
          </w:p>
        </w:tc>
        <w:tc>
          <w:tcPr>
            <w:tcW w:w="803" w:type="dxa"/>
            <w:tcBorders>
              <w:top w:val="nil"/>
              <w:left w:val="nil"/>
              <w:bottom w:val="nil"/>
              <w:right w:val="nil"/>
            </w:tcBorders>
            <w:noWrap/>
            <w:tcMar>
              <w:left w:w="28" w:type="dxa"/>
              <w:right w:w="28" w:type="dxa"/>
            </w:tcMar>
          </w:tcPr>
          <w:p w:rsidR="004C0111" w:rsidRDefault="0012073B" w:rsidP="008A68BE">
            <w:pPr>
              <w:pPrChange w:id="1076" w:author="Иво Станков" w:date="2013-07-29T18:48:00Z">
                <w:pPr>
                  <w:jc w:val="right"/>
                </w:pPr>
              </w:pPrChange>
            </w:pPr>
            <w:proofErr w:type="gramStart"/>
            <w:r w:rsidRPr="00BA7C78">
              <w:t>-</w:t>
            </w:r>
            <w:proofErr w:type="gramEnd"/>
            <w:r w:rsidRPr="00BA7C78">
              <w:t xml:space="preserve"> </w:t>
            </w:r>
          </w:p>
        </w:tc>
        <w:tc>
          <w:tcPr>
            <w:tcW w:w="956" w:type="dxa"/>
            <w:tcBorders>
              <w:top w:val="nil"/>
              <w:left w:val="nil"/>
              <w:bottom w:val="nil"/>
              <w:right w:val="nil"/>
            </w:tcBorders>
            <w:noWrap/>
            <w:tcMar>
              <w:left w:w="28" w:type="dxa"/>
              <w:right w:w="28" w:type="dxa"/>
            </w:tcMar>
          </w:tcPr>
          <w:p w:rsidR="004C0111" w:rsidRDefault="005B6F22" w:rsidP="008A68BE">
            <w:pPr>
              <w:pPrChange w:id="1077" w:author="Иво Станков" w:date="2013-07-29T18:48:00Z">
                <w:pPr>
                  <w:jc w:val="right"/>
                </w:pPr>
              </w:pPrChange>
            </w:pPr>
            <w:r>
              <w:t>22</w:t>
            </w:r>
          </w:p>
        </w:tc>
        <w:tc>
          <w:tcPr>
            <w:tcW w:w="770" w:type="dxa"/>
            <w:tcBorders>
              <w:top w:val="nil"/>
              <w:left w:val="nil"/>
              <w:bottom w:val="nil"/>
              <w:right w:val="nil"/>
            </w:tcBorders>
            <w:noWrap/>
            <w:tcMar>
              <w:left w:w="28" w:type="dxa"/>
              <w:right w:w="28" w:type="dxa"/>
            </w:tcMar>
          </w:tcPr>
          <w:p w:rsidR="004C0111" w:rsidRDefault="0012073B" w:rsidP="008A68BE">
            <w:pPr>
              <w:pPrChange w:id="1078" w:author="Иво Станков" w:date="2013-07-29T18:48:00Z">
                <w:pPr>
                  <w:jc w:val="right"/>
                </w:pPr>
              </w:pPrChange>
            </w:pPr>
            <w:r w:rsidRPr="00BA7C78">
              <w:t>4</w:t>
            </w:r>
          </w:p>
        </w:tc>
        <w:tc>
          <w:tcPr>
            <w:tcW w:w="1058" w:type="dxa"/>
            <w:tcBorders>
              <w:top w:val="nil"/>
              <w:left w:val="nil"/>
              <w:bottom w:val="nil"/>
              <w:right w:val="nil"/>
            </w:tcBorders>
            <w:noWrap/>
            <w:tcMar>
              <w:left w:w="28" w:type="dxa"/>
              <w:right w:w="28" w:type="dxa"/>
            </w:tcMar>
          </w:tcPr>
          <w:p w:rsidR="004C0111" w:rsidRDefault="005B6F22" w:rsidP="008A68BE">
            <w:pPr>
              <w:pPrChange w:id="1079" w:author="Иво Станков" w:date="2013-07-29T18:48:00Z">
                <w:pPr>
                  <w:jc w:val="right"/>
                </w:pPr>
              </w:pPrChange>
            </w:pPr>
            <w:r>
              <w:t>104</w:t>
            </w:r>
          </w:p>
        </w:tc>
        <w:tc>
          <w:tcPr>
            <w:tcW w:w="784" w:type="dxa"/>
            <w:tcBorders>
              <w:top w:val="nil"/>
              <w:left w:val="nil"/>
              <w:bottom w:val="nil"/>
              <w:right w:val="nil"/>
            </w:tcBorders>
            <w:noWrap/>
            <w:tcMar>
              <w:left w:w="28" w:type="dxa"/>
              <w:right w:w="28" w:type="dxa"/>
            </w:tcMar>
          </w:tcPr>
          <w:p w:rsidR="004C0111" w:rsidRDefault="0012073B" w:rsidP="008A68BE">
            <w:pPr>
              <w:pPrChange w:id="1080" w:author="Иво Станков" w:date="2013-07-29T18:48:00Z">
                <w:pPr>
                  <w:jc w:val="right"/>
                </w:pPr>
              </w:pPrChange>
            </w:pPr>
            <w:proofErr w:type="gramStart"/>
            <w:r w:rsidRPr="00BA7C78">
              <w:t>-</w:t>
            </w:r>
            <w:proofErr w:type="gramEnd"/>
            <w:r w:rsidRPr="00BA7C78">
              <w:t xml:space="preserve"> </w:t>
            </w:r>
          </w:p>
        </w:tc>
        <w:tc>
          <w:tcPr>
            <w:tcW w:w="1091" w:type="dxa"/>
            <w:tcBorders>
              <w:top w:val="nil"/>
              <w:left w:val="nil"/>
              <w:bottom w:val="nil"/>
              <w:right w:val="nil"/>
            </w:tcBorders>
            <w:noWrap/>
            <w:tcMar>
              <w:left w:w="28" w:type="dxa"/>
              <w:right w:w="28" w:type="dxa"/>
            </w:tcMar>
          </w:tcPr>
          <w:p w:rsidR="004C0111" w:rsidRDefault="00C44694" w:rsidP="008A68BE">
            <w:pPr>
              <w:pPrChange w:id="1081" w:author="Иво Станков" w:date="2013-07-29T18:48:00Z">
                <w:pPr>
                  <w:jc w:val="right"/>
                </w:pPr>
              </w:pPrChange>
            </w:pPr>
            <w:r>
              <w:t>-</w:t>
            </w:r>
          </w:p>
        </w:tc>
        <w:tc>
          <w:tcPr>
            <w:tcW w:w="816" w:type="dxa"/>
            <w:tcBorders>
              <w:top w:val="nil"/>
              <w:left w:val="nil"/>
              <w:bottom w:val="nil"/>
              <w:right w:val="nil"/>
            </w:tcBorders>
            <w:noWrap/>
            <w:tcMar>
              <w:left w:w="28" w:type="dxa"/>
              <w:right w:w="28" w:type="dxa"/>
            </w:tcMar>
          </w:tcPr>
          <w:p w:rsidR="004C0111" w:rsidRDefault="0012073B" w:rsidP="008A68BE">
            <w:pPr>
              <w:pPrChange w:id="1082" w:author="Иво Станков" w:date="2013-07-29T18:48:00Z">
                <w:pPr>
                  <w:jc w:val="right"/>
                </w:pPr>
              </w:pPrChange>
            </w:pPr>
            <w:r w:rsidRPr="00BA7C78">
              <w:t>4</w:t>
            </w:r>
          </w:p>
        </w:tc>
        <w:tc>
          <w:tcPr>
            <w:tcW w:w="956" w:type="dxa"/>
            <w:tcBorders>
              <w:top w:val="nil"/>
              <w:left w:val="nil"/>
              <w:bottom w:val="nil"/>
              <w:right w:val="nil"/>
            </w:tcBorders>
            <w:noWrap/>
            <w:tcMar>
              <w:left w:w="28" w:type="dxa"/>
              <w:right w:w="28" w:type="dxa"/>
            </w:tcMar>
          </w:tcPr>
          <w:p w:rsidR="004C0111" w:rsidRPr="00A12DC3" w:rsidRDefault="006F14B9" w:rsidP="008A68BE">
            <w:pPr>
              <w:rPr>
                <w:lang w:val="en-US"/>
              </w:rPr>
              <w:pPrChange w:id="1083" w:author="Иво Станков" w:date="2013-07-29T18:48:00Z">
                <w:pPr>
                  <w:jc w:val="right"/>
                </w:pPr>
              </w:pPrChange>
            </w:pPr>
            <w:r w:rsidRPr="00A12DC3">
              <w:rPr>
                <w:lang w:val="en-US"/>
              </w:rPr>
              <w:t>126</w:t>
            </w:r>
          </w:p>
        </w:tc>
        <w:tc>
          <w:tcPr>
            <w:tcW w:w="906" w:type="dxa"/>
            <w:tcBorders>
              <w:top w:val="nil"/>
              <w:left w:val="nil"/>
              <w:bottom w:val="nil"/>
              <w:right w:val="nil"/>
            </w:tcBorders>
            <w:noWrap/>
            <w:tcMar>
              <w:left w:w="28" w:type="dxa"/>
              <w:right w:w="28" w:type="dxa"/>
            </w:tcMar>
          </w:tcPr>
          <w:p w:rsidR="004C0111" w:rsidRDefault="0012073B" w:rsidP="008A68BE">
            <w:pPr>
              <w:pPrChange w:id="1084" w:author="Иво Станков" w:date="2013-07-29T18:48:00Z">
                <w:pPr>
                  <w:jc w:val="right"/>
                </w:pPr>
              </w:pPrChange>
            </w:pPr>
            <w:r w:rsidRPr="00BA7C78">
              <w:t>8</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085" w:author="Иво Станков" w:date="2013-07-29T18:48:00Z">
                <w:pPr/>
              </w:pPrChange>
            </w:pPr>
            <w:r w:rsidRPr="00BA7C78">
              <w:t>Отписани</w:t>
            </w:r>
          </w:p>
        </w:tc>
        <w:tc>
          <w:tcPr>
            <w:tcW w:w="956" w:type="dxa"/>
            <w:tcBorders>
              <w:top w:val="nil"/>
              <w:left w:val="nil"/>
              <w:bottom w:val="nil"/>
              <w:right w:val="nil"/>
            </w:tcBorders>
            <w:noWrap/>
            <w:tcMar>
              <w:left w:w="28" w:type="dxa"/>
              <w:right w:w="28" w:type="dxa"/>
            </w:tcMar>
          </w:tcPr>
          <w:p w:rsidR="004C0111" w:rsidRDefault="00C44694" w:rsidP="008A68BE">
            <w:pPr>
              <w:pPrChange w:id="1086" w:author="Иво Станков" w:date="2013-07-29T18:48:00Z">
                <w:pPr>
                  <w:jc w:val="right"/>
                </w:pPr>
              </w:pPrChange>
            </w:pPr>
            <w:proofErr w:type="gramStart"/>
            <w:r>
              <w:t>-</w:t>
            </w:r>
            <w:proofErr w:type="gramEnd"/>
            <w:r>
              <w:t xml:space="preserve"> </w:t>
            </w:r>
          </w:p>
        </w:tc>
        <w:tc>
          <w:tcPr>
            <w:tcW w:w="803" w:type="dxa"/>
            <w:tcBorders>
              <w:top w:val="nil"/>
              <w:left w:val="nil"/>
              <w:bottom w:val="nil"/>
              <w:right w:val="nil"/>
            </w:tcBorders>
            <w:noWrap/>
            <w:tcMar>
              <w:left w:w="28" w:type="dxa"/>
              <w:right w:w="28" w:type="dxa"/>
            </w:tcMar>
          </w:tcPr>
          <w:p w:rsidR="004C0111" w:rsidRDefault="0012073B" w:rsidP="008A68BE">
            <w:pPr>
              <w:pPrChange w:id="1087" w:author="Иво Станков" w:date="2013-07-29T18:48:00Z">
                <w:pPr>
                  <w:jc w:val="right"/>
                </w:pPr>
              </w:pPrChange>
            </w:pPr>
            <w:proofErr w:type="gramStart"/>
            <w:r w:rsidRPr="00BA7C78">
              <w:t>-</w:t>
            </w:r>
            <w:proofErr w:type="gramEnd"/>
            <w:r w:rsidRPr="00BA7C78">
              <w:t xml:space="preserve"> </w:t>
            </w:r>
          </w:p>
        </w:tc>
        <w:tc>
          <w:tcPr>
            <w:tcW w:w="956" w:type="dxa"/>
            <w:tcBorders>
              <w:top w:val="nil"/>
              <w:left w:val="nil"/>
              <w:bottom w:val="nil"/>
              <w:right w:val="nil"/>
            </w:tcBorders>
            <w:noWrap/>
            <w:tcMar>
              <w:left w:w="28" w:type="dxa"/>
              <w:right w:w="28" w:type="dxa"/>
            </w:tcMar>
          </w:tcPr>
          <w:p w:rsidR="004C0111" w:rsidRDefault="00C44694" w:rsidP="008A68BE">
            <w:pPr>
              <w:pPrChange w:id="1088" w:author="Иво Станков" w:date="2013-07-29T18:48:00Z">
                <w:pPr>
                  <w:jc w:val="right"/>
                </w:pPr>
              </w:pPrChange>
            </w:pPr>
            <w:proofErr w:type="gramStart"/>
            <w:r>
              <w:t>-</w:t>
            </w:r>
            <w:proofErr w:type="gramEnd"/>
            <w:r>
              <w:t xml:space="preserve"> </w:t>
            </w:r>
          </w:p>
        </w:tc>
        <w:tc>
          <w:tcPr>
            <w:tcW w:w="770" w:type="dxa"/>
            <w:tcBorders>
              <w:top w:val="nil"/>
              <w:left w:val="nil"/>
              <w:bottom w:val="nil"/>
              <w:right w:val="nil"/>
            </w:tcBorders>
            <w:noWrap/>
            <w:tcMar>
              <w:left w:w="28" w:type="dxa"/>
              <w:right w:w="28" w:type="dxa"/>
            </w:tcMar>
          </w:tcPr>
          <w:p w:rsidR="004C0111" w:rsidRDefault="0012073B" w:rsidP="008A68BE">
            <w:pPr>
              <w:pPrChange w:id="1089" w:author="Иво Станков" w:date="2013-07-29T18:48:00Z">
                <w:pPr>
                  <w:jc w:val="right"/>
                </w:pPr>
              </w:pPrChange>
            </w:pPr>
            <w:r w:rsidRPr="00BA7C78">
              <w:t>-</w:t>
            </w:r>
          </w:p>
        </w:tc>
        <w:tc>
          <w:tcPr>
            <w:tcW w:w="1058" w:type="dxa"/>
            <w:tcBorders>
              <w:top w:val="nil"/>
              <w:left w:val="nil"/>
              <w:bottom w:val="nil"/>
              <w:right w:val="nil"/>
            </w:tcBorders>
            <w:noWrap/>
            <w:tcMar>
              <w:left w:w="28" w:type="dxa"/>
              <w:right w:w="28" w:type="dxa"/>
            </w:tcMar>
          </w:tcPr>
          <w:p w:rsidR="004C0111" w:rsidRPr="00A12DC3" w:rsidRDefault="005B6F22" w:rsidP="008A68BE">
            <w:pPr>
              <w:rPr>
                <w:lang w:val="en-US"/>
              </w:rPr>
              <w:pPrChange w:id="1090" w:author="Иво Станков" w:date="2013-07-29T18:48:00Z">
                <w:pPr>
                  <w:jc w:val="right"/>
                </w:pPr>
              </w:pPrChange>
            </w:pPr>
            <w:r>
              <w:rPr>
                <w:lang w:val="en-US"/>
              </w:rPr>
              <w:t>(77)</w:t>
            </w:r>
          </w:p>
        </w:tc>
        <w:tc>
          <w:tcPr>
            <w:tcW w:w="784" w:type="dxa"/>
            <w:tcBorders>
              <w:top w:val="nil"/>
              <w:left w:val="nil"/>
              <w:bottom w:val="nil"/>
              <w:right w:val="nil"/>
            </w:tcBorders>
            <w:noWrap/>
            <w:tcMar>
              <w:left w:w="28" w:type="dxa"/>
              <w:right w:w="28" w:type="dxa"/>
            </w:tcMar>
          </w:tcPr>
          <w:p w:rsidR="004C0111" w:rsidRDefault="0012073B" w:rsidP="008A68BE">
            <w:pPr>
              <w:pPrChange w:id="1091" w:author="Иво Станков" w:date="2013-07-29T18:48:00Z">
                <w:pPr>
                  <w:jc w:val="right"/>
                </w:pPr>
              </w:pPrChange>
            </w:pPr>
            <w:r w:rsidRPr="00BA7C78">
              <w:t>-</w:t>
            </w:r>
          </w:p>
        </w:tc>
        <w:tc>
          <w:tcPr>
            <w:tcW w:w="1091" w:type="dxa"/>
            <w:tcBorders>
              <w:top w:val="nil"/>
              <w:left w:val="nil"/>
              <w:bottom w:val="nil"/>
              <w:right w:val="nil"/>
            </w:tcBorders>
            <w:noWrap/>
            <w:tcMar>
              <w:left w:w="28" w:type="dxa"/>
              <w:right w:w="28" w:type="dxa"/>
            </w:tcMar>
          </w:tcPr>
          <w:p w:rsidR="004C0111" w:rsidRDefault="00C44694" w:rsidP="008A68BE">
            <w:pPr>
              <w:pPrChange w:id="1092" w:author="Иво Станков" w:date="2013-07-29T18:48:00Z">
                <w:pPr>
                  <w:jc w:val="right"/>
                </w:pPr>
              </w:pPrChange>
            </w:pPr>
            <w:proofErr w:type="gramStart"/>
            <w:r>
              <w:t>-</w:t>
            </w:r>
            <w:proofErr w:type="gramEnd"/>
            <w:r>
              <w:t xml:space="preserve"> </w:t>
            </w:r>
          </w:p>
        </w:tc>
        <w:tc>
          <w:tcPr>
            <w:tcW w:w="816" w:type="dxa"/>
            <w:tcBorders>
              <w:top w:val="nil"/>
              <w:left w:val="nil"/>
              <w:bottom w:val="nil"/>
              <w:right w:val="nil"/>
            </w:tcBorders>
            <w:noWrap/>
            <w:tcMar>
              <w:left w:w="28" w:type="dxa"/>
              <w:right w:w="28" w:type="dxa"/>
            </w:tcMar>
          </w:tcPr>
          <w:p w:rsidR="004C0111" w:rsidRDefault="0012073B" w:rsidP="008A68BE">
            <w:pPr>
              <w:pPrChange w:id="1093" w:author="Иво Станков" w:date="2013-07-29T18:48:00Z">
                <w:pPr>
                  <w:jc w:val="right"/>
                </w:pPr>
              </w:pPrChange>
            </w:pPr>
            <w:r w:rsidRPr="00BA7C78">
              <w:t>-</w:t>
            </w:r>
          </w:p>
        </w:tc>
        <w:tc>
          <w:tcPr>
            <w:tcW w:w="956" w:type="dxa"/>
            <w:tcBorders>
              <w:top w:val="nil"/>
              <w:left w:val="nil"/>
              <w:bottom w:val="nil"/>
              <w:right w:val="nil"/>
            </w:tcBorders>
            <w:noWrap/>
            <w:tcMar>
              <w:left w:w="28" w:type="dxa"/>
              <w:right w:w="28" w:type="dxa"/>
            </w:tcMar>
          </w:tcPr>
          <w:p w:rsidR="004C0111" w:rsidRPr="00A12DC3" w:rsidRDefault="00C44694" w:rsidP="008A68BE">
            <w:pPr>
              <w:rPr>
                <w:lang w:val="en-US"/>
              </w:rPr>
              <w:pPrChange w:id="1094" w:author="Иво Станков" w:date="2013-07-29T18:48:00Z">
                <w:pPr>
                  <w:jc w:val="right"/>
                </w:pPr>
              </w:pPrChange>
            </w:pPr>
            <w:r>
              <w:t xml:space="preserve">- </w:t>
            </w:r>
            <w:r w:rsidR="006F14B9" w:rsidRPr="00A12DC3">
              <w:rPr>
                <w:lang w:val="en-US"/>
              </w:rPr>
              <w:t>(77)</w:t>
            </w:r>
          </w:p>
        </w:tc>
        <w:tc>
          <w:tcPr>
            <w:tcW w:w="906" w:type="dxa"/>
            <w:tcBorders>
              <w:top w:val="nil"/>
              <w:left w:val="nil"/>
              <w:bottom w:val="nil"/>
              <w:right w:val="nil"/>
            </w:tcBorders>
            <w:noWrap/>
            <w:tcMar>
              <w:left w:w="28" w:type="dxa"/>
              <w:right w:w="28" w:type="dxa"/>
            </w:tcMar>
          </w:tcPr>
          <w:p w:rsidR="004C0111" w:rsidRDefault="0012073B" w:rsidP="008A68BE">
            <w:pPr>
              <w:pPrChange w:id="1095" w:author="Иво Станков" w:date="2013-07-29T18:48:00Z">
                <w:pPr>
                  <w:jc w:val="right"/>
                </w:pPr>
              </w:pPrChange>
            </w:pPr>
            <w:r w:rsidRPr="00BA7C78">
              <w:t>-</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096" w:author="Иво Станков" w:date="2013-07-29T18:48:00Z">
                <w:pPr/>
              </w:pPrChange>
            </w:pPr>
            <w:r w:rsidRPr="00BA7C78">
              <w:t xml:space="preserve">Салдо </w:t>
            </w:r>
            <w:proofErr w:type="gramStart"/>
            <w:r w:rsidRPr="00BA7C78">
              <w:t xml:space="preserve">на </w:t>
            </w:r>
            <w:proofErr w:type="gramEnd"/>
          </w:p>
          <w:p w:rsidR="004C0111" w:rsidRDefault="002F6A7A" w:rsidP="008A68BE">
            <w:pPr>
              <w:pPrChange w:id="1097" w:author="Иво Станков" w:date="2013-07-29T18:48:00Z">
                <w:pPr/>
              </w:pPrChange>
            </w:pPr>
            <w:r>
              <w:t>30 юни</w:t>
            </w:r>
            <w:r w:rsidR="0012073B" w:rsidRPr="00BA7C78">
              <w:t>/31 декември</w:t>
            </w:r>
          </w:p>
        </w:tc>
        <w:tc>
          <w:tcPr>
            <w:tcW w:w="956" w:type="dxa"/>
            <w:tcBorders>
              <w:top w:val="single" w:sz="8" w:space="0" w:color="auto"/>
              <w:left w:val="nil"/>
              <w:bottom w:val="single" w:sz="8" w:space="0" w:color="auto"/>
              <w:right w:val="nil"/>
            </w:tcBorders>
            <w:noWrap/>
            <w:tcMar>
              <w:left w:w="28" w:type="dxa"/>
              <w:right w:w="28" w:type="dxa"/>
            </w:tcMar>
          </w:tcPr>
          <w:p w:rsidR="004C0111" w:rsidRDefault="00C44694" w:rsidP="008A68BE">
            <w:pPr>
              <w:pPrChange w:id="1098" w:author="Иво Станков" w:date="2013-07-29T18:48:00Z">
                <w:pPr>
                  <w:jc w:val="right"/>
                </w:pPr>
              </w:pPrChange>
            </w:pPr>
            <w:r>
              <w:t>2,303</w:t>
            </w:r>
          </w:p>
        </w:tc>
        <w:tc>
          <w:tcPr>
            <w:tcW w:w="803"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099" w:author="Иво Станков" w:date="2013-07-29T18:48:00Z">
                <w:pPr>
                  <w:jc w:val="right"/>
                </w:pPr>
              </w:pPrChange>
            </w:pPr>
            <w:r w:rsidRPr="00BA7C78">
              <w:t>2,303</w:t>
            </w:r>
          </w:p>
        </w:tc>
        <w:tc>
          <w:tcPr>
            <w:tcW w:w="956" w:type="dxa"/>
            <w:tcBorders>
              <w:top w:val="single" w:sz="8" w:space="0" w:color="auto"/>
              <w:left w:val="nil"/>
              <w:bottom w:val="single" w:sz="8" w:space="0" w:color="auto"/>
              <w:right w:val="nil"/>
            </w:tcBorders>
            <w:noWrap/>
            <w:tcMar>
              <w:left w:w="28" w:type="dxa"/>
              <w:right w:w="28" w:type="dxa"/>
            </w:tcMar>
          </w:tcPr>
          <w:p w:rsidR="004C0111" w:rsidRDefault="005B6F22" w:rsidP="008A68BE">
            <w:pPr>
              <w:pPrChange w:id="1100" w:author="Иво Станков" w:date="2013-07-29T18:48:00Z">
                <w:pPr>
                  <w:jc w:val="right"/>
                </w:pPr>
              </w:pPrChange>
            </w:pPr>
            <w:r>
              <w:t>807</w:t>
            </w:r>
          </w:p>
        </w:tc>
        <w:tc>
          <w:tcPr>
            <w:tcW w:w="770"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01" w:author="Иво Станков" w:date="2013-07-29T18:48:00Z">
                <w:pPr>
                  <w:jc w:val="right"/>
                </w:pPr>
              </w:pPrChange>
            </w:pPr>
            <w:r w:rsidRPr="00BA7C78">
              <w:t>785</w:t>
            </w:r>
          </w:p>
        </w:tc>
        <w:tc>
          <w:tcPr>
            <w:tcW w:w="1058" w:type="dxa"/>
            <w:tcBorders>
              <w:top w:val="single" w:sz="8" w:space="0" w:color="auto"/>
              <w:left w:val="nil"/>
              <w:bottom w:val="single" w:sz="8" w:space="0" w:color="auto"/>
              <w:right w:val="nil"/>
            </w:tcBorders>
            <w:noWrap/>
            <w:tcMar>
              <w:left w:w="28" w:type="dxa"/>
              <w:right w:w="28" w:type="dxa"/>
            </w:tcMar>
          </w:tcPr>
          <w:p w:rsidR="004C0111" w:rsidRPr="00A12DC3" w:rsidRDefault="005B6F22" w:rsidP="008A68BE">
            <w:pPr>
              <w:rPr>
                <w:lang w:val="en-US"/>
              </w:rPr>
              <w:pPrChange w:id="1102" w:author="Иво Станков" w:date="2013-07-29T18:48:00Z">
                <w:pPr>
                  <w:jc w:val="right"/>
                </w:pPr>
              </w:pPrChange>
            </w:pPr>
            <w:r>
              <w:rPr>
                <w:lang w:val="en-US"/>
              </w:rPr>
              <w:t>104</w:t>
            </w:r>
          </w:p>
        </w:tc>
        <w:tc>
          <w:tcPr>
            <w:tcW w:w="784"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03" w:author="Иво Станков" w:date="2013-07-29T18:48:00Z">
                <w:pPr>
                  <w:jc w:val="right"/>
                </w:pPr>
              </w:pPrChange>
            </w:pPr>
            <w:r w:rsidRPr="00BA7C78">
              <w:t>77</w:t>
            </w:r>
          </w:p>
        </w:tc>
        <w:tc>
          <w:tcPr>
            <w:tcW w:w="1091" w:type="dxa"/>
            <w:tcBorders>
              <w:top w:val="single" w:sz="8" w:space="0" w:color="auto"/>
              <w:left w:val="nil"/>
              <w:bottom w:val="single" w:sz="8" w:space="0" w:color="auto"/>
              <w:right w:val="nil"/>
            </w:tcBorders>
            <w:noWrap/>
            <w:tcMar>
              <w:left w:w="28" w:type="dxa"/>
              <w:right w:w="28" w:type="dxa"/>
            </w:tcMar>
          </w:tcPr>
          <w:p w:rsidR="004C0111" w:rsidRDefault="00C44694" w:rsidP="008A68BE">
            <w:pPr>
              <w:pPrChange w:id="1104" w:author="Иво Станков" w:date="2013-07-29T18:48:00Z">
                <w:pPr>
                  <w:jc w:val="right"/>
                </w:pPr>
              </w:pPrChange>
            </w:pPr>
            <w:r>
              <w:t>239</w:t>
            </w:r>
          </w:p>
        </w:tc>
        <w:tc>
          <w:tcPr>
            <w:tcW w:w="816"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05" w:author="Иво Станков" w:date="2013-07-29T18:48:00Z">
                <w:pPr>
                  <w:jc w:val="right"/>
                </w:pPr>
              </w:pPrChange>
            </w:pPr>
            <w:r w:rsidRPr="00BA7C78">
              <w:t>239</w:t>
            </w:r>
          </w:p>
        </w:tc>
        <w:tc>
          <w:tcPr>
            <w:tcW w:w="956" w:type="dxa"/>
            <w:tcBorders>
              <w:top w:val="single" w:sz="8" w:space="0" w:color="auto"/>
              <w:left w:val="nil"/>
              <w:bottom w:val="single" w:sz="8" w:space="0" w:color="auto"/>
              <w:right w:val="nil"/>
            </w:tcBorders>
            <w:noWrap/>
            <w:tcMar>
              <w:left w:w="28" w:type="dxa"/>
              <w:right w:w="28" w:type="dxa"/>
            </w:tcMar>
          </w:tcPr>
          <w:p w:rsidR="004C0111" w:rsidRPr="00A12DC3" w:rsidRDefault="006F14B9" w:rsidP="008A68BE">
            <w:pPr>
              <w:rPr>
                <w:lang w:val="en-US"/>
              </w:rPr>
              <w:pPrChange w:id="1106" w:author="Иво Станков" w:date="2013-07-29T18:48:00Z">
                <w:pPr>
                  <w:jc w:val="right"/>
                </w:pPr>
              </w:pPrChange>
            </w:pPr>
            <w:r w:rsidRPr="00A12DC3">
              <w:rPr>
                <w:lang w:val="en-US"/>
              </w:rPr>
              <w:t>3,453</w:t>
            </w:r>
          </w:p>
        </w:tc>
        <w:tc>
          <w:tcPr>
            <w:tcW w:w="906"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07" w:author="Иво Станков" w:date="2013-07-29T18:48:00Z">
                <w:pPr>
                  <w:jc w:val="right"/>
                </w:pPr>
              </w:pPrChange>
            </w:pPr>
            <w:r w:rsidRPr="00BA7C78">
              <w:t xml:space="preserve"> 3,404</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4C0111" w:rsidP="008A68BE">
            <w:pPr>
              <w:pPrChange w:id="1108" w:author="Иво Станков" w:date="2013-07-29T18:48:00Z">
                <w:pPr/>
              </w:pPrChange>
            </w:pPr>
          </w:p>
        </w:tc>
        <w:tc>
          <w:tcPr>
            <w:tcW w:w="956" w:type="dxa"/>
            <w:tcBorders>
              <w:top w:val="nil"/>
              <w:left w:val="nil"/>
              <w:bottom w:val="nil"/>
              <w:right w:val="nil"/>
            </w:tcBorders>
            <w:noWrap/>
            <w:tcMar>
              <w:left w:w="28" w:type="dxa"/>
              <w:right w:w="28" w:type="dxa"/>
            </w:tcMar>
          </w:tcPr>
          <w:p w:rsidR="004C0111" w:rsidRPr="00A12DC3" w:rsidRDefault="004C0111" w:rsidP="008A68BE">
            <w:pPr>
              <w:rPr>
                <w:highlight w:val="yellow"/>
              </w:rPr>
              <w:pPrChange w:id="1109" w:author="Иво Станков" w:date="2013-07-29T18:48:00Z">
                <w:pPr>
                  <w:jc w:val="right"/>
                </w:pPr>
              </w:pPrChange>
            </w:pPr>
          </w:p>
        </w:tc>
        <w:tc>
          <w:tcPr>
            <w:tcW w:w="803" w:type="dxa"/>
            <w:tcBorders>
              <w:top w:val="nil"/>
              <w:left w:val="nil"/>
              <w:bottom w:val="nil"/>
              <w:right w:val="nil"/>
            </w:tcBorders>
            <w:noWrap/>
            <w:tcMar>
              <w:left w:w="28" w:type="dxa"/>
              <w:right w:w="28" w:type="dxa"/>
            </w:tcMar>
          </w:tcPr>
          <w:p w:rsidR="004C0111" w:rsidRDefault="004C0111" w:rsidP="008A68BE">
            <w:pPr>
              <w:pPrChange w:id="1110"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11" w:author="Иво Станков" w:date="2013-07-29T18:48:00Z">
                <w:pPr>
                  <w:jc w:val="right"/>
                </w:pPr>
              </w:pPrChange>
            </w:pPr>
          </w:p>
        </w:tc>
        <w:tc>
          <w:tcPr>
            <w:tcW w:w="770" w:type="dxa"/>
            <w:tcBorders>
              <w:top w:val="nil"/>
              <w:left w:val="nil"/>
              <w:bottom w:val="nil"/>
              <w:right w:val="nil"/>
            </w:tcBorders>
            <w:noWrap/>
            <w:tcMar>
              <w:left w:w="28" w:type="dxa"/>
              <w:right w:w="28" w:type="dxa"/>
            </w:tcMar>
          </w:tcPr>
          <w:p w:rsidR="004C0111" w:rsidRDefault="004C0111" w:rsidP="008A68BE">
            <w:pPr>
              <w:pPrChange w:id="1112" w:author="Иво Станков" w:date="2013-07-29T18:48:00Z">
                <w:pPr>
                  <w:jc w:val="right"/>
                </w:pPr>
              </w:pPrChange>
            </w:pPr>
          </w:p>
        </w:tc>
        <w:tc>
          <w:tcPr>
            <w:tcW w:w="1058" w:type="dxa"/>
            <w:tcBorders>
              <w:top w:val="nil"/>
              <w:left w:val="nil"/>
              <w:bottom w:val="nil"/>
              <w:right w:val="nil"/>
            </w:tcBorders>
            <w:noWrap/>
            <w:tcMar>
              <w:left w:w="28" w:type="dxa"/>
              <w:right w:w="28" w:type="dxa"/>
            </w:tcMar>
          </w:tcPr>
          <w:p w:rsidR="004C0111" w:rsidRDefault="004C0111" w:rsidP="008A68BE">
            <w:pPr>
              <w:pPrChange w:id="1113" w:author="Иво Станков" w:date="2013-07-29T18:48:00Z">
                <w:pPr>
                  <w:jc w:val="right"/>
                </w:pPr>
              </w:pPrChange>
            </w:pPr>
          </w:p>
        </w:tc>
        <w:tc>
          <w:tcPr>
            <w:tcW w:w="784" w:type="dxa"/>
            <w:tcBorders>
              <w:top w:val="nil"/>
              <w:left w:val="nil"/>
              <w:bottom w:val="nil"/>
              <w:right w:val="nil"/>
            </w:tcBorders>
            <w:noWrap/>
            <w:tcMar>
              <w:left w:w="28" w:type="dxa"/>
              <w:right w:w="28" w:type="dxa"/>
            </w:tcMar>
          </w:tcPr>
          <w:p w:rsidR="004C0111" w:rsidRDefault="004C0111" w:rsidP="008A68BE">
            <w:pPr>
              <w:pPrChange w:id="1114" w:author="Иво Станков" w:date="2013-07-29T18:48:00Z">
                <w:pPr>
                  <w:jc w:val="right"/>
                </w:pPr>
              </w:pPrChange>
            </w:pPr>
          </w:p>
        </w:tc>
        <w:tc>
          <w:tcPr>
            <w:tcW w:w="1091" w:type="dxa"/>
            <w:tcBorders>
              <w:top w:val="nil"/>
              <w:left w:val="nil"/>
              <w:bottom w:val="nil"/>
              <w:right w:val="nil"/>
            </w:tcBorders>
            <w:noWrap/>
            <w:tcMar>
              <w:left w:w="28" w:type="dxa"/>
              <w:right w:w="28" w:type="dxa"/>
            </w:tcMar>
          </w:tcPr>
          <w:p w:rsidR="004C0111" w:rsidRDefault="004C0111" w:rsidP="008A68BE">
            <w:pPr>
              <w:pPrChange w:id="1115" w:author="Иво Станков" w:date="2013-07-29T18:48:00Z">
                <w:pPr>
                  <w:jc w:val="right"/>
                </w:pPr>
              </w:pPrChange>
            </w:pPr>
          </w:p>
        </w:tc>
        <w:tc>
          <w:tcPr>
            <w:tcW w:w="816" w:type="dxa"/>
            <w:tcBorders>
              <w:top w:val="nil"/>
              <w:left w:val="nil"/>
              <w:bottom w:val="nil"/>
              <w:right w:val="nil"/>
            </w:tcBorders>
            <w:noWrap/>
            <w:tcMar>
              <w:left w:w="28" w:type="dxa"/>
              <w:right w:w="28" w:type="dxa"/>
            </w:tcMar>
          </w:tcPr>
          <w:p w:rsidR="004C0111" w:rsidRDefault="004C0111" w:rsidP="008A68BE">
            <w:pPr>
              <w:pPrChange w:id="1116"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17" w:author="Иво Станков" w:date="2013-07-29T18:48:00Z">
                <w:pPr>
                  <w:jc w:val="right"/>
                </w:pPr>
              </w:pPrChange>
            </w:pPr>
          </w:p>
        </w:tc>
        <w:tc>
          <w:tcPr>
            <w:tcW w:w="906" w:type="dxa"/>
            <w:tcBorders>
              <w:top w:val="nil"/>
              <w:left w:val="nil"/>
              <w:bottom w:val="nil"/>
              <w:right w:val="nil"/>
            </w:tcBorders>
            <w:noWrap/>
            <w:tcMar>
              <w:left w:w="28" w:type="dxa"/>
              <w:right w:w="28" w:type="dxa"/>
            </w:tcMar>
          </w:tcPr>
          <w:p w:rsidR="004C0111" w:rsidRDefault="004C0111" w:rsidP="008A68BE">
            <w:pPr>
              <w:pPrChange w:id="1118" w:author="Иво Станков" w:date="2013-07-29T18:48:00Z">
                <w:pPr>
                  <w:jc w:val="right"/>
                </w:pPr>
              </w:pPrChange>
            </w:pP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119" w:author="Иво Станков" w:date="2013-07-29T18:48:00Z">
                <w:pPr/>
              </w:pPrChange>
            </w:pPr>
            <w:r w:rsidRPr="00BA7C78">
              <w:t>Натрупана амортизация</w:t>
            </w:r>
          </w:p>
        </w:tc>
        <w:tc>
          <w:tcPr>
            <w:tcW w:w="956" w:type="dxa"/>
            <w:tcBorders>
              <w:top w:val="nil"/>
              <w:left w:val="nil"/>
              <w:bottom w:val="nil"/>
              <w:right w:val="nil"/>
            </w:tcBorders>
            <w:noWrap/>
            <w:tcMar>
              <w:left w:w="28" w:type="dxa"/>
              <w:right w:w="28" w:type="dxa"/>
            </w:tcMar>
          </w:tcPr>
          <w:p w:rsidR="004C0111" w:rsidRPr="00A12DC3" w:rsidRDefault="004C0111" w:rsidP="008A68BE">
            <w:pPr>
              <w:rPr>
                <w:highlight w:val="yellow"/>
              </w:rPr>
              <w:pPrChange w:id="1120" w:author="Иво Станков" w:date="2013-07-29T18:48:00Z">
                <w:pPr>
                  <w:jc w:val="right"/>
                </w:pPr>
              </w:pPrChange>
            </w:pPr>
          </w:p>
        </w:tc>
        <w:tc>
          <w:tcPr>
            <w:tcW w:w="803" w:type="dxa"/>
            <w:tcBorders>
              <w:top w:val="nil"/>
              <w:left w:val="nil"/>
              <w:bottom w:val="nil"/>
              <w:right w:val="nil"/>
            </w:tcBorders>
            <w:noWrap/>
            <w:tcMar>
              <w:left w:w="28" w:type="dxa"/>
              <w:right w:w="28" w:type="dxa"/>
            </w:tcMar>
          </w:tcPr>
          <w:p w:rsidR="004C0111" w:rsidRDefault="004C0111" w:rsidP="008A68BE">
            <w:pPr>
              <w:pPrChange w:id="1121"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22" w:author="Иво Станков" w:date="2013-07-29T18:48:00Z">
                <w:pPr>
                  <w:jc w:val="right"/>
                </w:pPr>
              </w:pPrChange>
            </w:pPr>
          </w:p>
        </w:tc>
        <w:tc>
          <w:tcPr>
            <w:tcW w:w="770" w:type="dxa"/>
            <w:tcBorders>
              <w:top w:val="nil"/>
              <w:left w:val="nil"/>
              <w:bottom w:val="nil"/>
              <w:right w:val="nil"/>
            </w:tcBorders>
            <w:noWrap/>
            <w:tcMar>
              <w:left w:w="28" w:type="dxa"/>
              <w:right w:w="28" w:type="dxa"/>
            </w:tcMar>
          </w:tcPr>
          <w:p w:rsidR="004C0111" w:rsidRDefault="004C0111" w:rsidP="008A68BE">
            <w:pPr>
              <w:pPrChange w:id="1123" w:author="Иво Станков" w:date="2013-07-29T18:48:00Z">
                <w:pPr>
                  <w:jc w:val="right"/>
                </w:pPr>
              </w:pPrChange>
            </w:pPr>
          </w:p>
        </w:tc>
        <w:tc>
          <w:tcPr>
            <w:tcW w:w="1058" w:type="dxa"/>
            <w:tcBorders>
              <w:top w:val="nil"/>
              <w:left w:val="nil"/>
              <w:bottom w:val="nil"/>
              <w:right w:val="nil"/>
            </w:tcBorders>
            <w:noWrap/>
            <w:tcMar>
              <w:left w:w="28" w:type="dxa"/>
              <w:right w:w="28" w:type="dxa"/>
            </w:tcMar>
          </w:tcPr>
          <w:p w:rsidR="004C0111" w:rsidRDefault="004C0111" w:rsidP="008A68BE">
            <w:pPr>
              <w:pPrChange w:id="1124" w:author="Иво Станков" w:date="2013-07-29T18:48:00Z">
                <w:pPr>
                  <w:jc w:val="right"/>
                </w:pPr>
              </w:pPrChange>
            </w:pPr>
          </w:p>
        </w:tc>
        <w:tc>
          <w:tcPr>
            <w:tcW w:w="784" w:type="dxa"/>
            <w:tcBorders>
              <w:top w:val="nil"/>
              <w:left w:val="nil"/>
              <w:bottom w:val="nil"/>
              <w:right w:val="nil"/>
            </w:tcBorders>
            <w:noWrap/>
            <w:tcMar>
              <w:left w:w="28" w:type="dxa"/>
              <w:right w:w="28" w:type="dxa"/>
            </w:tcMar>
          </w:tcPr>
          <w:p w:rsidR="004C0111" w:rsidRDefault="004C0111" w:rsidP="008A68BE">
            <w:pPr>
              <w:pPrChange w:id="1125" w:author="Иво Станков" w:date="2013-07-29T18:48:00Z">
                <w:pPr>
                  <w:jc w:val="right"/>
                </w:pPr>
              </w:pPrChange>
            </w:pPr>
          </w:p>
        </w:tc>
        <w:tc>
          <w:tcPr>
            <w:tcW w:w="1091" w:type="dxa"/>
            <w:tcBorders>
              <w:top w:val="nil"/>
              <w:left w:val="nil"/>
              <w:bottom w:val="nil"/>
              <w:right w:val="nil"/>
            </w:tcBorders>
            <w:noWrap/>
            <w:tcMar>
              <w:left w:w="28" w:type="dxa"/>
              <w:right w:w="28" w:type="dxa"/>
            </w:tcMar>
          </w:tcPr>
          <w:p w:rsidR="004C0111" w:rsidRDefault="004C0111" w:rsidP="008A68BE">
            <w:pPr>
              <w:pPrChange w:id="1126" w:author="Иво Станков" w:date="2013-07-29T18:48:00Z">
                <w:pPr>
                  <w:jc w:val="right"/>
                </w:pPr>
              </w:pPrChange>
            </w:pPr>
          </w:p>
        </w:tc>
        <w:tc>
          <w:tcPr>
            <w:tcW w:w="816" w:type="dxa"/>
            <w:tcBorders>
              <w:top w:val="nil"/>
              <w:left w:val="nil"/>
              <w:bottom w:val="nil"/>
              <w:right w:val="nil"/>
            </w:tcBorders>
            <w:noWrap/>
            <w:tcMar>
              <w:left w:w="28" w:type="dxa"/>
              <w:right w:w="28" w:type="dxa"/>
            </w:tcMar>
          </w:tcPr>
          <w:p w:rsidR="004C0111" w:rsidRDefault="004C0111" w:rsidP="008A68BE">
            <w:pPr>
              <w:pPrChange w:id="1127"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28" w:author="Иво Станков" w:date="2013-07-29T18:48:00Z">
                <w:pPr>
                  <w:jc w:val="right"/>
                </w:pPr>
              </w:pPrChange>
            </w:pPr>
          </w:p>
        </w:tc>
        <w:tc>
          <w:tcPr>
            <w:tcW w:w="906" w:type="dxa"/>
            <w:tcBorders>
              <w:top w:val="nil"/>
              <w:left w:val="nil"/>
              <w:bottom w:val="nil"/>
              <w:right w:val="nil"/>
            </w:tcBorders>
            <w:noWrap/>
            <w:tcMar>
              <w:left w:w="28" w:type="dxa"/>
              <w:right w:w="28" w:type="dxa"/>
            </w:tcMar>
          </w:tcPr>
          <w:p w:rsidR="004C0111" w:rsidRDefault="004C0111" w:rsidP="008A68BE">
            <w:pPr>
              <w:pPrChange w:id="1129" w:author="Иво Станков" w:date="2013-07-29T18:48:00Z">
                <w:pPr>
                  <w:jc w:val="right"/>
                </w:pPr>
              </w:pPrChange>
            </w:pP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130" w:author="Иво Станков" w:date="2013-07-29T18:48:00Z">
                <w:pPr/>
              </w:pPrChange>
            </w:pPr>
            <w:r w:rsidRPr="00BA7C78">
              <w:t>Салдо на 1 януари</w:t>
            </w:r>
          </w:p>
        </w:tc>
        <w:tc>
          <w:tcPr>
            <w:tcW w:w="956" w:type="dxa"/>
            <w:tcBorders>
              <w:top w:val="nil"/>
              <w:left w:val="nil"/>
              <w:bottom w:val="nil"/>
              <w:right w:val="nil"/>
            </w:tcBorders>
            <w:noWrap/>
            <w:tcMar>
              <w:left w:w="28" w:type="dxa"/>
              <w:right w:w="28" w:type="dxa"/>
            </w:tcMar>
          </w:tcPr>
          <w:p w:rsidR="004C0111" w:rsidRDefault="00C44694" w:rsidP="008A68BE">
            <w:pPr>
              <w:pPrChange w:id="1131" w:author="Иво Станков" w:date="2013-07-29T18:48:00Z">
                <w:pPr>
                  <w:jc w:val="right"/>
                </w:pPr>
              </w:pPrChange>
            </w:pPr>
            <w:r>
              <w:t>349</w:t>
            </w:r>
          </w:p>
        </w:tc>
        <w:tc>
          <w:tcPr>
            <w:tcW w:w="803" w:type="dxa"/>
            <w:tcBorders>
              <w:top w:val="nil"/>
              <w:left w:val="nil"/>
              <w:bottom w:val="nil"/>
              <w:right w:val="nil"/>
            </w:tcBorders>
            <w:noWrap/>
            <w:tcMar>
              <w:left w:w="28" w:type="dxa"/>
              <w:right w:w="28" w:type="dxa"/>
            </w:tcMar>
          </w:tcPr>
          <w:p w:rsidR="004C0111" w:rsidRDefault="0012073B" w:rsidP="008A68BE">
            <w:pPr>
              <w:pPrChange w:id="1132" w:author="Иво Станков" w:date="2013-07-29T18:48:00Z">
                <w:pPr>
                  <w:jc w:val="right"/>
                </w:pPr>
              </w:pPrChange>
            </w:pPr>
            <w:r w:rsidRPr="00BA7C78">
              <w:t>303</w:t>
            </w:r>
          </w:p>
        </w:tc>
        <w:tc>
          <w:tcPr>
            <w:tcW w:w="956" w:type="dxa"/>
            <w:tcBorders>
              <w:top w:val="nil"/>
              <w:left w:val="nil"/>
              <w:bottom w:val="nil"/>
              <w:right w:val="nil"/>
            </w:tcBorders>
            <w:noWrap/>
            <w:tcMar>
              <w:left w:w="28" w:type="dxa"/>
              <w:right w:w="28" w:type="dxa"/>
            </w:tcMar>
          </w:tcPr>
          <w:p w:rsidR="004C0111" w:rsidRDefault="00C44694" w:rsidP="008A68BE">
            <w:pPr>
              <w:pPrChange w:id="1133" w:author="Иво Станков" w:date="2013-07-29T18:48:00Z">
                <w:pPr>
                  <w:jc w:val="right"/>
                </w:pPr>
              </w:pPrChange>
            </w:pPr>
            <w:r>
              <w:t>731</w:t>
            </w:r>
          </w:p>
        </w:tc>
        <w:tc>
          <w:tcPr>
            <w:tcW w:w="770" w:type="dxa"/>
            <w:tcBorders>
              <w:top w:val="nil"/>
              <w:left w:val="nil"/>
              <w:bottom w:val="nil"/>
              <w:right w:val="nil"/>
            </w:tcBorders>
            <w:noWrap/>
            <w:tcMar>
              <w:left w:w="28" w:type="dxa"/>
              <w:right w:w="28" w:type="dxa"/>
            </w:tcMar>
          </w:tcPr>
          <w:p w:rsidR="004C0111" w:rsidRDefault="0012073B" w:rsidP="008A68BE">
            <w:pPr>
              <w:pPrChange w:id="1134" w:author="Иво Станков" w:date="2013-07-29T18:48:00Z">
                <w:pPr>
                  <w:jc w:val="right"/>
                </w:pPr>
              </w:pPrChange>
            </w:pPr>
            <w:r w:rsidRPr="00BA7C78">
              <w:t>682</w:t>
            </w:r>
          </w:p>
        </w:tc>
        <w:tc>
          <w:tcPr>
            <w:tcW w:w="1058" w:type="dxa"/>
            <w:tcBorders>
              <w:top w:val="nil"/>
              <w:left w:val="nil"/>
              <w:bottom w:val="nil"/>
              <w:right w:val="nil"/>
            </w:tcBorders>
            <w:noWrap/>
            <w:tcMar>
              <w:left w:w="28" w:type="dxa"/>
              <w:right w:w="28" w:type="dxa"/>
            </w:tcMar>
          </w:tcPr>
          <w:p w:rsidR="004C0111" w:rsidRDefault="00C44694" w:rsidP="008A68BE">
            <w:pPr>
              <w:pPrChange w:id="1135" w:author="Иво Станков" w:date="2013-07-29T18:48:00Z">
                <w:pPr>
                  <w:jc w:val="right"/>
                </w:pPr>
              </w:pPrChange>
            </w:pPr>
            <w:r>
              <w:t>77</w:t>
            </w:r>
          </w:p>
        </w:tc>
        <w:tc>
          <w:tcPr>
            <w:tcW w:w="784" w:type="dxa"/>
            <w:tcBorders>
              <w:top w:val="nil"/>
              <w:left w:val="nil"/>
              <w:bottom w:val="nil"/>
              <w:right w:val="nil"/>
            </w:tcBorders>
            <w:noWrap/>
            <w:tcMar>
              <w:left w:w="28" w:type="dxa"/>
              <w:right w:w="28" w:type="dxa"/>
            </w:tcMar>
          </w:tcPr>
          <w:p w:rsidR="004C0111" w:rsidRDefault="0012073B" w:rsidP="008A68BE">
            <w:pPr>
              <w:pPrChange w:id="1136" w:author="Иво Станков" w:date="2013-07-29T18:48:00Z">
                <w:pPr>
                  <w:jc w:val="right"/>
                </w:pPr>
              </w:pPrChange>
            </w:pPr>
            <w:r w:rsidRPr="00BA7C78">
              <w:t>77</w:t>
            </w:r>
          </w:p>
        </w:tc>
        <w:tc>
          <w:tcPr>
            <w:tcW w:w="1091" w:type="dxa"/>
            <w:tcBorders>
              <w:top w:val="nil"/>
              <w:left w:val="nil"/>
              <w:bottom w:val="nil"/>
              <w:right w:val="nil"/>
            </w:tcBorders>
            <w:noWrap/>
            <w:tcMar>
              <w:left w:w="28" w:type="dxa"/>
              <w:right w:w="28" w:type="dxa"/>
            </w:tcMar>
          </w:tcPr>
          <w:p w:rsidR="004C0111" w:rsidRDefault="00C44694" w:rsidP="008A68BE">
            <w:pPr>
              <w:pPrChange w:id="1137" w:author="Иво Станков" w:date="2013-07-29T18:48:00Z">
                <w:pPr>
                  <w:jc w:val="right"/>
                </w:pPr>
              </w:pPrChange>
            </w:pPr>
            <w:r>
              <w:t>214</w:t>
            </w:r>
          </w:p>
        </w:tc>
        <w:tc>
          <w:tcPr>
            <w:tcW w:w="816" w:type="dxa"/>
            <w:tcBorders>
              <w:top w:val="nil"/>
              <w:left w:val="nil"/>
              <w:bottom w:val="nil"/>
              <w:right w:val="nil"/>
            </w:tcBorders>
            <w:noWrap/>
            <w:tcMar>
              <w:left w:w="28" w:type="dxa"/>
              <w:right w:w="28" w:type="dxa"/>
            </w:tcMar>
          </w:tcPr>
          <w:p w:rsidR="004C0111" w:rsidRDefault="0012073B" w:rsidP="008A68BE">
            <w:pPr>
              <w:pPrChange w:id="1138" w:author="Иво Станков" w:date="2013-07-29T18:48:00Z">
                <w:pPr>
                  <w:jc w:val="right"/>
                </w:pPr>
              </w:pPrChange>
            </w:pPr>
            <w:r w:rsidRPr="00BA7C78">
              <w:t>187</w:t>
            </w:r>
          </w:p>
        </w:tc>
        <w:tc>
          <w:tcPr>
            <w:tcW w:w="956" w:type="dxa"/>
            <w:tcBorders>
              <w:top w:val="nil"/>
              <w:left w:val="nil"/>
              <w:bottom w:val="nil"/>
              <w:right w:val="nil"/>
            </w:tcBorders>
            <w:noWrap/>
            <w:tcMar>
              <w:left w:w="28" w:type="dxa"/>
              <w:right w:w="28" w:type="dxa"/>
            </w:tcMar>
          </w:tcPr>
          <w:p w:rsidR="004C0111" w:rsidRDefault="00C44694" w:rsidP="008A68BE">
            <w:pPr>
              <w:pPrChange w:id="1139" w:author="Иво Станков" w:date="2013-07-29T18:48:00Z">
                <w:pPr>
                  <w:jc w:val="right"/>
                </w:pPr>
              </w:pPrChange>
            </w:pPr>
            <w:r>
              <w:t>1,371</w:t>
            </w:r>
          </w:p>
        </w:tc>
        <w:tc>
          <w:tcPr>
            <w:tcW w:w="906" w:type="dxa"/>
            <w:tcBorders>
              <w:top w:val="nil"/>
              <w:left w:val="nil"/>
              <w:bottom w:val="nil"/>
              <w:right w:val="nil"/>
            </w:tcBorders>
            <w:noWrap/>
            <w:tcMar>
              <w:left w:w="28" w:type="dxa"/>
              <w:right w:w="28" w:type="dxa"/>
            </w:tcMar>
          </w:tcPr>
          <w:p w:rsidR="004C0111" w:rsidRDefault="0012073B" w:rsidP="008A68BE">
            <w:pPr>
              <w:pPrChange w:id="1140" w:author="Иво Станков" w:date="2013-07-29T18:48:00Z">
                <w:pPr>
                  <w:jc w:val="right"/>
                </w:pPr>
              </w:pPrChange>
            </w:pPr>
            <w:r w:rsidRPr="00BA7C78">
              <w:t>1,249</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141" w:author="Иво Станков" w:date="2013-07-29T18:48:00Z">
                <w:pPr/>
              </w:pPrChange>
            </w:pPr>
            <w:r w:rsidRPr="00BA7C78">
              <w:t>Начислена амортизация за годината</w:t>
            </w:r>
          </w:p>
        </w:tc>
        <w:tc>
          <w:tcPr>
            <w:tcW w:w="956" w:type="dxa"/>
            <w:tcBorders>
              <w:top w:val="nil"/>
              <w:left w:val="nil"/>
              <w:bottom w:val="nil"/>
              <w:right w:val="nil"/>
            </w:tcBorders>
            <w:noWrap/>
            <w:tcMar>
              <w:left w:w="28" w:type="dxa"/>
              <w:right w:w="28" w:type="dxa"/>
            </w:tcMar>
          </w:tcPr>
          <w:p w:rsidR="004C0111" w:rsidRDefault="005B6F22" w:rsidP="008A68BE">
            <w:pPr>
              <w:pPrChange w:id="1142" w:author="Иво Станков" w:date="2013-07-29T18:48:00Z">
                <w:pPr>
                  <w:jc w:val="right"/>
                </w:pPr>
              </w:pPrChange>
            </w:pPr>
            <w:r>
              <w:t>23</w:t>
            </w:r>
          </w:p>
        </w:tc>
        <w:tc>
          <w:tcPr>
            <w:tcW w:w="803" w:type="dxa"/>
            <w:tcBorders>
              <w:top w:val="nil"/>
              <w:left w:val="nil"/>
              <w:bottom w:val="nil"/>
              <w:right w:val="nil"/>
            </w:tcBorders>
            <w:noWrap/>
            <w:tcMar>
              <w:left w:w="28" w:type="dxa"/>
              <w:right w:w="28" w:type="dxa"/>
            </w:tcMar>
          </w:tcPr>
          <w:p w:rsidR="004C0111" w:rsidRDefault="0012073B" w:rsidP="008A68BE">
            <w:pPr>
              <w:pPrChange w:id="1143" w:author="Иво Станков" w:date="2013-07-29T18:48:00Z">
                <w:pPr>
                  <w:jc w:val="right"/>
                </w:pPr>
              </w:pPrChange>
            </w:pPr>
            <w:r w:rsidRPr="00BA7C78">
              <w:t>46</w:t>
            </w:r>
          </w:p>
        </w:tc>
        <w:tc>
          <w:tcPr>
            <w:tcW w:w="956" w:type="dxa"/>
            <w:tcBorders>
              <w:top w:val="nil"/>
              <w:left w:val="nil"/>
              <w:bottom w:val="nil"/>
              <w:right w:val="nil"/>
            </w:tcBorders>
            <w:noWrap/>
            <w:tcMar>
              <w:left w:w="28" w:type="dxa"/>
              <w:right w:w="28" w:type="dxa"/>
            </w:tcMar>
          </w:tcPr>
          <w:p w:rsidR="004C0111" w:rsidRDefault="005B6F22" w:rsidP="008A68BE">
            <w:pPr>
              <w:pPrChange w:id="1144" w:author="Иво Станков" w:date="2013-07-29T18:48:00Z">
                <w:pPr>
                  <w:jc w:val="right"/>
                </w:pPr>
              </w:pPrChange>
            </w:pPr>
            <w:r>
              <w:t>23</w:t>
            </w:r>
          </w:p>
        </w:tc>
        <w:tc>
          <w:tcPr>
            <w:tcW w:w="770" w:type="dxa"/>
            <w:tcBorders>
              <w:top w:val="nil"/>
              <w:left w:val="nil"/>
              <w:bottom w:val="nil"/>
              <w:right w:val="nil"/>
            </w:tcBorders>
            <w:noWrap/>
            <w:tcMar>
              <w:left w:w="28" w:type="dxa"/>
              <w:right w:w="28" w:type="dxa"/>
            </w:tcMar>
          </w:tcPr>
          <w:p w:rsidR="004C0111" w:rsidRDefault="0012073B" w:rsidP="008A68BE">
            <w:pPr>
              <w:pPrChange w:id="1145" w:author="Иво Станков" w:date="2013-07-29T18:48:00Z">
                <w:pPr>
                  <w:jc w:val="right"/>
                </w:pPr>
              </w:pPrChange>
            </w:pPr>
            <w:r w:rsidRPr="00BA7C78">
              <w:t>49</w:t>
            </w:r>
          </w:p>
        </w:tc>
        <w:tc>
          <w:tcPr>
            <w:tcW w:w="1058" w:type="dxa"/>
            <w:tcBorders>
              <w:top w:val="nil"/>
              <w:left w:val="nil"/>
              <w:bottom w:val="nil"/>
              <w:right w:val="nil"/>
            </w:tcBorders>
            <w:noWrap/>
            <w:tcMar>
              <w:left w:w="28" w:type="dxa"/>
              <w:right w:w="28" w:type="dxa"/>
            </w:tcMar>
          </w:tcPr>
          <w:p w:rsidR="004C0111" w:rsidRPr="00A12DC3" w:rsidRDefault="005B6F22" w:rsidP="008A68BE">
            <w:pPr>
              <w:rPr>
                <w:lang w:val="en-US"/>
              </w:rPr>
              <w:pPrChange w:id="1146" w:author="Иво Станков" w:date="2013-07-29T18:48:00Z">
                <w:pPr>
                  <w:jc w:val="right"/>
                </w:pPr>
              </w:pPrChange>
            </w:pPr>
            <w:r>
              <w:rPr>
                <w:lang w:val="en-US"/>
              </w:rPr>
              <w:t>2</w:t>
            </w:r>
          </w:p>
        </w:tc>
        <w:tc>
          <w:tcPr>
            <w:tcW w:w="784" w:type="dxa"/>
            <w:tcBorders>
              <w:top w:val="nil"/>
              <w:left w:val="nil"/>
              <w:bottom w:val="nil"/>
              <w:right w:val="nil"/>
            </w:tcBorders>
            <w:noWrap/>
            <w:tcMar>
              <w:left w:w="28" w:type="dxa"/>
              <w:right w:w="28" w:type="dxa"/>
            </w:tcMar>
          </w:tcPr>
          <w:p w:rsidR="004C0111" w:rsidRDefault="0012073B" w:rsidP="008A68BE">
            <w:pPr>
              <w:pPrChange w:id="1147" w:author="Иво Станков" w:date="2013-07-29T18:48:00Z">
                <w:pPr>
                  <w:jc w:val="right"/>
                </w:pPr>
              </w:pPrChange>
            </w:pPr>
            <w:r w:rsidRPr="00BA7C78">
              <w:t>-</w:t>
            </w:r>
          </w:p>
        </w:tc>
        <w:tc>
          <w:tcPr>
            <w:tcW w:w="1091" w:type="dxa"/>
            <w:tcBorders>
              <w:top w:val="nil"/>
              <w:left w:val="nil"/>
              <w:bottom w:val="nil"/>
              <w:right w:val="nil"/>
            </w:tcBorders>
            <w:noWrap/>
            <w:tcMar>
              <w:left w:w="28" w:type="dxa"/>
              <w:right w:w="28" w:type="dxa"/>
            </w:tcMar>
          </w:tcPr>
          <w:p w:rsidR="004C0111" w:rsidRPr="00A12DC3" w:rsidRDefault="006D2342" w:rsidP="008A68BE">
            <w:pPr>
              <w:rPr>
                <w:lang w:val="en-US"/>
              </w:rPr>
              <w:pPrChange w:id="1148" w:author="Иво Станков" w:date="2013-07-29T18:48:00Z">
                <w:pPr>
                  <w:jc w:val="right"/>
                </w:pPr>
              </w:pPrChange>
            </w:pPr>
            <w:r>
              <w:rPr>
                <w:lang w:val="en-US"/>
              </w:rPr>
              <w:t>7</w:t>
            </w:r>
          </w:p>
        </w:tc>
        <w:tc>
          <w:tcPr>
            <w:tcW w:w="816" w:type="dxa"/>
            <w:tcBorders>
              <w:top w:val="nil"/>
              <w:left w:val="nil"/>
              <w:bottom w:val="nil"/>
              <w:right w:val="nil"/>
            </w:tcBorders>
            <w:noWrap/>
            <w:tcMar>
              <w:left w:w="28" w:type="dxa"/>
              <w:right w:w="28" w:type="dxa"/>
            </w:tcMar>
          </w:tcPr>
          <w:p w:rsidR="004C0111" w:rsidRDefault="0012073B" w:rsidP="008A68BE">
            <w:pPr>
              <w:pPrChange w:id="1149" w:author="Иво Станков" w:date="2013-07-29T18:48:00Z">
                <w:pPr>
                  <w:jc w:val="right"/>
                </w:pPr>
              </w:pPrChange>
            </w:pPr>
            <w:r w:rsidRPr="00BA7C78">
              <w:t>27</w:t>
            </w:r>
          </w:p>
        </w:tc>
        <w:tc>
          <w:tcPr>
            <w:tcW w:w="956" w:type="dxa"/>
            <w:tcBorders>
              <w:top w:val="nil"/>
              <w:left w:val="nil"/>
              <w:bottom w:val="nil"/>
              <w:right w:val="nil"/>
            </w:tcBorders>
            <w:noWrap/>
            <w:tcMar>
              <w:left w:w="28" w:type="dxa"/>
              <w:right w:w="28" w:type="dxa"/>
            </w:tcMar>
          </w:tcPr>
          <w:p w:rsidR="004C0111" w:rsidRPr="00A12DC3" w:rsidRDefault="006F14B9" w:rsidP="008A68BE">
            <w:pPr>
              <w:rPr>
                <w:lang w:val="en-US"/>
              </w:rPr>
              <w:pPrChange w:id="1150" w:author="Иво Станков" w:date="2013-07-29T18:48:00Z">
                <w:pPr>
                  <w:jc w:val="right"/>
                </w:pPr>
              </w:pPrChange>
            </w:pPr>
            <w:r w:rsidRPr="00A12DC3">
              <w:rPr>
                <w:lang w:val="en-US"/>
              </w:rPr>
              <w:t>5</w:t>
            </w:r>
            <w:r w:rsidR="006D2342">
              <w:rPr>
                <w:lang w:val="en-US"/>
              </w:rPr>
              <w:t>5</w:t>
            </w:r>
          </w:p>
        </w:tc>
        <w:tc>
          <w:tcPr>
            <w:tcW w:w="906" w:type="dxa"/>
            <w:tcBorders>
              <w:top w:val="nil"/>
              <w:left w:val="nil"/>
              <w:bottom w:val="nil"/>
              <w:right w:val="nil"/>
            </w:tcBorders>
            <w:noWrap/>
            <w:tcMar>
              <w:left w:w="28" w:type="dxa"/>
              <w:right w:w="28" w:type="dxa"/>
            </w:tcMar>
          </w:tcPr>
          <w:p w:rsidR="004C0111" w:rsidRDefault="0012073B" w:rsidP="008A68BE">
            <w:pPr>
              <w:pPrChange w:id="1151" w:author="Иво Станков" w:date="2013-07-29T18:48:00Z">
                <w:pPr>
                  <w:jc w:val="right"/>
                </w:pPr>
              </w:pPrChange>
            </w:pPr>
            <w:r w:rsidRPr="00BA7C78">
              <w:t>122</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152" w:author="Иво Станков" w:date="2013-07-29T18:48:00Z">
                <w:pPr/>
              </w:pPrChange>
            </w:pPr>
            <w:r w:rsidRPr="00BA7C78">
              <w:t>Отписани</w:t>
            </w:r>
          </w:p>
        </w:tc>
        <w:tc>
          <w:tcPr>
            <w:tcW w:w="956" w:type="dxa"/>
            <w:tcBorders>
              <w:top w:val="nil"/>
              <w:left w:val="nil"/>
              <w:bottom w:val="nil"/>
              <w:right w:val="nil"/>
            </w:tcBorders>
            <w:noWrap/>
            <w:tcMar>
              <w:left w:w="28" w:type="dxa"/>
              <w:right w:w="28" w:type="dxa"/>
            </w:tcMar>
          </w:tcPr>
          <w:p w:rsidR="004C0111" w:rsidRDefault="00C44694" w:rsidP="008A68BE">
            <w:pPr>
              <w:pPrChange w:id="1153" w:author="Иво Станков" w:date="2013-07-29T18:48:00Z">
                <w:pPr>
                  <w:jc w:val="right"/>
                </w:pPr>
              </w:pPrChange>
            </w:pPr>
            <w:proofErr w:type="gramStart"/>
            <w:r>
              <w:t>-</w:t>
            </w:r>
            <w:proofErr w:type="gramEnd"/>
            <w:r>
              <w:t xml:space="preserve"> </w:t>
            </w:r>
          </w:p>
        </w:tc>
        <w:tc>
          <w:tcPr>
            <w:tcW w:w="803" w:type="dxa"/>
            <w:tcBorders>
              <w:top w:val="nil"/>
              <w:left w:val="nil"/>
              <w:bottom w:val="nil"/>
              <w:right w:val="nil"/>
            </w:tcBorders>
            <w:noWrap/>
            <w:tcMar>
              <w:left w:w="28" w:type="dxa"/>
              <w:right w:w="28" w:type="dxa"/>
            </w:tcMar>
          </w:tcPr>
          <w:p w:rsidR="004C0111" w:rsidRDefault="0012073B" w:rsidP="008A68BE">
            <w:pPr>
              <w:pPrChange w:id="1154" w:author="Иво Станков" w:date="2013-07-29T18:48:00Z">
                <w:pPr>
                  <w:jc w:val="right"/>
                </w:pPr>
              </w:pPrChange>
            </w:pPr>
            <w:proofErr w:type="gramStart"/>
            <w:r w:rsidRPr="00BA7C78">
              <w:t>-</w:t>
            </w:r>
            <w:proofErr w:type="gramEnd"/>
            <w:r w:rsidRPr="00BA7C78">
              <w:t xml:space="preserve"> </w:t>
            </w:r>
          </w:p>
        </w:tc>
        <w:tc>
          <w:tcPr>
            <w:tcW w:w="956" w:type="dxa"/>
            <w:tcBorders>
              <w:top w:val="nil"/>
              <w:left w:val="nil"/>
              <w:bottom w:val="nil"/>
              <w:right w:val="nil"/>
            </w:tcBorders>
            <w:noWrap/>
            <w:tcMar>
              <w:left w:w="28" w:type="dxa"/>
              <w:right w:w="28" w:type="dxa"/>
            </w:tcMar>
          </w:tcPr>
          <w:p w:rsidR="004C0111" w:rsidRDefault="00C44694" w:rsidP="008A68BE">
            <w:pPr>
              <w:pPrChange w:id="1155" w:author="Иво Станков" w:date="2013-07-29T18:48:00Z">
                <w:pPr>
                  <w:jc w:val="right"/>
                </w:pPr>
              </w:pPrChange>
            </w:pPr>
            <w:proofErr w:type="gramStart"/>
            <w:r>
              <w:t>-</w:t>
            </w:r>
            <w:proofErr w:type="gramEnd"/>
            <w:r>
              <w:t xml:space="preserve"> </w:t>
            </w:r>
          </w:p>
        </w:tc>
        <w:tc>
          <w:tcPr>
            <w:tcW w:w="770" w:type="dxa"/>
            <w:tcBorders>
              <w:top w:val="nil"/>
              <w:left w:val="nil"/>
              <w:bottom w:val="nil"/>
              <w:right w:val="nil"/>
            </w:tcBorders>
            <w:noWrap/>
            <w:tcMar>
              <w:left w:w="28" w:type="dxa"/>
              <w:right w:w="28" w:type="dxa"/>
            </w:tcMar>
          </w:tcPr>
          <w:p w:rsidR="004C0111" w:rsidRDefault="0012073B" w:rsidP="008A68BE">
            <w:pPr>
              <w:pPrChange w:id="1156" w:author="Иво Станков" w:date="2013-07-29T18:48:00Z">
                <w:pPr>
                  <w:jc w:val="right"/>
                </w:pPr>
              </w:pPrChange>
            </w:pPr>
            <w:r w:rsidRPr="00BA7C78">
              <w:t>-</w:t>
            </w:r>
          </w:p>
        </w:tc>
        <w:tc>
          <w:tcPr>
            <w:tcW w:w="1058" w:type="dxa"/>
            <w:tcBorders>
              <w:top w:val="nil"/>
              <w:left w:val="nil"/>
              <w:bottom w:val="nil"/>
              <w:right w:val="nil"/>
            </w:tcBorders>
            <w:noWrap/>
            <w:tcMar>
              <w:left w:w="28" w:type="dxa"/>
              <w:right w:w="28" w:type="dxa"/>
            </w:tcMar>
          </w:tcPr>
          <w:p w:rsidR="004C0111" w:rsidRDefault="005B6F22" w:rsidP="008A68BE">
            <w:pPr>
              <w:pPrChange w:id="1157" w:author="Иво Станков" w:date="2013-07-29T18:48:00Z">
                <w:pPr>
                  <w:jc w:val="right"/>
                </w:pPr>
              </w:pPrChange>
            </w:pPr>
            <w:r>
              <w:rPr>
                <w:lang w:val="en-US"/>
              </w:rPr>
              <w:t>(77)</w:t>
            </w:r>
            <w:r w:rsidR="00C44694">
              <w:t xml:space="preserve"> </w:t>
            </w:r>
          </w:p>
        </w:tc>
        <w:tc>
          <w:tcPr>
            <w:tcW w:w="784" w:type="dxa"/>
            <w:tcBorders>
              <w:top w:val="nil"/>
              <w:left w:val="nil"/>
              <w:bottom w:val="nil"/>
              <w:right w:val="nil"/>
            </w:tcBorders>
            <w:noWrap/>
            <w:tcMar>
              <w:left w:w="28" w:type="dxa"/>
              <w:right w:w="28" w:type="dxa"/>
            </w:tcMar>
          </w:tcPr>
          <w:p w:rsidR="004C0111" w:rsidRDefault="0012073B" w:rsidP="008A68BE">
            <w:pPr>
              <w:pPrChange w:id="1158" w:author="Иво Станков" w:date="2013-07-29T18:48:00Z">
                <w:pPr>
                  <w:jc w:val="right"/>
                </w:pPr>
              </w:pPrChange>
            </w:pPr>
            <w:r w:rsidRPr="00BA7C78">
              <w:t>-</w:t>
            </w:r>
          </w:p>
        </w:tc>
        <w:tc>
          <w:tcPr>
            <w:tcW w:w="1091" w:type="dxa"/>
            <w:tcBorders>
              <w:top w:val="nil"/>
              <w:left w:val="nil"/>
              <w:bottom w:val="nil"/>
              <w:right w:val="nil"/>
            </w:tcBorders>
            <w:noWrap/>
            <w:tcMar>
              <w:left w:w="28" w:type="dxa"/>
              <w:right w:w="28" w:type="dxa"/>
            </w:tcMar>
          </w:tcPr>
          <w:p w:rsidR="004C0111" w:rsidRDefault="00C44694" w:rsidP="008A68BE">
            <w:pPr>
              <w:pPrChange w:id="1159" w:author="Иво Станков" w:date="2013-07-29T18:48:00Z">
                <w:pPr>
                  <w:jc w:val="right"/>
                </w:pPr>
              </w:pPrChange>
            </w:pPr>
            <w:proofErr w:type="gramStart"/>
            <w:r>
              <w:t>-</w:t>
            </w:r>
            <w:proofErr w:type="gramEnd"/>
            <w:r>
              <w:t xml:space="preserve"> </w:t>
            </w:r>
          </w:p>
        </w:tc>
        <w:tc>
          <w:tcPr>
            <w:tcW w:w="816" w:type="dxa"/>
            <w:tcBorders>
              <w:top w:val="nil"/>
              <w:left w:val="nil"/>
              <w:bottom w:val="nil"/>
              <w:right w:val="nil"/>
            </w:tcBorders>
            <w:noWrap/>
            <w:tcMar>
              <w:left w:w="28" w:type="dxa"/>
              <w:right w:w="28" w:type="dxa"/>
            </w:tcMar>
          </w:tcPr>
          <w:p w:rsidR="004C0111" w:rsidRDefault="0012073B" w:rsidP="008A68BE">
            <w:pPr>
              <w:pPrChange w:id="1160" w:author="Иво Станков" w:date="2013-07-29T18:48:00Z">
                <w:pPr>
                  <w:jc w:val="right"/>
                </w:pPr>
              </w:pPrChange>
            </w:pPr>
            <w:r w:rsidRPr="00BA7C78">
              <w:t>-</w:t>
            </w:r>
          </w:p>
        </w:tc>
        <w:tc>
          <w:tcPr>
            <w:tcW w:w="956" w:type="dxa"/>
            <w:tcBorders>
              <w:top w:val="nil"/>
              <w:left w:val="nil"/>
              <w:bottom w:val="nil"/>
              <w:right w:val="nil"/>
            </w:tcBorders>
            <w:noWrap/>
            <w:tcMar>
              <w:left w:w="28" w:type="dxa"/>
              <w:right w:w="28" w:type="dxa"/>
            </w:tcMar>
          </w:tcPr>
          <w:p w:rsidR="004C0111" w:rsidRPr="00A12DC3" w:rsidRDefault="006F14B9" w:rsidP="008A68BE">
            <w:pPr>
              <w:rPr>
                <w:lang w:val="en-US"/>
              </w:rPr>
              <w:pPrChange w:id="1161" w:author="Иво Станков" w:date="2013-07-29T18:48:00Z">
                <w:pPr>
                  <w:jc w:val="right"/>
                </w:pPr>
              </w:pPrChange>
            </w:pPr>
            <w:r w:rsidRPr="00A12DC3">
              <w:rPr>
                <w:lang w:val="en-US"/>
              </w:rPr>
              <w:t>(77)</w:t>
            </w:r>
          </w:p>
        </w:tc>
        <w:tc>
          <w:tcPr>
            <w:tcW w:w="906" w:type="dxa"/>
            <w:tcBorders>
              <w:top w:val="nil"/>
              <w:left w:val="nil"/>
              <w:bottom w:val="nil"/>
              <w:right w:val="nil"/>
            </w:tcBorders>
            <w:noWrap/>
            <w:tcMar>
              <w:left w:w="28" w:type="dxa"/>
              <w:right w:w="28" w:type="dxa"/>
            </w:tcMar>
          </w:tcPr>
          <w:p w:rsidR="004C0111" w:rsidRDefault="0012073B" w:rsidP="008A68BE">
            <w:pPr>
              <w:pPrChange w:id="1162" w:author="Иво Станков" w:date="2013-07-29T18:48:00Z">
                <w:pPr>
                  <w:jc w:val="right"/>
                </w:pPr>
              </w:pPrChange>
            </w:pPr>
            <w:r w:rsidRPr="00BA7C78">
              <w:t>-</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163" w:author="Иво Станков" w:date="2013-07-29T18:48:00Z">
                <w:pPr/>
              </w:pPrChange>
            </w:pPr>
            <w:r w:rsidRPr="00BA7C78">
              <w:t xml:space="preserve">Салдо </w:t>
            </w:r>
            <w:proofErr w:type="gramStart"/>
            <w:r w:rsidRPr="00BA7C78">
              <w:t xml:space="preserve">на </w:t>
            </w:r>
            <w:proofErr w:type="gramEnd"/>
          </w:p>
          <w:p w:rsidR="004C0111" w:rsidRDefault="002F6A7A" w:rsidP="008A68BE">
            <w:pPr>
              <w:pPrChange w:id="1164" w:author="Иво Станков" w:date="2013-07-29T18:48:00Z">
                <w:pPr/>
              </w:pPrChange>
            </w:pPr>
            <w:r>
              <w:t>30 юни</w:t>
            </w:r>
            <w:r w:rsidR="0012073B" w:rsidRPr="00BA7C78">
              <w:t>/31 декември</w:t>
            </w:r>
          </w:p>
        </w:tc>
        <w:tc>
          <w:tcPr>
            <w:tcW w:w="956" w:type="dxa"/>
            <w:tcBorders>
              <w:top w:val="single" w:sz="8" w:space="0" w:color="auto"/>
              <w:left w:val="nil"/>
              <w:bottom w:val="single" w:sz="8" w:space="0" w:color="auto"/>
              <w:right w:val="nil"/>
            </w:tcBorders>
            <w:noWrap/>
            <w:tcMar>
              <w:left w:w="28" w:type="dxa"/>
              <w:right w:w="28" w:type="dxa"/>
            </w:tcMar>
          </w:tcPr>
          <w:p w:rsidR="004C0111" w:rsidRDefault="005B6F22" w:rsidP="008A68BE">
            <w:pPr>
              <w:pPrChange w:id="1165" w:author="Иво Станков" w:date="2013-07-29T18:48:00Z">
                <w:pPr>
                  <w:jc w:val="right"/>
                </w:pPr>
              </w:pPrChange>
            </w:pPr>
            <w:r>
              <w:t>372</w:t>
            </w:r>
          </w:p>
        </w:tc>
        <w:tc>
          <w:tcPr>
            <w:tcW w:w="803"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66" w:author="Иво Станков" w:date="2013-07-29T18:48:00Z">
                <w:pPr>
                  <w:jc w:val="right"/>
                </w:pPr>
              </w:pPrChange>
            </w:pPr>
            <w:r w:rsidRPr="00BA7C78">
              <w:t>349</w:t>
            </w:r>
          </w:p>
        </w:tc>
        <w:tc>
          <w:tcPr>
            <w:tcW w:w="956" w:type="dxa"/>
            <w:tcBorders>
              <w:top w:val="single" w:sz="8" w:space="0" w:color="auto"/>
              <w:left w:val="nil"/>
              <w:bottom w:val="single" w:sz="8" w:space="0" w:color="auto"/>
              <w:right w:val="nil"/>
            </w:tcBorders>
            <w:noWrap/>
            <w:tcMar>
              <w:left w:w="28" w:type="dxa"/>
              <w:right w:w="28" w:type="dxa"/>
            </w:tcMar>
          </w:tcPr>
          <w:p w:rsidR="004C0111" w:rsidRDefault="005B6F22" w:rsidP="008A68BE">
            <w:pPr>
              <w:pPrChange w:id="1167" w:author="Иво Станков" w:date="2013-07-29T18:48:00Z">
                <w:pPr>
                  <w:jc w:val="right"/>
                </w:pPr>
              </w:pPrChange>
            </w:pPr>
            <w:r>
              <w:t>754</w:t>
            </w:r>
          </w:p>
        </w:tc>
        <w:tc>
          <w:tcPr>
            <w:tcW w:w="770"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68" w:author="Иво Станков" w:date="2013-07-29T18:48:00Z">
                <w:pPr>
                  <w:jc w:val="right"/>
                </w:pPr>
              </w:pPrChange>
            </w:pPr>
            <w:r w:rsidRPr="00BA7C78">
              <w:t>731</w:t>
            </w:r>
          </w:p>
        </w:tc>
        <w:tc>
          <w:tcPr>
            <w:tcW w:w="1058" w:type="dxa"/>
            <w:tcBorders>
              <w:top w:val="single" w:sz="8" w:space="0" w:color="auto"/>
              <w:left w:val="nil"/>
              <w:bottom w:val="single" w:sz="8" w:space="0" w:color="auto"/>
              <w:right w:val="nil"/>
            </w:tcBorders>
            <w:noWrap/>
            <w:tcMar>
              <w:left w:w="28" w:type="dxa"/>
              <w:right w:w="28" w:type="dxa"/>
            </w:tcMar>
          </w:tcPr>
          <w:p w:rsidR="004C0111" w:rsidRPr="00A12DC3" w:rsidRDefault="005B6F22" w:rsidP="008A68BE">
            <w:pPr>
              <w:rPr>
                <w:lang w:val="en-US"/>
              </w:rPr>
              <w:pPrChange w:id="1169" w:author="Иво Станков" w:date="2013-07-29T18:48:00Z">
                <w:pPr>
                  <w:jc w:val="right"/>
                </w:pPr>
              </w:pPrChange>
            </w:pPr>
            <w:r>
              <w:rPr>
                <w:lang w:val="en-US"/>
              </w:rPr>
              <w:t>2</w:t>
            </w:r>
          </w:p>
        </w:tc>
        <w:tc>
          <w:tcPr>
            <w:tcW w:w="784"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70" w:author="Иво Станков" w:date="2013-07-29T18:48:00Z">
                <w:pPr>
                  <w:jc w:val="right"/>
                </w:pPr>
              </w:pPrChange>
            </w:pPr>
            <w:r w:rsidRPr="00BA7C78">
              <w:t>77</w:t>
            </w:r>
          </w:p>
        </w:tc>
        <w:tc>
          <w:tcPr>
            <w:tcW w:w="1091" w:type="dxa"/>
            <w:tcBorders>
              <w:top w:val="single" w:sz="8" w:space="0" w:color="auto"/>
              <w:left w:val="nil"/>
              <w:bottom w:val="single" w:sz="8" w:space="0" w:color="auto"/>
              <w:right w:val="nil"/>
            </w:tcBorders>
            <w:noWrap/>
            <w:tcMar>
              <w:left w:w="28" w:type="dxa"/>
              <w:right w:w="28" w:type="dxa"/>
            </w:tcMar>
          </w:tcPr>
          <w:p w:rsidR="004C0111" w:rsidRPr="00A12DC3" w:rsidRDefault="005B6F22" w:rsidP="008A68BE">
            <w:pPr>
              <w:rPr>
                <w:lang w:val="en-US"/>
              </w:rPr>
              <w:pPrChange w:id="1171" w:author="Иво Станков" w:date="2013-07-29T18:48:00Z">
                <w:pPr>
                  <w:jc w:val="right"/>
                </w:pPr>
              </w:pPrChange>
            </w:pPr>
            <w:r>
              <w:rPr>
                <w:lang w:val="en-US"/>
              </w:rPr>
              <w:t>22</w:t>
            </w:r>
            <w:r w:rsidR="006D2342">
              <w:rPr>
                <w:lang w:val="en-US"/>
              </w:rPr>
              <w:t>1</w:t>
            </w:r>
          </w:p>
        </w:tc>
        <w:tc>
          <w:tcPr>
            <w:tcW w:w="816"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72" w:author="Иво Станков" w:date="2013-07-29T18:48:00Z">
                <w:pPr>
                  <w:jc w:val="right"/>
                </w:pPr>
              </w:pPrChange>
            </w:pPr>
            <w:r w:rsidRPr="00BA7C78">
              <w:t>214</w:t>
            </w:r>
          </w:p>
        </w:tc>
        <w:tc>
          <w:tcPr>
            <w:tcW w:w="956" w:type="dxa"/>
            <w:tcBorders>
              <w:top w:val="single" w:sz="8" w:space="0" w:color="auto"/>
              <w:left w:val="nil"/>
              <w:bottom w:val="single" w:sz="8" w:space="0" w:color="auto"/>
              <w:right w:val="nil"/>
            </w:tcBorders>
            <w:noWrap/>
            <w:tcMar>
              <w:left w:w="28" w:type="dxa"/>
              <w:right w:w="28" w:type="dxa"/>
            </w:tcMar>
          </w:tcPr>
          <w:p w:rsidR="004C0111" w:rsidRPr="00A12DC3" w:rsidRDefault="006F14B9" w:rsidP="008A68BE">
            <w:pPr>
              <w:rPr>
                <w:lang w:val="en-US"/>
              </w:rPr>
              <w:pPrChange w:id="1173" w:author="Иво Станков" w:date="2013-07-29T18:48:00Z">
                <w:pPr>
                  <w:jc w:val="right"/>
                </w:pPr>
              </w:pPrChange>
            </w:pPr>
            <w:r w:rsidRPr="00A12DC3">
              <w:rPr>
                <w:lang w:val="en-US"/>
              </w:rPr>
              <w:t>1,34</w:t>
            </w:r>
            <w:r w:rsidR="006D2342">
              <w:rPr>
                <w:lang w:val="en-US"/>
              </w:rPr>
              <w:t>9</w:t>
            </w:r>
          </w:p>
        </w:tc>
        <w:tc>
          <w:tcPr>
            <w:tcW w:w="906" w:type="dxa"/>
            <w:tcBorders>
              <w:top w:val="single" w:sz="8" w:space="0" w:color="auto"/>
              <w:left w:val="nil"/>
              <w:bottom w:val="single" w:sz="8" w:space="0" w:color="auto"/>
              <w:right w:val="nil"/>
            </w:tcBorders>
            <w:noWrap/>
            <w:tcMar>
              <w:left w:w="28" w:type="dxa"/>
              <w:right w:w="28" w:type="dxa"/>
            </w:tcMar>
          </w:tcPr>
          <w:p w:rsidR="004C0111" w:rsidRDefault="0012073B" w:rsidP="008A68BE">
            <w:pPr>
              <w:pPrChange w:id="1174" w:author="Иво Станков" w:date="2013-07-29T18:48:00Z">
                <w:pPr>
                  <w:jc w:val="right"/>
                </w:pPr>
              </w:pPrChange>
            </w:pPr>
            <w:r w:rsidRPr="00BA7C78">
              <w:t xml:space="preserve"> 1,371</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4C0111" w:rsidP="008A68BE">
            <w:pPr>
              <w:pPrChange w:id="1175" w:author="Иво Станков" w:date="2013-07-29T18:48:00Z">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76" w:author="Иво Станков" w:date="2013-07-29T18:48:00Z">
                <w:pPr>
                  <w:jc w:val="right"/>
                </w:pPr>
              </w:pPrChange>
            </w:pPr>
          </w:p>
        </w:tc>
        <w:tc>
          <w:tcPr>
            <w:tcW w:w="803" w:type="dxa"/>
            <w:tcBorders>
              <w:top w:val="nil"/>
              <w:left w:val="nil"/>
              <w:bottom w:val="nil"/>
              <w:right w:val="nil"/>
            </w:tcBorders>
            <w:noWrap/>
            <w:tcMar>
              <w:left w:w="28" w:type="dxa"/>
              <w:right w:w="28" w:type="dxa"/>
            </w:tcMar>
          </w:tcPr>
          <w:p w:rsidR="004C0111" w:rsidRDefault="004C0111" w:rsidP="008A68BE">
            <w:pPr>
              <w:pPrChange w:id="1177"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78" w:author="Иво Станков" w:date="2013-07-29T18:48:00Z">
                <w:pPr>
                  <w:jc w:val="right"/>
                </w:pPr>
              </w:pPrChange>
            </w:pPr>
          </w:p>
        </w:tc>
        <w:tc>
          <w:tcPr>
            <w:tcW w:w="770" w:type="dxa"/>
            <w:tcBorders>
              <w:top w:val="nil"/>
              <w:left w:val="nil"/>
              <w:bottom w:val="nil"/>
              <w:right w:val="nil"/>
            </w:tcBorders>
            <w:noWrap/>
            <w:tcMar>
              <w:left w:w="28" w:type="dxa"/>
              <w:right w:w="28" w:type="dxa"/>
            </w:tcMar>
          </w:tcPr>
          <w:p w:rsidR="004C0111" w:rsidRDefault="004C0111" w:rsidP="008A68BE">
            <w:pPr>
              <w:pPrChange w:id="1179" w:author="Иво Станков" w:date="2013-07-29T18:48:00Z">
                <w:pPr>
                  <w:jc w:val="right"/>
                </w:pPr>
              </w:pPrChange>
            </w:pPr>
          </w:p>
        </w:tc>
        <w:tc>
          <w:tcPr>
            <w:tcW w:w="1058" w:type="dxa"/>
            <w:tcBorders>
              <w:top w:val="nil"/>
              <w:left w:val="nil"/>
              <w:bottom w:val="nil"/>
              <w:right w:val="nil"/>
            </w:tcBorders>
            <w:noWrap/>
            <w:tcMar>
              <w:left w:w="28" w:type="dxa"/>
              <w:right w:w="28" w:type="dxa"/>
            </w:tcMar>
          </w:tcPr>
          <w:p w:rsidR="004C0111" w:rsidRDefault="004C0111" w:rsidP="008A68BE">
            <w:pPr>
              <w:pPrChange w:id="1180" w:author="Иво Станков" w:date="2013-07-29T18:48:00Z">
                <w:pPr>
                  <w:jc w:val="right"/>
                </w:pPr>
              </w:pPrChange>
            </w:pPr>
          </w:p>
        </w:tc>
        <w:tc>
          <w:tcPr>
            <w:tcW w:w="784" w:type="dxa"/>
            <w:tcBorders>
              <w:top w:val="nil"/>
              <w:left w:val="nil"/>
              <w:bottom w:val="nil"/>
              <w:right w:val="nil"/>
            </w:tcBorders>
            <w:noWrap/>
            <w:tcMar>
              <w:left w:w="28" w:type="dxa"/>
              <w:right w:w="28" w:type="dxa"/>
            </w:tcMar>
          </w:tcPr>
          <w:p w:rsidR="004C0111" w:rsidRDefault="004C0111" w:rsidP="008A68BE">
            <w:pPr>
              <w:pPrChange w:id="1181" w:author="Иво Станков" w:date="2013-07-29T18:48:00Z">
                <w:pPr>
                  <w:jc w:val="right"/>
                </w:pPr>
              </w:pPrChange>
            </w:pPr>
          </w:p>
        </w:tc>
        <w:tc>
          <w:tcPr>
            <w:tcW w:w="1091" w:type="dxa"/>
            <w:tcBorders>
              <w:top w:val="nil"/>
              <w:left w:val="nil"/>
              <w:bottom w:val="nil"/>
              <w:right w:val="nil"/>
            </w:tcBorders>
            <w:noWrap/>
            <w:tcMar>
              <w:left w:w="28" w:type="dxa"/>
              <w:right w:w="28" w:type="dxa"/>
            </w:tcMar>
          </w:tcPr>
          <w:p w:rsidR="004C0111" w:rsidRDefault="004C0111" w:rsidP="008A68BE">
            <w:pPr>
              <w:pPrChange w:id="1182" w:author="Иво Станков" w:date="2013-07-29T18:48:00Z">
                <w:pPr>
                  <w:jc w:val="right"/>
                </w:pPr>
              </w:pPrChange>
            </w:pPr>
          </w:p>
        </w:tc>
        <w:tc>
          <w:tcPr>
            <w:tcW w:w="816" w:type="dxa"/>
            <w:tcBorders>
              <w:top w:val="nil"/>
              <w:left w:val="nil"/>
              <w:bottom w:val="nil"/>
              <w:right w:val="nil"/>
            </w:tcBorders>
            <w:noWrap/>
            <w:tcMar>
              <w:left w:w="28" w:type="dxa"/>
              <w:right w:w="28" w:type="dxa"/>
            </w:tcMar>
          </w:tcPr>
          <w:p w:rsidR="004C0111" w:rsidRDefault="004C0111" w:rsidP="008A68BE">
            <w:pPr>
              <w:pPrChange w:id="1183"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84" w:author="Иво Станков" w:date="2013-07-29T18:48:00Z">
                <w:pPr>
                  <w:jc w:val="right"/>
                </w:pPr>
              </w:pPrChange>
            </w:pPr>
          </w:p>
        </w:tc>
        <w:tc>
          <w:tcPr>
            <w:tcW w:w="906" w:type="dxa"/>
            <w:tcBorders>
              <w:top w:val="nil"/>
              <w:left w:val="nil"/>
              <w:bottom w:val="nil"/>
              <w:right w:val="nil"/>
            </w:tcBorders>
            <w:noWrap/>
            <w:tcMar>
              <w:left w:w="28" w:type="dxa"/>
              <w:right w:w="28" w:type="dxa"/>
            </w:tcMar>
          </w:tcPr>
          <w:p w:rsidR="004C0111" w:rsidRDefault="004C0111" w:rsidP="008A68BE">
            <w:pPr>
              <w:pPrChange w:id="1185" w:author="Иво Станков" w:date="2013-07-29T18:48:00Z">
                <w:pPr>
                  <w:jc w:val="right"/>
                </w:pPr>
              </w:pPrChange>
            </w:pP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186" w:author="Иво Станков" w:date="2013-07-29T18:48:00Z">
                <w:pPr/>
              </w:pPrChange>
            </w:pPr>
            <w:r w:rsidRPr="00BA7C78">
              <w:t xml:space="preserve">Балансова стойност на </w:t>
            </w:r>
            <w:del w:id="1187" w:author="Иво Станков" w:date="2013-07-29T18:20:00Z">
              <w:r w:rsidRPr="00BA7C78" w:rsidDel="00B151E7">
                <w:delText xml:space="preserve"> </w:delText>
              </w:r>
            </w:del>
            <w:r w:rsidR="002F6A7A">
              <w:t>30 юни</w:t>
            </w:r>
            <w:r w:rsidRPr="00BA7C78">
              <w:t>/31 декември</w:t>
            </w:r>
          </w:p>
        </w:tc>
        <w:tc>
          <w:tcPr>
            <w:tcW w:w="956" w:type="dxa"/>
            <w:tcBorders>
              <w:top w:val="nil"/>
              <w:left w:val="nil"/>
              <w:bottom w:val="double" w:sz="6" w:space="0" w:color="auto"/>
              <w:right w:val="nil"/>
            </w:tcBorders>
            <w:noWrap/>
            <w:tcMar>
              <w:left w:w="28" w:type="dxa"/>
              <w:right w:w="28" w:type="dxa"/>
            </w:tcMar>
          </w:tcPr>
          <w:p w:rsidR="004C0111" w:rsidRDefault="005B6F22" w:rsidP="008A68BE">
            <w:pPr>
              <w:pPrChange w:id="1188" w:author="Иво Станков" w:date="2013-07-29T18:48:00Z">
                <w:pPr>
                  <w:jc w:val="right"/>
                </w:pPr>
              </w:pPrChange>
            </w:pPr>
            <w:r>
              <w:t>1,931</w:t>
            </w:r>
          </w:p>
        </w:tc>
        <w:tc>
          <w:tcPr>
            <w:tcW w:w="803" w:type="dxa"/>
            <w:tcBorders>
              <w:top w:val="nil"/>
              <w:left w:val="nil"/>
              <w:bottom w:val="double" w:sz="6" w:space="0" w:color="auto"/>
              <w:right w:val="nil"/>
            </w:tcBorders>
            <w:noWrap/>
            <w:tcMar>
              <w:left w:w="28" w:type="dxa"/>
              <w:right w:w="28" w:type="dxa"/>
            </w:tcMar>
          </w:tcPr>
          <w:p w:rsidR="004C0111" w:rsidRDefault="0012073B" w:rsidP="008A68BE">
            <w:pPr>
              <w:pPrChange w:id="1189" w:author="Иво Станков" w:date="2013-07-29T18:48:00Z">
                <w:pPr>
                  <w:jc w:val="right"/>
                </w:pPr>
              </w:pPrChange>
            </w:pPr>
            <w:r w:rsidRPr="00BA7C78">
              <w:t>1,954</w:t>
            </w:r>
          </w:p>
        </w:tc>
        <w:tc>
          <w:tcPr>
            <w:tcW w:w="956" w:type="dxa"/>
            <w:tcBorders>
              <w:top w:val="nil"/>
              <w:left w:val="nil"/>
              <w:bottom w:val="double" w:sz="6" w:space="0" w:color="auto"/>
              <w:right w:val="nil"/>
            </w:tcBorders>
            <w:noWrap/>
            <w:tcMar>
              <w:left w:w="28" w:type="dxa"/>
              <w:right w:w="28" w:type="dxa"/>
            </w:tcMar>
          </w:tcPr>
          <w:p w:rsidR="004C0111" w:rsidRDefault="005B6F22" w:rsidP="008A68BE">
            <w:pPr>
              <w:pPrChange w:id="1190" w:author="Иво Станков" w:date="2013-07-29T18:48:00Z">
                <w:pPr>
                  <w:jc w:val="right"/>
                </w:pPr>
              </w:pPrChange>
            </w:pPr>
            <w:r>
              <w:t>53</w:t>
            </w:r>
          </w:p>
        </w:tc>
        <w:tc>
          <w:tcPr>
            <w:tcW w:w="770" w:type="dxa"/>
            <w:tcBorders>
              <w:top w:val="nil"/>
              <w:left w:val="nil"/>
              <w:bottom w:val="double" w:sz="6" w:space="0" w:color="auto"/>
              <w:right w:val="nil"/>
            </w:tcBorders>
            <w:noWrap/>
            <w:tcMar>
              <w:left w:w="28" w:type="dxa"/>
              <w:right w:w="28" w:type="dxa"/>
            </w:tcMar>
          </w:tcPr>
          <w:p w:rsidR="004C0111" w:rsidRDefault="0012073B" w:rsidP="008A68BE">
            <w:pPr>
              <w:pPrChange w:id="1191" w:author="Иво Станков" w:date="2013-07-29T18:48:00Z">
                <w:pPr>
                  <w:jc w:val="right"/>
                </w:pPr>
              </w:pPrChange>
            </w:pPr>
            <w:r w:rsidRPr="00BA7C78">
              <w:t>54</w:t>
            </w:r>
          </w:p>
        </w:tc>
        <w:tc>
          <w:tcPr>
            <w:tcW w:w="1058" w:type="dxa"/>
            <w:tcBorders>
              <w:top w:val="nil"/>
              <w:left w:val="nil"/>
              <w:bottom w:val="double" w:sz="6" w:space="0" w:color="auto"/>
              <w:right w:val="nil"/>
            </w:tcBorders>
            <w:noWrap/>
            <w:tcMar>
              <w:left w:w="28" w:type="dxa"/>
              <w:right w:w="28" w:type="dxa"/>
            </w:tcMar>
          </w:tcPr>
          <w:p w:rsidR="004C0111" w:rsidRDefault="005B6F22" w:rsidP="008A68BE">
            <w:pPr>
              <w:pPrChange w:id="1192" w:author="Иво Станков" w:date="2013-07-29T18:48:00Z">
                <w:pPr>
                  <w:jc w:val="right"/>
                </w:pPr>
              </w:pPrChange>
            </w:pPr>
            <w:r>
              <w:rPr>
                <w:lang w:val="en-US"/>
              </w:rPr>
              <w:t>102</w:t>
            </w:r>
            <w:r w:rsidR="00C44694">
              <w:t xml:space="preserve"> </w:t>
            </w:r>
          </w:p>
        </w:tc>
        <w:tc>
          <w:tcPr>
            <w:tcW w:w="784" w:type="dxa"/>
            <w:tcBorders>
              <w:top w:val="nil"/>
              <w:left w:val="nil"/>
              <w:bottom w:val="double" w:sz="6" w:space="0" w:color="auto"/>
              <w:right w:val="nil"/>
            </w:tcBorders>
            <w:noWrap/>
            <w:tcMar>
              <w:left w:w="28" w:type="dxa"/>
              <w:right w:w="28" w:type="dxa"/>
            </w:tcMar>
          </w:tcPr>
          <w:p w:rsidR="004C0111" w:rsidRDefault="0012073B" w:rsidP="008A68BE">
            <w:pPr>
              <w:pPrChange w:id="1193" w:author="Иво Станков" w:date="2013-07-29T18:48:00Z">
                <w:pPr>
                  <w:jc w:val="right"/>
                </w:pPr>
              </w:pPrChange>
            </w:pPr>
            <w:proofErr w:type="gramStart"/>
            <w:r w:rsidRPr="00BA7C78">
              <w:t>-</w:t>
            </w:r>
            <w:proofErr w:type="gramEnd"/>
            <w:r w:rsidRPr="00BA7C78">
              <w:t xml:space="preserve"> </w:t>
            </w:r>
          </w:p>
        </w:tc>
        <w:tc>
          <w:tcPr>
            <w:tcW w:w="1091" w:type="dxa"/>
            <w:tcBorders>
              <w:top w:val="nil"/>
              <w:left w:val="nil"/>
              <w:bottom w:val="double" w:sz="6" w:space="0" w:color="auto"/>
              <w:right w:val="nil"/>
            </w:tcBorders>
            <w:noWrap/>
            <w:tcMar>
              <w:left w:w="28" w:type="dxa"/>
              <w:right w:w="28" w:type="dxa"/>
            </w:tcMar>
          </w:tcPr>
          <w:p w:rsidR="004C0111" w:rsidRPr="00A12DC3" w:rsidRDefault="006D2342" w:rsidP="008A68BE">
            <w:pPr>
              <w:rPr>
                <w:lang w:val="en-US"/>
              </w:rPr>
              <w:pPrChange w:id="1194" w:author="Иво Станков" w:date="2013-07-29T18:48:00Z">
                <w:pPr>
                  <w:jc w:val="right"/>
                </w:pPr>
              </w:pPrChange>
            </w:pPr>
            <w:r>
              <w:rPr>
                <w:lang w:val="en-US"/>
              </w:rPr>
              <w:t>18</w:t>
            </w:r>
          </w:p>
        </w:tc>
        <w:tc>
          <w:tcPr>
            <w:tcW w:w="816" w:type="dxa"/>
            <w:tcBorders>
              <w:top w:val="nil"/>
              <w:left w:val="nil"/>
              <w:bottom w:val="double" w:sz="6" w:space="0" w:color="auto"/>
              <w:right w:val="nil"/>
            </w:tcBorders>
            <w:noWrap/>
            <w:tcMar>
              <w:left w:w="28" w:type="dxa"/>
              <w:right w:w="28" w:type="dxa"/>
            </w:tcMar>
          </w:tcPr>
          <w:p w:rsidR="004C0111" w:rsidRDefault="0012073B" w:rsidP="008A68BE">
            <w:pPr>
              <w:pPrChange w:id="1195" w:author="Иво Станков" w:date="2013-07-29T18:48:00Z">
                <w:pPr>
                  <w:jc w:val="right"/>
                </w:pPr>
              </w:pPrChange>
            </w:pPr>
            <w:r w:rsidRPr="00BA7C78">
              <w:t>25</w:t>
            </w:r>
          </w:p>
        </w:tc>
        <w:tc>
          <w:tcPr>
            <w:tcW w:w="956" w:type="dxa"/>
            <w:tcBorders>
              <w:top w:val="nil"/>
              <w:left w:val="nil"/>
              <w:bottom w:val="double" w:sz="6" w:space="0" w:color="auto"/>
              <w:right w:val="nil"/>
            </w:tcBorders>
            <w:noWrap/>
            <w:tcMar>
              <w:left w:w="28" w:type="dxa"/>
              <w:right w:w="28" w:type="dxa"/>
            </w:tcMar>
          </w:tcPr>
          <w:p w:rsidR="004C0111" w:rsidRPr="00A12DC3" w:rsidRDefault="006F14B9" w:rsidP="008A68BE">
            <w:pPr>
              <w:rPr>
                <w:lang w:val="en-US"/>
              </w:rPr>
              <w:pPrChange w:id="1196" w:author="Иво Станков" w:date="2013-07-29T18:48:00Z">
                <w:pPr>
                  <w:jc w:val="right"/>
                </w:pPr>
              </w:pPrChange>
            </w:pPr>
            <w:r w:rsidRPr="00A12DC3">
              <w:rPr>
                <w:lang w:val="en-US"/>
              </w:rPr>
              <w:t>2,10</w:t>
            </w:r>
            <w:r w:rsidR="006D2342">
              <w:rPr>
                <w:lang w:val="en-US"/>
              </w:rPr>
              <w:t>4</w:t>
            </w:r>
          </w:p>
        </w:tc>
        <w:tc>
          <w:tcPr>
            <w:tcW w:w="906" w:type="dxa"/>
            <w:tcBorders>
              <w:top w:val="nil"/>
              <w:left w:val="nil"/>
              <w:bottom w:val="double" w:sz="6" w:space="0" w:color="auto"/>
              <w:right w:val="nil"/>
            </w:tcBorders>
            <w:noWrap/>
            <w:tcMar>
              <w:left w:w="28" w:type="dxa"/>
              <w:right w:w="28" w:type="dxa"/>
            </w:tcMar>
          </w:tcPr>
          <w:p w:rsidR="004C0111" w:rsidRDefault="0012073B" w:rsidP="008A68BE">
            <w:pPr>
              <w:pPrChange w:id="1197" w:author="Иво Станков" w:date="2013-07-29T18:48:00Z">
                <w:pPr>
                  <w:jc w:val="right"/>
                </w:pPr>
              </w:pPrChange>
            </w:pPr>
            <w:r w:rsidRPr="00BA7C78">
              <w:t>2,033</w:t>
            </w: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4C0111" w:rsidP="008A68BE">
            <w:pPr>
              <w:pPrChange w:id="1198" w:author="Иво Станков" w:date="2013-07-29T18:48:00Z">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199" w:author="Иво Станков" w:date="2013-07-29T18:48:00Z">
                <w:pPr>
                  <w:jc w:val="right"/>
                </w:pPr>
              </w:pPrChange>
            </w:pPr>
          </w:p>
        </w:tc>
        <w:tc>
          <w:tcPr>
            <w:tcW w:w="803" w:type="dxa"/>
            <w:tcBorders>
              <w:top w:val="nil"/>
              <w:left w:val="nil"/>
              <w:bottom w:val="nil"/>
              <w:right w:val="nil"/>
            </w:tcBorders>
            <w:noWrap/>
            <w:tcMar>
              <w:left w:w="28" w:type="dxa"/>
              <w:right w:w="28" w:type="dxa"/>
            </w:tcMar>
          </w:tcPr>
          <w:p w:rsidR="004C0111" w:rsidRDefault="004C0111" w:rsidP="008A68BE">
            <w:pPr>
              <w:pPrChange w:id="1200"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201" w:author="Иво Станков" w:date="2013-07-29T18:48:00Z">
                <w:pPr>
                  <w:jc w:val="right"/>
                </w:pPr>
              </w:pPrChange>
            </w:pPr>
          </w:p>
        </w:tc>
        <w:tc>
          <w:tcPr>
            <w:tcW w:w="770" w:type="dxa"/>
            <w:tcBorders>
              <w:top w:val="nil"/>
              <w:left w:val="nil"/>
              <w:bottom w:val="nil"/>
              <w:right w:val="nil"/>
            </w:tcBorders>
            <w:noWrap/>
            <w:tcMar>
              <w:left w:w="28" w:type="dxa"/>
              <w:right w:w="28" w:type="dxa"/>
            </w:tcMar>
          </w:tcPr>
          <w:p w:rsidR="004C0111" w:rsidRDefault="004C0111" w:rsidP="008A68BE">
            <w:pPr>
              <w:pPrChange w:id="1202" w:author="Иво Станков" w:date="2013-07-29T18:48:00Z">
                <w:pPr>
                  <w:jc w:val="right"/>
                </w:pPr>
              </w:pPrChange>
            </w:pPr>
          </w:p>
        </w:tc>
        <w:tc>
          <w:tcPr>
            <w:tcW w:w="1058" w:type="dxa"/>
            <w:tcBorders>
              <w:top w:val="nil"/>
              <w:left w:val="nil"/>
              <w:bottom w:val="nil"/>
              <w:right w:val="nil"/>
            </w:tcBorders>
            <w:noWrap/>
            <w:tcMar>
              <w:left w:w="28" w:type="dxa"/>
              <w:right w:w="28" w:type="dxa"/>
            </w:tcMar>
          </w:tcPr>
          <w:p w:rsidR="004C0111" w:rsidRDefault="004C0111" w:rsidP="008A68BE">
            <w:pPr>
              <w:pPrChange w:id="1203" w:author="Иво Станков" w:date="2013-07-29T18:48:00Z">
                <w:pPr>
                  <w:jc w:val="right"/>
                </w:pPr>
              </w:pPrChange>
            </w:pPr>
          </w:p>
        </w:tc>
        <w:tc>
          <w:tcPr>
            <w:tcW w:w="784" w:type="dxa"/>
            <w:tcBorders>
              <w:top w:val="nil"/>
              <w:left w:val="nil"/>
              <w:bottom w:val="nil"/>
              <w:right w:val="nil"/>
            </w:tcBorders>
            <w:noWrap/>
            <w:tcMar>
              <w:left w:w="28" w:type="dxa"/>
              <w:right w:w="28" w:type="dxa"/>
            </w:tcMar>
          </w:tcPr>
          <w:p w:rsidR="004C0111" w:rsidRDefault="004C0111" w:rsidP="008A68BE">
            <w:pPr>
              <w:pPrChange w:id="1204" w:author="Иво Станков" w:date="2013-07-29T18:48:00Z">
                <w:pPr>
                  <w:jc w:val="right"/>
                </w:pPr>
              </w:pPrChange>
            </w:pPr>
          </w:p>
        </w:tc>
        <w:tc>
          <w:tcPr>
            <w:tcW w:w="1091" w:type="dxa"/>
            <w:tcBorders>
              <w:top w:val="nil"/>
              <w:left w:val="nil"/>
              <w:bottom w:val="nil"/>
              <w:right w:val="nil"/>
            </w:tcBorders>
            <w:noWrap/>
            <w:tcMar>
              <w:left w:w="28" w:type="dxa"/>
              <w:right w:w="28" w:type="dxa"/>
            </w:tcMar>
          </w:tcPr>
          <w:p w:rsidR="004C0111" w:rsidRDefault="004C0111" w:rsidP="008A68BE">
            <w:pPr>
              <w:pPrChange w:id="1205" w:author="Иво Станков" w:date="2013-07-29T18:48:00Z">
                <w:pPr>
                  <w:jc w:val="right"/>
                </w:pPr>
              </w:pPrChange>
            </w:pPr>
          </w:p>
        </w:tc>
        <w:tc>
          <w:tcPr>
            <w:tcW w:w="816" w:type="dxa"/>
            <w:tcBorders>
              <w:top w:val="nil"/>
              <w:left w:val="nil"/>
              <w:bottom w:val="nil"/>
              <w:right w:val="nil"/>
            </w:tcBorders>
            <w:noWrap/>
            <w:tcMar>
              <w:left w:w="28" w:type="dxa"/>
              <w:right w:w="28" w:type="dxa"/>
            </w:tcMar>
          </w:tcPr>
          <w:p w:rsidR="004C0111" w:rsidRDefault="004C0111" w:rsidP="008A68BE">
            <w:pPr>
              <w:pPrChange w:id="1206" w:author="Иво Станков" w:date="2013-07-29T18:48:00Z">
                <w:pPr>
                  <w:jc w:val="right"/>
                </w:pPr>
              </w:pPrChange>
            </w:pPr>
          </w:p>
        </w:tc>
        <w:tc>
          <w:tcPr>
            <w:tcW w:w="956" w:type="dxa"/>
            <w:tcBorders>
              <w:top w:val="nil"/>
              <w:left w:val="nil"/>
              <w:bottom w:val="nil"/>
              <w:right w:val="nil"/>
            </w:tcBorders>
            <w:noWrap/>
            <w:tcMar>
              <w:left w:w="28" w:type="dxa"/>
              <w:right w:w="28" w:type="dxa"/>
            </w:tcMar>
          </w:tcPr>
          <w:p w:rsidR="004C0111" w:rsidRDefault="004C0111" w:rsidP="008A68BE">
            <w:pPr>
              <w:pPrChange w:id="1207" w:author="Иво Станков" w:date="2013-07-29T18:48:00Z">
                <w:pPr>
                  <w:jc w:val="right"/>
                </w:pPr>
              </w:pPrChange>
            </w:pPr>
          </w:p>
        </w:tc>
        <w:tc>
          <w:tcPr>
            <w:tcW w:w="906" w:type="dxa"/>
            <w:tcBorders>
              <w:top w:val="nil"/>
              <w:left w:val="nil"/>
              <w:bottom w:val="nil"/>
              <w:right w:val="nil"/>
            </w:tcBorders>
            <w:noWrap/>
            <w:tcMar>
              <w:left w:w="28" w:type="dxa"/>
              <w:right w:w="28" w:type="dxa"/>
            </w:tcMar>
          </w:tcPr>
          <w:p w:rsidR="004C0111" w:rsidRDefault="004C0111" w:rsidP="008A68BE">
            <w:pPr>
              <w:pPrChange w:id="1208" w:author="Иво Станков" w:date="2013-07-29T18:48:00Z">
                <w:pPr>
                  <w:jc w:val="right"/>
                </w:pPr>
              </w:pPrChange>
            </w:pPr>
          </w:p>
        </w:tc>
      </w:tr>
      <w:tr w:rsidR="0012073B" w:rsidRPr="00BA7C78" w:rsidTr="00A12DC3">
        <w:trPr>
          <w:trHeight w:val="170"/>
          <w:jc w:val="center"/>
        </w:trPr>
        <w:tc>
          <w:tcPr>
            <w:tcW w:w="2411" w:type="dxa"/>
            <w:tcBorders>
              <w:top w:val="nil"/>
              <w:left w:val="nil"/>
              <w:bottom w:val="nil"/>
              <w:right w:val="nil"/>
            </w:tcBorders>
            <w:noWrap/>
            <w:tcMar>
              <w:left w:w="28" w:type="dxa"/>
              <w:right w:w="28" w:type="dxa"/>
            </w:tcMar>
            <w:vAlign w:val="center"/>
          </w:tcPr>
          <w:p w:rsidR="004C0111" w:rsidRDefault="0012073B" w:rsidP="008A68BE">
            <w:pPr>
              <w:pPrChange w:id="1209" w:author="Иво Станков" w:date="2013-07-29T18:48:00Z">
                <w:pPr/>
              </w:pPrChange>
            </w:pPr>
            <w:r w:rsidRPr="00BA7C78">
              <w:t>Балансова стойност на</w:t>
            </w:r>
          </w:p>
          <w:p w:rsidR="004C0111" w:rsidRDefault="002F6A7A" w:rsidP="008A68BE">
            <w:pPr>
              <w:pPrChange w:id="1210" w:author="Иво Станков" w:date="2013-07-29T18:48:00Z">
                <w:pPr/>
              </w:pPrChange>
            </w:pPr>
            <w:r>
              <w:t>01.07.2013</w:t>
            </w:r>
            <w:r w:rsidR="0012073B" w:rsidRPr="00BA7C78">
              <w:t xml:space="preserve"> </w:t>
            </w:r>
            <w:r>
              <w:t>/</w:t>
            </w:r>
            <w:r w:rsidR="0012073B" w:rsidRPr="00BA7C78">
              <w:t>01.</w:t>
            </w:r>
            <w:proofErr w:type="spellStart"/>
            <w:r w:rsidR="0012073B" w:rsidRPr="00BA7C78">
              <w:t>01</w:t>
            </w:r>
            <w:proofErr w:type="spellEnd"/>
            <w:r w:rsidR="0012073B" w:rsidRPr="00BA7C78">
              <w:t>.2013</w:t>
            </w:r>
          </w:p>
        </w:tc>
        <w:tc>
          <w:tcPr>
            <w:tcW w:w="956" w:type="dxa"/>
            <w:tcBorders>
              <w:top w:val="nil"/>
              <w:left w:val="nil"/>
              <w:bottom w:val="double" w:sz="6" w:space="0" w:color="auto"/>
              <w:right w:val="nil"/>
            </w:tcBorders>
            <w:noWrap/>
            <w:tcMar>
              <w:left w:w="28" w:type="dxa"/>
              <w:right w:w="28" w:type="dxa"/>
            </w:tcMar>
          </w:tcPr>
          <w:p w:rsidR="004C0111" w:rsidRDefault="00C44694" w:rsidP="008A68BE">
            <w:pPr>
              <w:pPrChange w:id="1211" w:author="Иво Станков" w:date="2013-07-29T18:48:00Z">
                <w:pPr>
                  <w:jc w:val="right"/>
                </w:pPr>
              </w:pPrChange>
            </w:pPr>
            <w:r>
              <w:t>1,954</w:t>
            </w:r>
          </w:p>
        </w:tc>
        <w:tc>
          <w:tcPr>
            <w:tcW w:w="803" w:type="dxa"/>
            <w:tcBorders>
              <w:top w:val="nil"/>
              <w:left w:val="nil"/>
              <w:bottom w:val="double" w:sz="6" w:space="0" w:color="auto"/>
              <w:right w:val="nil"/>
            </w:tcBorders>
            <w:noWrap/>
            <w:tcMar>
              <w:left w:w="28" w:type="dxa"/>
              <w:right w:w="28" w:type="dxa"/>
            </w:tcMar>
          </w:tcPr>
          <w:p w:rsidR="004C0111" w:rsidRDefault="0012073B" w:rsidP="008A68BE">
            <w:pPr>
              <w:pPrChange w:id="1212" w:author="Иво Станков" w:date="2013-07-29T18:48:00Z">
                <w:pPr>
                  <w:jc w:val="right"/>
                </w:pPr>
              </w:pPrChange>
            </w:pPr>
            <w:r w:rsidRPr="00BA7C78">
              <w:t>2,000</w:t>
            </w:r>
          </w:p>
        </w:tc>
        <w:tc>
          <w:tcPr>
            <w:tcW w:w="956" w:type="dxa"/>
            <w:tcBorders>
              <w:top w:val="nil"/>
              <w:left w:val="nil"/>
              <w:bottom w:val="double" w:sz="6" w:space="0" w:color="auto"/>
              <w:right w:val="nil"/>
            </w:tcBorders>
            <w:noWrap/>
            <w:tcMar>
              <w:left w:w="28" w:type="dxa"/>
              <w:right w:w="28" w:type="dxa"/>
            </w:tcMar>
          </w:tcPr>
          <w:p w:rsidR="004C0111" w:rsidRDefault="00C44694" w:rsidP="008A68BE">
            <w:pPr>
              <w:pPrChange w:id="1213" w:author="Иво Станков" w:date="2013-07-29T18:48:00Z">
                <w:pPr>
                  <w:jc w:val="right"/>
                </w:pPr>
              </w:pPrChange>
            </w:pPr>
            <w:r>
              <w:t>54</w:t>
            </w:r>
          </w:p>
        </w:tc>
        <w:tc>
          <w:tcPr>
            <w:tcW w:w="770" w:type="dxa"/>
            <w:tcBorders>
              <w:top w:val="nil"/>
              <w:left w:val="nil"/>
              <w:bottom w:val="double" w:sz="6" w:space="0" w:color="auto"/>
              <w:right w:val="nil"/>
            </w:tcBorders>
            <w:noWrap/>
            <w:tcMar>
              <w:left w:w="28" w:type="dxa"/>
              <w:right w:w="28" w:type="dxa"/>
            </w:tcMar>
          </w:tcPr>
          <w:p w:rsidR="004C0111" w:rsidRDefault="0012073B" w:rsidP="008A68BE">
            <w:pPr>
              <w:pPrChange w:id="1214" w:author="Иво Станков" w:date="2013-07-29T18:48:00Z">
                <w:pPr>
                  <w:jc w:val="right"/>
                </w:pPr>
              </w:pPrChange>
            </w:pPr>
            <w:r w:rsidRPr="00BA7C78">
              <w:t>99</w:t>
            </w:r>
          </w:p>
        </w:tc>
        <w:tc>
          <w:tcPr>
            <w:tcW w:w="1058" w:type="dxa"/>
            <w:tcBorders>
              <w:top w:val="nil"/>
              <w:left w:val="nil"/>
              <w:bottom w:val="double" w:sz="6" w:space="0" w:color="auto"/>
              <w:right w:val="nil"/>
            </w:tcBorders>
            <w:noWrap/>
            <w:tcMar>
              <w:left w:w="28" w:type="dxa"/>
              <w:right w:w="28" w:type="dxa"/>
            </w:tcMar>
          </w:tcPr>
          <w:p w:rsidR="004C0111" w:rsidRDefault="00C44694" w:rsidP="008A68BE">
            <w:pPr>
              <w:pPrChange w:id="1215" w:author="Иво Станков" w:date="2013-07-29T18:48:00Z">
                <w:pPr>
                  <w:jc w:val="right"/>
                </w:pPr>
              </w:pPrChange>
            </w:pPr>
            <w:proofErr w:type="gramStart"/>
            <w:r>
              <w:t>-</w:t>
            </w:r>
            <w:proofErr w:type="gramEnd"/>
            <w:r>
              <w:t xml:space="preserve"> </w:t>
            </w:r>
          </w:p>
        </w:tc>
        <w:tc>
          <w:tcPr>
            <w:tcW w:w="784" w:type="dxa"/>
            <w:tcBorders>
              <w:top w:val="nil"/>
              <w:left w:val="nil"/>
              <w:bottom w:val="double" w:sz="6" w:space="0" w:color="auto"/>
              <w:right w:val="nil"/>
            </w:tcBorders>
            <w:noWrap/>
            <w:tcMar>
              <w:left w:w="28" w:type="dxa"/>
              <w:right w:w="28" w:type="dxa"/>
            </w:tcMar>
          </w:tcPr>
          <w:p w:rsidR="004C0111" w:rsidRDefault="0012073B" w:rsidP="008A68BE">
            <w:pPr>
              <w:pPrChange w:id="1216" w:author="Иво Станков" w:date="2013-07-29T18:48:00Z">
                <w:pPr>
                  <w:jc w:val="right"/>
                </w:pPr>
              </w:pPrChange>
            </w:pPr>
            <w:r w:rsidRPr="00BA7C78">
              <w:t>-</w:t>
            </w:r>
          </w:p>
        </w:tc>
        <w:tc>
          <w:tcPr>
            <w:tcW w:w="1091" w:type="dxa"/>
            <w:tcBorders>
              <w:top w:val="nil"/>
              <w:left w:val="nil"/>
              <w:bottom w:val="double" w:sz="6" w:space="0" w:color="auto"/>
              <w:right w:val="nil"/>
            </w:tcBorders>
            <w:noWrap/>
            <w:tcMar>
              <w:left w:w="28" w:type="dxa"/>
              <w:right w:w="28" w:type="dxa"/>
            </w:tcMar>
          </w:tcPr>
          <w:p w:rsidR="004C0111" w:rsidRDefault="00C44694" w:rsidP="008A68BE">
            <w:pPr>
              <w:pPrChange w:id="1217" w:author="Иво Станков" w:date="2013-07-29T18:48:00Z">
                <w:pPr>
                  <w:jc w:val="right"/>
                </w:pPr>
              </w:pPrChange>
            </w:pPr>
            <w:r>
              <w:t>25</w:t>
            </w:r>
          </w:p>
        </w:tc>
        <w:tc>
          <w:tcPr>
            <w:tcW w:w="816" w:type="dxa"/>
            <w:tcBorders>
              <w:top w:val="nil"/>
              <w:left w:val="nil"/>
              <w:bottom w:val="double" w:sz="6" w:space="0" w:color="auto"/>
              <w:right w:val="nil"/>
            </w:tcBorders>
            <w:noWrap/>
            <w:tcMar>
              <w:left w:w="28" w:type="dxa"/>
              <w:right w:w="28" w:type="dxa"/>
            </w:tcMar>
          </w:tcPr>
          <w:p w:rsidR="004C0111" w:rsidRDefault="0012073B" w:rsidP="008A68BE">
            <w:pPr>
              <w:pPrChange w:id="1218" w:author="Иво Станков" w:date="2013-07-29T18:48:00Z">
                <w:pPr>
                  <w:jc w:val="right"/>
                </w:pPr>
              </w:pPrChange>
            </w:pPr>
            <w:r w:rsidRPr="00BA7C78">
              <w:t>48</w:t>
            </w:r>
          </w:p>
        </w:tc>
        <w:tc>
          <w:tcPr>
            <w:tcW w:w="956" w:type="dxa"/>
            <w:tcBorders>
              <w:top w:val="nil"/>
              <w:left w:val="nil"/>
              <w:bottom w:val="double" w:sz="6" w:space="0" w:color="auto"/>
              <w:right w:val="nil"/>
            </w:tcBorders>
            <w:noWrap/>
            <w:tcMar>
              <w:left w:w="28" w:type="dxa"/>
              <w:right w:w="28" w:type="dxa"/>
            </w:tcMar>
          </w:tcPr>
          <w:p w:rsidR="004C0111" w:rsidRDefault="00C44694" w:rsidP="008A68BE">
            <w:pPr>
              <w:pPrChange w:id="1219" w:author="Иво Станков" w:date="2013-07-29T18:48:00Z">
                <w:pPr>
                  <w:jc w:val="right"/>
                </w:pPr>
              </w:pPrChange>
            </w:pPr>
            <w:r>
              <w:t>2,033</w:t>
            </w:r>
          </w:p>
        </w:tc>
        <w:tc>
          <w:tcPr>
            <w:tcW w:w="906" w:type="dxa"/>
            <w:tcBorders>
              <w:top w:val="nil"/>
              <w:left w:val="nil"/>
              <w:bottom w:val="double" w:sz="6" w:space="0" w:color="auto"/>
              <w:right w:val="nil"/>
            </w:tcBorders>
            <w:noWrap/>
            <w:tcMar>
              <w:left w:w="28" w:type="dxa"/>
              <w:right w:w="28" w:type="dxa"/>
            </w:tcMar>
          </w:tcPr>
          <w:p w:rsidR="004C0111" w:rsidRDefault="0012073B" w:rsidP="008A68BE">
            <w:pPr>
              <w:pPrChange w:id="1220" w:author="Иво Станков" w:date="2013-07-29T18:48:00Z">
                <w:pPr>
                  <w:jc w:val="right"/>
                </w:pPr>
              </w:pPrChange>
            </w:pPr>
            <w:r w:rsidRPr="00BA7C78">
              <w:t>2,147</w:t>
            </w:r>
          </w:p>
        </w:tc>
      </w:tr>
    </w:tbl>
    <w:p w:rsidR="004C0111" w:rsidRDefault="004C0111" w:rsidP="008A68BE">
      <w:pPr>
        <w:pPrChange w:id="1221" w:author="Иво Станков" w:date="2013-07-29T18:48:00Z">
          <w:pPr/>
        </w:pPrChange>
      </w:pPr>
    </w:p>
    <w:p w:rsidR="004C0111" w:rsidRDefault="0012073B" w:rsidP="008A68BE">
      <w:pPr>
        <w:pPrChange w:id="1222" w:author="Иво Станков" w:date="2013-07-29T18:48:00Z">
          <w:pPr/>
        </w:pPrChange>
      </w:pPr>
      <w:r w:rsidRPr="00146731">
        <w:rPr>
          <w:lang w:val="ru-RU"/>
        </w:rPr>
        <w:tab/>
        <w:t xml:space="preserve">Отчетната стойност на напълно амортизираните машини и оборудване, представени в отчета за финансовото състояние към </w:t>
      </w:r>
      <w:r w:rsidR="000C0582">
        <w:rPr>
          <w:lang w:val="ru-RU"/>
        </w:rPr>
        <w:t>30.06</w:t>
      </w:r>
      <w:r w:rsidRPr="00146731">
        <w:rPr>
          <w:lang w:val="ru-RU"/>
        </w:rPr>
        <w:t xml:space="preserve">.2013 г. е </w:t>
      </w:r>
      <w:r w:rsidR="00334EF5">
        <w:rPr>
          <w:rFonts w:asciiTheme="minorHAnsi" w:hAnsiTheme="minorHAnsi"/>
          <w:lang w:val="en-US"/>
        </w:rPr>
        <w:t>884</w:t>
      </w:r>
      <w:r w:rsidR="00334EF5" w:rsidRPr="00146731">
        <w:t xml:space="preserve"> </w:t>
      </w:r>
      <w:r w:rsidRPr="00146731">
        <w:rPr>
          <w:lang w:val="ru-RU"/>
        </w:rPr>
        <w:t xml:space="preserve">хил. лв. </w:t>
      </w:r>
      <w:r w:rsidRPr="00146731">
        <w:t>(31.12.2012 г.: 816 хил. лв.).</w:t>
      </w:r>
    </w:p>
    <w:p w:rsidR="004B286A" w:rsidRDefault="004B286A" w:rsidP="008A68BE">
      <w:pPr>
        <w:pPrChange w:id="1223" w:author="Иво Станков" w:date="2013-07-29T18:48:00Z">
          <w:pPr/>
        </w:pPrChange>
      </w:pPr>
    </w:p>
    <w:p w:rsidR="00EE5811" w:rsidRDefault="00833980" w:rsidP="008A68BE">
      <w:pPr>
        <w:pStyle w:val="Heading1"/>
        <w:pPrChange w:id="1224" w:author="Иво Станков" w:date="2013-07-29T18:48:00Z">
          <w:pPr/>
        </w:pPrChange>
      </w:pPr>
      <w:bookmarkStart w:id="1225" w:name="_Toc355005231"/>
      <w:r>
        <w:rPr>
          <w:rFonts w:asciiTheme="minorHAnsi" w:hAnsiTheme="minorHAnsi"/>
          <w:lang w:val="en-US"/>
        </w:rPr>
        <w:lastRenderedPageBreak/>
        <w:t>13.</w:t>
      </w:r>
      <w:r w:rsidR="0012073B" w:rsidRPr="00146731">
        <w:t>НЕМАТЕРИАЛНИ АКТИВИ</w:t>
      </w:r>
      <w:bookmarkEnd w:id="1225"/>
    </w:p>
    <w:tbl>
      <w:tblPr>
        <w:tblW w:w="9797" w:type="dxa"/>
        <w:tblInd w:w="88" w:type="dxa"/>
        <w:tblLook w:val="00A0" w:firstRow="1" w:lastRow="0" w:firstColumn="1" w:lastColumn="0" w:noHBand="0" w:noVBand="0"/>
      </w:tblPr>
      <w:tblGrid>
        <w:gridCol w:w="5897"/>
        <w:gridCol w:w="234"/>
        <w:gridCol w:w="1949"/>
        <w:gridCol w:w="234"/>
        <w:gridCol w:w="1483"/>
      </w:tblGrid>
      <w:tr w:rsidR="0012073B" w:rsidRPr="00C06239" w:rsidTr="00C06239">
        <w:trPr>
          <w:trHeight w:val="170"/>
        </w:trPr>
        <w:tc>
          <w:tcPr>
            <w:tcW w:w="6497" w:type="dxa"/>
            <w:tcBorders>
              <w:top w:val="nil"/>
              <w:left w:val="nil"/>
              <w:bottom w:val="nil"/>
              <w:right w:val="nil"/>
            </w:tcBorders>
            <w:vAlign w:val="bottom"/>
          </w:tcPr>
          <w:p w:rsidR="00EE5811" w:rsidRDefault="00EE5811" w:rsidP="008A68BE">
            <w:pPr>
              <w:pStyle w:val="a"/>
              <w:pPrChange w:id="1226" w:author="Иво Станков" w:date="2013-07-29T18:48:00Z">
                <w:pPr>
                  <w:pStyle w:val="Heading1"/>
                </w:pPr>
              </w:pPrChange>
            </w:pPr>
          </w:p>
        </w:tc>
        <w:tc>
          <w:tcPr>
            <w:tcW w:w="236" w:type="dxa"/>
            <w:tcBorders>
              <w:top w:val="nil"/>
              <w:left w:val="nil"/>
              <w:bottom w:val="nil"/>
              <w:right w:val="nil"/>
            </w:tcBorders>
            <w:vAlign w:val="bottom"/>
          </w:tcPr>
          <w:p w:rsidR="004C0111" w:rsidRDefault="004C0111" w:rsidP="008A68BE">
            <w:pPr>
              <w:pPrChange w:id="1227" w:author="Иво Станков" w:date="2013-07-29T18:48:00Z">
                <w:pPr/>
              </w:pPrChange>
            </w:pPr>
          </w:p>
        </w:tc>
        <w:tc>
          <w:tcPr>
            <w:tcW w:w="3064" w:type="dxa"/>
            <w:gridSpan w:val="3"/>
            <w:tcBorders>
              <w:top w:val="nil"/>
              <w:left w:val="nil"/>
              <w:bottom w:val="nil"/>
              <w:right w:val="nil"/>
            </w:tcBorders>
          </w:tcPr>
          <w:p w:rsidR="00EE5811" w:rsidRDefault="0012073B" w:rsidP="008A68BE">
            <w:pPr>
              <w:pStyle w:val="a1"/>
              <w:pPrChange w:id="1228" w:author="Иво Станков" w:date="2013-07-29T18:48:00Z">
                <w:pPr/>
              </w:pPrChange>
            </w:pPr>
            <w:r w:rsidRPr="00C06239">
              <w:t xml:space="preserve">Програмни </w:t>
            </w:r>
            <w:proofErr w:type="gramStart"/>
            <w:r w:rsidRPr="00C06239">
              <w:t xml:space="preserve">продукти </w:t>
            </w:r>
            <w:proofErr w:type="gramEnd"/>
          </w:p>
        </w:tc>
      </w:tr>
      <w:tr w:rsidR="0012073B" w:rsidRPr="00C06239" w:rsidTr="00C06239">
        <w:trPr>
          <w:trHeight w:val="170"/>
        </w:trPr>
        <w:tc>
          <w:tcPr>
            <w:tcW w:w="6497" w:type="dxa"/>
            <w:tcBorders>
              <w:top w:val="nil"/>
              <w:left w:val="nil"/>
              <w:bottom w:val="nil"/>
              <w:right w:val="nil"/>
            </w:tcBorders>
            <w:vAlign w:val="bottom"/>
          </w:tcPr>
          <w:p w:rsidR="00EE5811" w:rsidRDefault="00EE5811" w:rsidP="008A68BE">
            <w:pPr>
              <w:pStyle w:val="a"/>
              <w:pPrChange w:id="1229" w:author="Иво Станков" w:date="2013-07-29T18:48:00Z">
                <w:pPr>
                  <w:pStyle w:val="a1"/>
                </w:pPr>
              </w:pPrChange>
            </w:pPr>
          </w:p>
        </w:tc>
        <w:tc>
          <w:tcPr>
            <w:tcW w:w="236" w:type="dxa"/>
            <w:tcBorders>
              <w:top w:val="nil"/>
              <w:left w:val="nil"/>
              <w:bottom w:val="nil"/>
              <w:right w:val="nil"/>
            </w:tcBorders>
            <w:vAlign w:val="bottom"/>
          </w:tcPr>
          <w:p w:rsidR="004C0111" w:rsidRDefault="004C0111" w:rsidP="008A68BE">
            <w:pPr>
              <w:pPrChange w:id="1230" w:author="Иво Станков" w:date="2013-07-29T18:48:00Z">
                <w:pPr/>
              </w:pPrChange>
            </w:pPr>
          </w:p>
        </w:tc>
        <w:tc>
          <w:tcPr>
            <w:tcW w:w="1332" w:type="dxa"/>
            <w:tcBorders>
              <w:top w:val="nil"/>
              <w:left w:val="nil"/>
              <w:bottom w:val="nil"/>
              <w:right w:val="nil"/>
            </w:tcBorders>
            <w:vAlign w:val="bottom"/>
          </w:tcPr>
          <w:p w:rsidR="00EE5811" w:rsidRDefault="002F6A7A" w:rsidP="008A68BE">
            <w:pPr>
              <w:pStyle w:val="a1"/>
              <w:pPrChange w:id="1231" w:author="Иво Станков" w:date="2013-07-29T18:48:00Z">
                <w:pPr/>
              </w:pPrChange>
            </w:pPr>
            <w:r>
              <w:t>30.06</w:t>
            </w:r>
            <w:r w:rsidR="0012073B" w:rsidRPr="00C06239">
              <w:t>.2013</w:t>
            </w:r>
          </w:p>
        </w:tc>
        <w:tc>
          <w:tcPr>
            <w:tcW w:w="236" w:type="dxa"/>
            <w:tcBorders>
              <w:top w:val="nil"/>
              <w:left w:val="nil"/>
              <w:bottom w:val="nil"/>
              <w:right w:val="nil"/>
            </w:tcBorders>
            <w:vAlign w:val="bottom"/>
          </w:tcPr>
          <w:p w:rsidR="004C0111" w:rsidRDefault="004C0111" w:rsidP="008A68BE">
            <w:pPr>
              <w:pStyle w:val="a1"/>
              <w:pPrChange w:id="1232" w:author="Иво Станков" w:date="2013-07-29T18:48:00Z">
                <w:pPr>
                  <w:pStyle w:val="a1"/>
                </w:pPr>
              </w:pPrChange>
            </w:pPr>
          </w:p>
        </w:tc>
        <w:tc>
          <w:tcPr>
            <w:tcW w:w="1496" w:type="dxa"/>
            <w:tcBorders>
              <w:top w:val="nil"/>
              <w:left w:val="nil"/>
              <w:bottom w:val="nil"/>
              <w:right w:val="nil"/>
            </w:tcBorders>
            <w:vAlign w:val="bottom"/>
          </w:tcPr>
          <w:p w:rsidR="004C0111" w:rsidRDefault="0012073B" w:rsidP="008A68BE">
            <w:pPr>
              <w:pStyle w:val="a1"/>
              <w:pPrChange w:id="1233" w:author="Иво Станков" w:date="2013-07-29T18:48:00Z">
                <w:pPr>
                  <w:pStyle w:val="a1"/>
                </w:pPr>
              </w:pPrChange>
            </w:pPr>
            <w:r w:rsidRPr="00C06239">
              <w:t>2012</w:t>
            </w:r>
          </w:p>
        </w:tc>
      </w:tr>
      <w:tr w:rsidR="0012073B" w:rsidRPr="00C06239" w:rsidTr="00C06239">
        <w:trPr>
          <w:trHeight w:val="170"/>
        </w:trPr>
        <w:tc>
          <w:tcPr>
            <w:tcW w:w="6497" w:type="dxa"/>
            <w:tcBorders>
              <w:top w:val="nil"/>
              <w:left w:val="nil"/>
              <w:bottom w:val="nil"/>
              <w:right w:val="nil"/>
            </w:tcBorders>
            <w:vAlign w:val="bottom"/>
          </w:tcPr>
          <w:p w:rsidR="00EE5811" w:rsidRDefault="00EE5811" w:rsidP="008A68BE">
            <w:pPr>
              <w:pStyle w:val="a"/>
              <w:pPrChange w:id="1234" w:author="Иво Станков" w:date="2013-07-29T18:48:00Z">
                <w:pPr>
                  <w:pStyle w:val="a1"/>
                </w:pPr>
              </w:pPrChange>
            </w:pPr>
          </w:p>
        </w:tc>
        <w:tc>
          <w:tcPr>
            <w:tcW w:w="236" w:type="dxa"/>
            <w:tcBorders>
              <w:top w:val="nil"/>
              <w:left w:val="nil"/>
              <w:bottom w:val="nil"/>
              <w:right w:val="nil"/>
            </w:tcBorders>
            <w:vAlign w:val="bottom"/>
          </w:tcPr>
          <w:p w:rsidR="004C0111" w:rsidRDefault="004C0111" w:rsidP="008A68BE">
            <w:pPr>
              <w:pPrChange w:id="1235" w:author="Иво Станков" w:date="2013-07-29T18:48:00Z">
                <w:pPr/>
              </w:pPrChange>
            </w:pPr>
          </w:p>
        </w:tc>
        <w:tc>
          <w:tcPr>
            <w:tcW w:w="1332" w:type="dxa"/>
            <w:tcBorders>
              <w:top w:val="nil"/>
              <w:left w:val="nil"/>
              <w:bottom w:val="nil"/>
              <w:right w:val="nil"/>
            </w:tcBorders>
            <w:vAlign w:val="bottom"/>
          </w:tcPr>
          <w:p w:rsidR="00EE5811" w:rsidRDefault="0012073B" w:rsidP="008A68BE">
            <w:pPr>
              <w:pStyle w:val="a1"/>
              <w:pPrChange w:id="1236" w:author="Иво Станков" w:date="2013-07-29T18:48:00Z">
                <w:pPr/>
              </w:pPrChange>
            </w:pPr>
            <w:r w:rsidRPr="00C06239">
              <w:t>BGN '000</w:t>
            </w:r>
          </w:p>
        </w:tc>
        <w:tc>
          <w:tcPr>
            <w:tcW w:w="236" w:type="dxa"/>
            <w:tcBorders>
              <w:top w:val="nil"/>
              <w:left w:val="nil"/>
              <w:bottom w:val="nil"/>
              <w:right w:val="nil"/>
            </w:tcBorders>
            <w:vAlign w:val="bottom"/>
          </w:tcPr>
          <w:p w:rsidR="004C0111" w:rsidRDefault="004C0111" w:rsidP="008A68BE">
            <w:pPr>
              <w:pStyle w:val="a1"/>
              <w:pPrChange w:id="1237" w:author="Иво Станков" w:date="2013-07-29T18:48:00Z">
                <w:pPr>
                  <w:pStyle w:val="a1"/>
                </w:pPr>
              </w:pPrChange>
            </w:pPr>
          </w:p>
        </w:tc>
        <w:tc>
          <w:tcPr>
            <w:tcW w:w="1496" w:type="dxa"/>
            <w:tcBorders>
              <w:top w:val="nil"/>
              <w:left w:val="nil"/>
              <w:bottom w:val="nil"/>
              <w:right w:val="nil"/>
            </w:tcBorders>
            <w:vAlign w:val="bottom"/>
          </w:tcPr>
          <w:p w:rsidR="004C0111" w:rsidRDefault="0012073B" w:rsidP="008A68BE">
            <w:pPr>
              <w:pStyle w:val="a1"/>
              <w:pPrChange w:id="1238" w:author="Иво Станков" w:date="2013-07-29T18:48:00Z">
                <w:pPr>
                  <w:pStyle w:val="a1"/>
                </w:pPr>
              </w:pPrChange>
            </w:pPr>
            <w:r w:rsidRPr="00C06239">
              <w:t>BGN '000</w:t>
            </w:r>
          </w:p>
        </w:tc>
      </w:tr>
      <w:tr w:rsidR="0012073B" w:rsidRPr="00C06239" w:rsidTr="00C06239">
        <w:trPr>
          <w:trHeight w:val="170"/>
        </w:trPr>
        <w:tc>
          <w:tcPr>
            <w:tcW w:w="6497" w:type="dxa"/>
            <w:tcBorders>
              <w:top w:val="nil"/>
              <w:left w:val="nil"/>
              <w:bottom w:val="nil"/>
              <w:right w:val="nil"/>
            </w:tcBorders>
            <w:vAlign w:val="bottom"/>
          </w:tcPr>
          <w:p w:rsidR="00EE5811" w:rsidRDefault="0012073B" w:rsidP="008A68BE">
            <w:pPr>
              <w:pStyle w:val="a"/>
              <w:pPrChange w:id="1239" w:author="Иво Станков" w:date="2013-07-29T18:48:00Z">
                <w:pPr>
                  <w:pStyle w:val="a1"/>
                </w:pPr>
              </w:pPrChange>
            </w:pPr>
            <w:r w:rsidRPr="00C06239">
              <w:t>Отчетна стойност</w:t>
            </w:r>
          </w:p>
        </w:tc>
        <w:tc>
          <w:tcPr>
            <w:tcW w:w="236" w:type="dxa"/>
            <w:tcBorders>
              <w:top w:val="nil"/>
              <w:left w:val="nil"/>
              <w:bottom w:val="nil"/>
              <w:right w:val="nil"/>
            </w:tcBorders>
            <w:vAlign w:val="bottom"/>
          </w:tcPr>
          <w:p w:rsidR="004C0111" w:rsidRDefault="004C0111" w:rsidP="008A68BE">
            <w:pPr>
              <w:pPrChange w:id="1240" w:author="Иво Станков" w:date="2013-07-29T18:48:00Z">
                <w:pPr/>
              </w:pPrChange>
            </w:pPr>
          </w:p>
        </w:tc>
        <w:tc>
          <w:tcPr>
            <w:tcW w:w="1332" w:type="dxa"/>
            <w:tcBorders>
              <w:top w:val="nil"/>
              <w:left w:val="nil"/>
              <w:bottom w:val="nil"/>
              <w:right w:val="nil"/>
            </w:tcBorders>
            <w:vAlign w:val="bottom"/>
          </w:tcPr>
          <w:p w:rsidR="004C0111" w:rsidRDefault="004C0111" w:rsidP="008A68BE">
            <w:pPr>
              <w:pPrChange w:id="1241" w:author="Иво Станков" w:date="2013-07-29T18:48:00Z">
                <w:pPr/>
              </w:pPrChange>
            </w:pPr>
          </w:p>
        </w:tc>
        <w:tc>
          <w:tcPr>
            <w:tcW w:w="236" w:type="dxa"/>
            <w:tcBorders>
              <w:top w:val="nil"/>
              <w:left w:val="nil"/>
              <w:bottom w:val="nil"/>
              <w:right w:val="nil"/>
            </w:tcBorders>
            <w:vAlign w:val="bottom"/>
          </w:tcPr>
          <w:p w:rsidR="004C0111" w:rsidRDefault="004C0111" w:rsidP="008A68BE">
            <w:pPr>
              <w:pPrChange w:id="1242" w:author="Иво Станков" w:date="2013-07-29T18:48:00Z">
                <w:pPr/>
              </w:pPrChange>
            </w:pPr>
          </w:p>
        </w:tc>
        <w:tc>
          <w:tcPr>
            <w:tcW w:w="1496" w:type="dxa"/>
            <w:tcBorders>
              <w:top w:val="nil"/>
              <w:left w:val="nil"/>
              <w:bottom w:val="nil"/>
              <w:right w:val="nil"/>
            </w:tcBorders>
            <w:vAlign w:val="bottom"/>
          </w:tcPr>
          <w:p w:rsidR="004C0111" w:rsidRDefault="004C0111" w:rsidP="008A68BE">
            <w:pPr>
              <w:pPrChange w:id="1243" w:author="Иво Станков" w:date="2013-07-29T18:48:00Z">
                <w:pPr/>
              </w:pPrChange>
            </w:pPr>
          </w:p>
        </w:tc>
      </w:tr>
      <w:tr w:rsidR="0012073B" w:rsidRPr="00C06239" w:rsidTr="00C06239">
        <w:trPr>
          <w:trHeight w:val="170"/>
        </w:trPr>
        <w:tc>
          <w:tcPr>
            <w:tcW w:w="6497" w:type="dxa"/>
            <w:tcBorders>
              <w:top w:val="nil"/>
              <w:left w:val="nil"/>
              <w:bottom w:val="nil"/>
              <w:right w:val="nil"/>
            </w:tcBorders>
            <w:vAlign w:val="bottom"/>
          </w:tcPr>
          <w:p w:rsidR="00EE5811" w:rsidRDefault="0012073B" w:rsidP="008A68BE">
            <w:pPr>
              <w:pStyle w:val="a"/>
              <w:pPrChange w:id="1244" w:author="Иво Станков" w:date="2013-07-29T18:48:00Z">
                <w:pPr/>
              </w:pPrChange>
            </w:pPr>
            <w:r w:rsidRPr="00C06239">
              <w:t>Салдо на 1 януари</w:t>
            </w:r>
          </w:p>
        </w:tc>
        <w:tc>
          <w:tcPr>
            <w:tcW w:w="236" w:type="dxa"/>
            <w:tcBorders>
              <w:top w:val="nil"/>
              <w:left w:val="nil"/>
              <w:bottom w:val="nil"/>
              <w:right w:val="nil"/>
            </w:tcBorders>
            <w:vAlign w:val="bottom"/>
          </w:tcPr>
          <w:p w:rsidR="004C0111" w:rsidRDefault="004C0111" w:rsidP="008A68BE">
            <w:pPr>
              <w:pPrChange w:id="1245" w:author="Иво Станков" w:date="2013-07-29T18:48:00Z">
                <w:pPr/>
              </w:pPrChange>
            </w:pPr>
          </w:p>
        </w:tc>
        <w:tc>
          <w:tcPr>
            <w:tcW w:w="1332" w:type="dxa"/>
            <w:tcBorders>
              <w:top w:val="nil"/>
              <w:left w:val="nil"/>
              <w:bottom w:val="nil"/>
              <w:right w:val="nil"/>
            </w:tcBorders>
            <w:vAlign w:val="bottom"/>
          </w:tcPr>
          <w:p w:rsidR="00EE5811" w:rsidRDefault="0012073B" w:rsidP="008A68BE">
            <w:pPr>
              <w:pStyle w:val="a0"/>
              <w:pPrChange w:id="1246" w:author="Иво Станков" w:date="2013-07-29T18:48:00Z">
                <w:pPr/>
              </w:pPrChange>
            </w:pPr>
            <w:r w:rsidRPr="00C06239">
              <w:t>678</w:t>
            </w:r>
          </w:p>
        </w:tc>
        <w:tc>
          <w:tcPr>
            <w:tcW w:w="236" w:type="dxa"/>
            <w:tcBorders>
              <w:top w:val="nil"/>
              <w:left w:val="nil"/>
              <w:bottom w:val="nil"/>
              <w:right w:val="nil"/>
            </w:tcBorders>
            <w:vAlign w:val="bottom"/>
          </w:tcPr>
          <w:p w:rsidR="004C0111" w:rsidRDefault="004C0111" w:rsidP="008A68BE">
            <w:pPr>
              <w:pStyle w:val="a0"/>
              <w:pPrChange w:id="1247" w:author="Иво Станков" w:date="2013-07-29T18:48:00Z">
                <w:pPr>
                  <w:pStyle w:val="a0"/>
                </w:pPr>
              </w:pPrChange>
            </w:pPr>
          </w:p>
        </w:tc>
        <w:tc>
          <w:tcPr>
            <w:tcW w:w="1496" w:type="dxa"/>
            <w:tcBorders>
              <w:top w:val="nil"/>
              <w:left w:val="nil"/>
              <w:bottom w:val="nil"/>
              <w:right w:val="nil"/>
            </w:tcBorders>
            <w:vAlign w:val="bottom"/>
          </w:tcPr>
          <w:p w:rsidR="004C0111" w:rsidRDefault="0012073B" w:rsidP="008A68BE">
            <w:pPr>
              <w:pStyle w:val="a0"/>
              <w:pPrChange w:id="1248" w:author="Иво Станков" w:date="2013-07-29T18:48:00Z">
                <w:pPr>
                  <w:pStyle w:val="a0"/>
                </w:pPr>
              </w:pPrChange>
            </w:pPr>
            <w:r w:rsidRPr="00C06239">
              <w:t>678</w:t>
            </w:r>
          </w:p>
        </w:tc>
      </w:tr>
      <w:tr w:rsidR="0012073B" w:rsidRPr="00C06239" w:rsidTr="00C06239">
        <w:trPr>
          <w:trHeight w:val="170"/>
        </w:trPr>
        <w:tc>
          <w:tcPr>
            <w:tcW w:w="6497" w:type="dxa"/>
            <w:tcBorders>
              <w:top w:val="nil"/>
              <w:left w:val="nil"/>
              <w:bottom w:val="nil"/>
              <w:right w:val="nil"/>
            </w:tcBorders>
            <w:vAlign w:val="bottom"/>
          </w:tcPr>
          <w:p w:rsidR="00EE5811" w:rsidRDefault="0012073B" w:rsidP="008A68BE">
            <w:pPr>
              <w:pStyle w:val="a"/>
              <w:pPrChange w:id="1249" w:author="Иво Станков" w:date="2013-07-29T18:48:00Z">
                <w:pPr>
                  <w:pStyle w:val="a0"/>
                </w:pPr>
              </w:pPrChange>
            </w:pPr>
            <w:r w:rsidRPr="00C06239">
              <w:t>Салдо нат</w:t>
            </w:r>
            <w:r w:rsidR="00783990">
              <w:t>30 юни</w:t>
            </w:r>
            <w:r w:rsidRPr="00C06239">
              <w:t xml:space="preserve"> / 31 декември</w:t>
            </w:r>
          </w:p>
        </w:tc>
        <w:tc>
          <w:tcPr>
            <w:tcW w:w="236" w:type="dxa"/>
            <w:tcBorders>
              <w:top w:val="nil"/>
              <w:left w:val="nil"/>
              <w:bottom w:val="nil"/>
              <w:right w:val="nil"/>
            </w:tcBorders>
            <w:vAlign w:val="bottom"/>
          </w:tcPr>
          <w:p w:rsidR="004C0111" w:rsidRDefault="004C0111" w:rsidP="008A68BE">
            <w:pPr>
              <w:pPrChange w:id="1250" w:author="Иво Станков" w:date="2013-07-29T18:48:00Z">
                <w:pPr/>
              </w:pPrChange>
            </w:pPr>
          </w:p>
        </w:tc>
        <w:tc>
          <w:tcPr>
            <w:tcW w:w="1332" w:type="dxa"/>
            <w:tcBorders>
              <w:top w:val="single" w:sz="4" w:space="0" w:color="auto"/>
              <w:left w:val="nil"/>
              <w:bottom w:val="single" w:sz="4" w:space="0" w:color="auto"/>
              <w:right w:val="nil"/>
            </w:tcBorders>
            <w:vAlign w:val="bottom"/>
          </w:tcPr>
          <w:p w:rsidR="00EE5811" w:rsidRDefault="0012073B" w:rsidP="008A68BE">
            <w:pPr>
              <w:pStyle w:val="a0"/>
              <w:pPrChange w:id="1251" w:author="Иво Станков" w:date="2013-07-29T18:48:00Z">
                <w:pPr/>
              </w:pPrChange>
            </w:pPr>
            <w:r w:rsidRPr="00C06239">
              <w:t>678</w:t>
            </w:r>
          </w:p>
        </w:tc>
        <w:tc>
          <w:tcPr>
            <w:tcW w:w="236" w:type="dxa"/>
            <w:tcBorders>
              <w:top w:val="nil"/>
              <w:left w:val="nil"/>
              <w:bottom w:val="nil"/>
              <w:right w:val="nil"/>
            </w:tcBorders>
            <w:vAlign w:val="bottom"/>
          </w:tcPr>
          <w:p w:rsidR="004C0111" w:rsidRDefault="004C0111" w:rsidP="008A68BE">
            <w:pPr>
              <w:pStyle w:val="a0"/>
              <w:pPrChange w:id="1252" w:author="Иво Станков" w:date="2013-07-29T18:48:00Z">
                <w:pPr>
                  <w:pStyle w:val="a0"/>
                </w:pPr>
              </w:pPrChange>
            </w:pPr>
          </w:p>
        </w:tc>
        <w:tc>
          <w:tcPr>
            <w:tcW w:w="1496" w:type="dxa"/>
            <w:tcBorders>
              <w:top w:val="single" w:sz="4" w:space="0" w:color="auto"/>
              <w:left w:val="nil"/>
              <w:bottom w:val="single" w:sz="4" w:space="0" w:color="auto"/>
              <w:right w:val="nil"/>
            </w:tcBorders>
            <w:vAlign w:val="bottom"/>
          </w:tcPr>
          <w:p w:rsidR="004C0111" w:rsidRDefault="0012073B" w:rsidP="008A68BE">
            <w:pPr>
              <w:pStyle w:val="a0"/>
              <w:pPrChange w:id="1253" w:author="Иво Станков" w:date="2013-07-29T18:48:00Z">
                <w:pPr>
                  <w:pStyle w:val="a0"/>
                </w:pPr>
              </w:pPrChange>
            </w:pPr>
            <w:r w:rsidRPr="00C06239">
              <w:t>678</w:t>
            </w:r>
          </w:p>
        </w:tc>
      </w:tr>
      <w:tr w:rsidR="0012073B" w:rsidRPr="00C06239" w:rsidTr="00C06239">
        <w:trPr>
          <w:trHeight w:val="170"/>
        </w:trPr>
        <w:tc>
          <w:tcPr>
            <w:tcW w:w="6497" w:type="dxa"/>
            <w:tcBorders>
              <w:top w:val="nil"/>
              <w:left w:val="nil"/>
              <w:bottom w:val="nil"/>
              <w:right w:val="nil"/>
            </w:tcBorders>
            <w:vAlign w:val="bottom"/>
          </w:tcPr>
          <w:p w:rsidR="00EE5811" w:rsidRDefault="0012073B" w:rsidP="008A68BE">
            <w:pPr>
              <w:pStyle w:val="a"/>
              <w:pPrChange w:id="1254" w:author="Иво Станков" w:date="2013-07-29T18:48:00Z">
                <w:pPr>
                  <w:pStyle w:val="a0"/>
                </w:pPr>
              </w:pPrChange>
            </w:pPr>
            <w:r w:rsidRPr="00C06239">
              <w:t>Натрупана амортизация</w:t>
            </w:r>
          </w:p>
        </w:tc>
        <w:tc>
          <w:tcPr>
            <w:tcW w:w="236" w:type="dxa"/>
            <w:tcBorders>
              <w:top w:val="nil"/>
              <w:left w:val="nil"/>
              <w:bottom w:val="nil"/>
              <w:right w:val="nil"/>
            </w:tcBorders>
            <w:vAlign w:val="bottom"/>
          </w:tcPr>
          <w:p w:rsidR="004C0111" w:rsidRDefault="004C0111" w:rsidP="008A68BE">
            <w:pPr>
              <w:pPrChange w:id="1255" w:author="Иво Станков" w:date="2013-07-29T18:48:00Z">
                <w:pPr/>
              </w:pPrChange>
            </w:pPr>
          </w:p>
        </w:tc>
        <w:tc>
          <w:tcPr>
            <w:tcW w:w="1332" w:type="dxa"/>
            <w:tcBorders>
              <w:top w:val="nil"/>
              <w:left w:val="nil"/>
              <w:bottom w:val="nil"/>
              <w:right w:val="nil"/>
            </w:tcBorders>
            <w:vAlign w:val="bottom"/>
          </w:tcPr>
          <w:p w:rsidR="00EE5811" w:rsidRDefault="00EE5811" w:rsidP="008A68BE">
            <w:pPr>
              <w:pStyle w:val="a0"/>
              <w:pPrChange w:id="1256" w:author="Иво Станков" w:date="2013-07-29T18:48:00Z">
                <w:pPr/>
              </w:pPrChange>
            </w:pPr>
          </w:p>
        </w:tc>
        <w:tc>
          <w:tcPr>
            <w:tcW w:w="236" w:type="dxa"/>
            <w:tcBorders>
              <w:top w:val="nil"/>
              <w:left w:val="nil"/>
              <w:bottom w:val="nil"/>
              <w:right w:val="nil"/>
            </w:tcBorders>
            <w:vAlign w:val="bottom"/>
          </w:tcPr>
          <w:p w:rsidR="004C0111" w:rsidRDefault="004C0111" w:rsidP="008A68BE">
            <w:pPr>
              <w:pStyle w:val="a0"/>
              <w:pPrChange w:id="1257" w:author="Иво Станков" w:date="2013-07-29T18:48:00Z">
                <w:pPr>
                  <w:pStyle w:val="a0"/>
                </w:pPr>
              </w:pPrChange>
            </w:pPr>
          </w:p>
        </w:tc>
        <w:tc>
          <w:tcPr>
            <w:tcW w:w="1496" w:type="dxa"/>
            <w:tcBorders>
              <w:top w:val="nil"/>
              <w:left w:val="nil"/>
              <w:bottom w:val="nil"/>
              <w:right w:val="nil"/>
            </w:tcBorders>
            <w:vAlign w:val="bottom"/>
          </w:tcPr>
          <w:p w:rsidR="004C0111" w:rsidRDefault="004C0111" w:rsidP="008A68BE">
            <w:pPr>
              <w:pStyle w:val="a0"/>
              <w:pPrChange w:id="1258" w:author="Иво Станков" w:date="2013-07-29T18:48:00Z">
                <w:pPr>
                  <w:pStyle w:val="a0"/>
                </w:pPr>
              </w:pPrChange>
            </w:pPr>
          </w:p>
        </w:tc>
      </w:tr>
      <w:tr w:rsidR="0012073B" w:rsidRPr="00C06239" w:rsidTr="00C06239">
        <w:trPr>
          <w:trHeight w:val="170"/>
        </w:trPr>
        <w:tc>
          <w:tcPr>
            <w:tcW w:w="6497" w:type="dxa"/>
            <w:tcBorders>
              <w:top w:val="nil"/>
              <w:left w:val="nil"/>
              <w:bottom w:val="nil"/>
              <w:right w:val="nil"/>
            </w:tcBorders>
            <w:vAlign w:val="bottom"/>
          </w:tcPr>
          <w:p w:rsidR="00EE5811" w:rsidRDefault="0012073B" w:rsidP="008A68BE">
            <w:pPr>
              <w:pStyle w:val="a"/>
              <w:pPrChange w:id="1259" w:author="Иво Станков" w:date="2013-07-29T18:48:00Z">
                <w:pPr>
                  <w:pStyle w:val="a0"/>
                </w:pPr>
              </w:pPrChange>
            </w:pPr>
            <w:r w:rsidRPr="00C06239">
              <w:t>Салдо на 1 януари</w:t>
            </w:r>
          </w:p>
        </w:tc>
        <w:tc>
          <w:tcPr>
            <w:tcW w:w="236" w:type="dxa"/>
            <w:tcBorders>
              <w:top w:val="nil"/>
              <w:left w:val="nil"/>
              <w:bottom w:val="nil"/>
              <w:right w:val="nil"/>
            </w:tcBorders>
            <w:vAlign w:val="bottom"/>
          </w:tcPr>
          <w:p w:rsidR="004C0111" w:rsidRDefault="004C0111" w:rsidP="008A68BE">
            <w:pPr>
              <w:pPrChange w:id="1260" w:author="Иво Станков" w:date="2013-07-29T18:48:00Z">
                <w:pPr/>
              </w:pPrChange>
            </w:pPr>
          </w:p>
        </w:tc>
        <w:tc>
          <w:tcPr>
            <w:tcW w:w="1332" w:type="dxa"/>
            <w:tcBorders>
              <w:top w:val="nil"/>
              <w:left w:val="nil"/>
              <w:bottom w:val="nil"/>
              <w:right w:val="nil"/>
            </w:tcBorders>
            <w:vAlign w:val="bottom"/>
          </w:tcPr>
          <w:p w:rsidR="00EE5811" w:rsidRDefault="0012073B" w:rsidP="008A68BE">
            <w:pPr>
              <w:pStyle w:val="a0"/>
              <w:pPrChange w:id="1261" w:author="Иво Станков" w:date="2013-07-29T18:48:00Z">
                <w:pPr/>
              </w:pPrChange>
            </w:pPr>
            <w:r w:rsidRPr="00C06239">
              <w:t>627</w:t>
            </w:r>
          </w:p>
        </w:tc>
        <w:tc>
          <w:tcPr>
            <w:tcW w:w="236" w:type="dxa"/>
            <w:tcBorders>
              <w:top w:val="nil"/>
              <w:left w:val="nil"/>
              <w:bottom w:val="nil"/>
              <w:right w:val="nil"/>
            </w:tcBorders>
            <w:vAlign w:val="bottom"/>
          </w:tcPr>
          <w:p w:rsidR="004C0111" w:rsidRDefault="004C0111" w:rsidP="008A68BE">
            <w:pPr>
              <w:pStyle w:val="a0"/>
              <w:pPrChange w:id="1262" w:author="Иво Станков" w:date="2013-07-29T18:48:00Z">
                <w:pPr>
                  <w:pStyle w:val="a0"/>
                </w:pPr>
              </w:pPrChange>
            </w:pPr>
          </w:p>
        </w:tc>
        <w:tc>
          <w:tcPr>
            <w:tcW w:w="1496" w:type="dxa"/>
            <w:tcBorders>
              <w:top w:val="nil"/>
              <w:left w:val="nil"/>
              <w:bottom w:val="nil"/>
              <w:right w:val="nil"/>
            </w:tcBorders>
            <w:vAlign w:val="bottom"/>
          </w:tcPr>
          <w:p w:rsidR="004C0111" w:rsidRDefault="0012073B" w:rsidP="008A68BE">
            <w:pPr>
              <w:pStyle w:val="a0"/>
              <w:pPrChange w:id="1263" w:author="Иво Станков" w:date="2013-07-29T18:48:00Z">
                <w:pPr>
                  <w:pStyle w:val="a0"/>
                </w:pPr>
              </w:pPrChange>
            </w:pPr>
            <w:r w:rsidRPr="00C06239">
              <w:t>506</w:t>
            </w:r>
          </w:p>
        </w:tc>
      </w:tr>
      <w:tr w:rsidR="0012073B" w:rsidRPr="00C06239" w:rsidTr="00C06239">
        <w:trPr>
          <w:trHeight w:val="170"/>
        </w:trPr>
        <w:tc>
          <w:tcPr>
            <w:tcW w:w="6497" w:type="dxa"/>
            <w:tcBorders>
              <w:top w:val="nil"/>
              <w:left w:val="nil"/>
              <w:bottom w:val="nil"/>
              <w:right w:val="nil"/>
            </w:tcBorders>
            <w:vAlign w:val="bottom"/>
          </w:tcPr>
          <w:p w:rsidR="00EE5811" w:rsidRDefault="0012073B" w:rsidP="008A68BE">
            <w:pPr>
              <w:pStyle w:val="a"/>
              <w:pPrChange w:id="1264" w:author="Иво Станков" w:date="2013-07-29T18:48:00Z">
                <w:pPr>
                  <w:pStyle w:val="a0"/>
                </w:pPr>
              </w:pPrChange>
            </w:pPr>
            <w:r w:rsidRPr="00C06239">
              <w:t>Начислена амортизация за периода</w:t>
            </w:r>
          </w:p>
        </w:tc>
        <w:tc>
          <w:tcPr>
            <w:tcW w:w="236" w:type="dxa"/>
            <w:tcBorders>
              <w:top w:val="nil"/>
              <w:left w:val="nil"/>
              <w:bottom w:val="nil"/>
              <w:right w:val="nil"/>
            </w:tcBorders>
            <w:vAlign w:val="bottom"/>
          </w:tcPr>
          <w:p w:rsidR="004C0111" w:rsidRDefault="004C0111" w:rsidP="008A68BE">
            <w:pPr>
              <w:pPrChange w:id="1265" w:author="Иво Станков" w:date="2013-07-29T18:48:00Z">
                <w:pPr/>
              </w:pPrChange>
            </w:pPr>
          </w:p>
        </w:tc>
        <w:tc>
          <w:tcPr>
            <w:tcW w:w="1332" w:type="dxa"/>
            <w:tcBorders>
              <w:top w:val="nil"/>
              <w:left w:val="nil"/>
              <w:bottom w:val="nil"/>
              <w:right w:val="nil"/>
            </w:tcBorders>
            <w:vAlign w:val="bottom"/>
          </w:tcPr>
          <w:p w:rsidR="00EE5811" w:rsidRPr="00A12DC3" w:rsidRDefault="001E749F" w:rsidP="008A68BE">
            <w:pPr>
              <w:pStyle w:val="a0"/>
              <w:rPr>
                <w:lang w:val="en-US"/>
              </w:rPr>
              <w:pPrChange w:id="1266" w:author="Иво Станков" w:date="2013-07-29T18:48:00Z">
                <w:pPr/>
              </w:pPrChange>
            </w:pPr>
            <w:r>
              <w:rPr>
                <w:lang w:val="en-US"/>
              </w:rPr>
              <w:t>51</w:t>
            </w:r>
          </w:p>
        </w:tc>
        <w:tc>
          <w:tcPr>
            <w:tcW w:w="236" w:type="dxa"/>
            <w:tcBorders>
              <w:top w:val="nil"/>
              <w:left w:val="nil"/>
              <w:bottom w:val="nil"/>
              <w:right w:val="nil"/>
            </w:tcBorders>
            <w:vAlign w:val="bottom"/>
          </w:tcPr>
          <w:p w:rsidR="004C0111" w:rsidRDefault="004C0111" w:rsidP="008A68BE">
            <w:pPr>
              <w:pStyle w:val="a0"/>
              <w:pPrChange w:id="1267" w:author="Иво Станков" w:date="2013-07-29T18:48:00Z">
                <w:pPr>
                  <w:pStyle w:val="a0"/>
                </w:pPr>
              </w:pPrChange>
            </w:pPr>
          </w:p>
        </w:tc>
        <w:tc>
          <w:tcPr>
            <w:tcW w:w="1496" w:type="dxa"/>
            <w:tcBorders>
              <w:top w:val="nil"/>
              <w:left w:val="nil"/>
              <w:bottom w:val="nil"/>
              <w:right w:val="nil"/>
            </w:tcBorders>
            <w:vAlign w:val="bottom"/>
          </w:tcPr>
          <w:p w:rsidR="004C0111" w:rsidRDefault="0012073B" w:rsidP="008A68BE">
            <w:pPr>
              <w:pStyle w:val="a0"/>
              <w:pPrChange w:id="1268" w:author="Иво Станков" w:date="2013-07-29T18:48:00Z">
                <w:pPr>
                  <w:pStyle w:val="a0"/>
                </w:pPr>
              </w:pPrChange>
            </w:pPr>
            <w:r w:rsidRPr="00C06239">
              <w:t>121</w:t>
            </w:r>
          </w:p>
        </w:tc>
      </w:tr>
      <w:tr w:rsidR="0012073B" w:rsidRPr="00C06239" w:rsidTr="00C06239">
        <w:trPr>
          <w:trHeight w:val="170"/>
        </w:trPr>
        <w:tc>
          <w:tcPr>
            <w:tcW w:w="6497" w:type="dxa"/>
            <w:tcBorders>
              <w:top w:val="nil"/>
              <w:left w:val="nil"/>
              <w:bottom w:val="nil"/>
              <w:right w:val="nil"/>
            </w:tcBorders>
            <w:vAlign w:val="bottom"/>
          </w:tcPr>
          <w:p w:rsidR="00EE5811" w:rsidRDefault="0012073B" w:rsidP="008A68BE">
            <w:pPr>
              <w:pStyle w:val="a"/>
              <w:pPrChange w:id="1269" w:author="Иво Станков" w:date="2013-07-29T18:48:00Z">
                <w:pPr>
                  <w:pStyle w:val="a0"/>
                </w:pPr>
              </w:pPrChange>
            </w:pPr>
            <w:r w:rsidRPr="00C06239">
              <w:t xml:space="preserve">Салдо на </w:t>
            </w:r>
            <w:r w:rsidR="00783990">
              <w:t>30 юни</w:t>
            </w:r>
            <w:r w:rsidRPr="00C06239">
              <w:t>/ 31 декември</w:t>
            </w:r>
          </w:p>
        </w:tc>
        <w:tc>
          <w:tcPr>
            <w:tcW w:w="236" w:type="dxa"/>
            <w:tcBorders>
              <w:top w:val="nil"/>
              <w:left w:val="nil"/>
              <w:bottom w:val="nil"/>
              <w:right w:val="nil"/>
            </w:tcBorders>
            <w:vAlign w:val="bottom"/>
          </w:tcPr>
          <w:p w:rsidR="004C0111" w:rsidRDefault="004C0111" w:rsidP="008A68BE">
            <w:pPr>
              <w:pPrChange w:id="1270" w:author="Иво Станков" w:date="2013-07-29T18:48:00Z">
                <w:pPr/>
              </w:pPrChange>
            </w:pPr>
          </w:p>
        </w:tc>
        <w:tc>
          <w:tcPr>
            <w:tcW w:w="1332" w:type="dxa"/>
            <w:tcBorders>
              <w:top w:val="single" w:sz="4" w:space="0" w:color="auto"/>
              <w:left w:val="nil"/>
              <w:bottom w:val="single" w:sz="4" w:space="0" w:color="auto"/>
              <w:right w:val="nil"/>
            </w:tcBorders>
            <w:vAlign w:val="bottom"/>
          </w:tcPr>
          <w:p w:rsidR="00EE5811" w:rsidRPr="00A12DC3" w:rsidRDefault="001E749F" w:rsidP="008A68BE">
            <w:pPr>
              <w:pStyle w:val="a0"/>
              <w:rPr>
                <w:lang w:val="en-US"/>
              </w:rPr>
              <w:pPrChange w:id="1271" w:author="Иво Станков" w:date="2013-07-29T18:48:00Z">
                <w:pPr/>
              </w:pPrChange>
            </w:pPr>
            <w:r>
              <w:rPr>
                <w:lang w:val="en-US"/>
              </w:rPr>
              <w:t>678</w:t>
            </w:r>
          </w:p>
        </w:tc>
        <w:tc>
          <w:tcPr>
            <w:tcW w:w="236" w:type="dxa"/>
            <w:tcBorders>
              <w:top w:val="nil"/>
              <w:left w:val="nil"/>
              <w:bottom w:val="nil"/>
              <w:right w:val="nil"/>
            </w:tcBorders>
            <w:vAlign w:val="bottom"/>
          </w:tcPr>
          <w:p w:rsidR="004C0111" w:rsidRDefault="004C0111" w:rsidP="008A68BE">
            <w:pPr>
              <w:pStyle w:val="a0"/>
              <w:pPrChange w:id="1272" w:author="Иво Станков" w:date="2013-07-29T18:48:00Z">
                <w:pPr>
                  <w:pStyle w:val="a0"/>
                </w:pPr>
              </w:pPrChange>
            </w:pPr>
          </w:p>
        </w:tc>
        <w:tc>
          <w:tcPr>
            <w:tcW w:w="1496" w:type="dxa"/>
            <w:tcBorders>
              <w:top w:val="single" w:sz="4" w:space="0" w:color="auto"/>
              <w:left w:val="nil"/>
              <w:bottom w:val="single" w:sz="4" w:space="0" w:color="auto"/>
              <w:right w:val="nil"/>
            </w:tcBorders>
            <w:vAlign w:val="bottom"/>
          </w:tcPr>
          <w:p w:rsidR="004C0111" w:rsidRDefault="0012073B" w:rsidP="008A68BE">
            <w:pPr>
              <w:pStyle w:val="a0"/>
              <w:pPrChange w:id="1273" w:author="Иво Станков" w:date="2013-07-29T18:48:00Z">
                <w:pPr>
                  <w:pStyle w:val="a0"/>
                </w:pPr>
              </w:pPrChange>
            </w:pPr>
            <w:r w:rsidRPr="00C06239">
              <w:t>627</w:t>
            </w:r>
          </w:p>
        </w:tc>
      </w:tr>
      <w:tr w:rsidR="0012073B" w:rsidRPr="00C06239" w:rsidTr="00C06239">
        <w:trPr>
          <w:trHeight w:val="170"/>
        </w:trPr>
        <w:tc>
          <w:tcPr>
            <w:tcW w:w="6497" w:type="dxa"/>
            <w:tcBorders>
              <w:top w:val="nil"/>
              <w:left w:val="nil"/>
              <w:bottom w:val="nil"/>
              <w:right w:val="nil"/>
            </w:tcBorders>
          </w:tcPr>
          <w:p w:rsidR="00EE5811" w:rsidRDefault="0012073B" w:rsidP="008A68BE">
            <w:pPr>
              <w:pStyle w:val="a"/>
              <w:pPrChange w:id="1274" w:author="Иво Станков" w:date="2013-07-29T18:48:00Z">
                <w:pPr>
                  <w:pStyle w:val="a0"/>
                </w:pPr>
              </w:pPrChange>
            </w:pPr>
            <w:r w:rsidRPr="00C06239">
              <w:t>Балансова стойност на</w:t>
            </w:r>
            <w:r w:rsidR="00783990">
              <w:t xml:space="preserve"> 30 юни</w:t>
            </w:r>
            <w:r w:rsidRPr="00C06239">
              <w:t>/ 31 декември</w:t>
            </w:r>
          </w:p>
        </w:tc>
        <w:tc>
          <w:tcPr>
            <w:tcW w:w="236" w:type="dxa"/>
            <w:tcBorders>
              <w:top w:val="nil"/>
              <w:left w:val="nil"/>
              <w:bottom w:val="nil"/>
              <w:right w:val="nil"/>
            </w:tcBorders>
          </w:tcPr>
          <w:p w:rsidR="004C0111" w:rsidRDefault="004C0111" w:rsidP="008A68BE">
            <w:pPr>
              <w:pPrChange w:id="1275" w:author="Иво Станков" w:date="2013-07-29T18:48:00Z">
                <w:pPr/>
              </w:pPrChange>
            </w:pPr>
          </w:p>
        </w:tc>
        <w:tc>
          <w:tcPr>
            <w:tcW w:w="1332" w:type="dxa"/>
            <w:tcBorders>
              <w:top w:val="nil"/>
              <w:left w:val="nil"/>
              <w:bottom w:val="double" w:sz="6" w:space="0" w:color="auto"/>
              <w:right w:val="nil"/>
            </w:tcBorders>
            <w:vAlign w:val="bottom"/>
          </w:tcPr>
          <w:p w:rsidR="00EE5811" w:rsidRPr="00A12DC3" w:rsidRDefault="001E749F" w:rsidP="008A68BE">
            <w:pPr>
              <w:pStyle w:val="a0"/>
              <w:rPr>
                <w:lang w:val="en-US"/>
              </w:rPr>
              <w:pPrChange w:id="1276" w:author="Иво Станков" w:date="2013-07-29T18:48:00Z">
                <w:pPr/>
              </w:pPrChange>
            </w:pPr>
            <w:r>
              <w:rPr>
                <w:lang w:val="en-US"/>
              </w:rPr>
              <w:t>-</w:t>
            </w:r>
          </w:p>
        </w:tc>
        <w:tc>
          <w:tcPr>
            <w:tcW w:w="236" w:type="dxa"/>
            <w:tcBorders>
              <w:top w:val="nil"/>
              <w:left w:val="nil"/>
              <w:bottom w:val="nil"/>
              <w:right w:val="nil"/>
            </w:tcBorders>
            <w:vAlign w:val="bottom"/>
          </w:tcPr>
          <w:p w:rsidR="004C0111" w:rsidRDefault="004C0111" w:rsidP="008A68BE">
            <w:pPr>
              <w:pStyle w:val="a0"/>
              <w:pPrChange w:id="1277" w:author="Иво Станков" w:date="2013-07-29T18:48:00Z">
                <w:pPr>
                  <w:pStyle w:val="a0"/>
                </w:pPr>
              </w:pPrChange>
            </w:pPr>
          </w:p>
        </w:tc>
        <w:tc>
          <w:tcPr>
            <w:tcW w:w="1496" w:type="dxa"/>
            <w:tcBorders>
              <w:top w:val="nil"/>
              <w:left w:val="nil"/>
              <w:bottom w:val="double" w:sz="6" w:space="0" w:color="auto"/>
              <w:right w:val="nil"/>
            </w:tcBorders>
            <w:vAlign w:val="bottom"/>
          </w:tcPr>
          <w:p w:rsidR="004C0111" w:rsidRDefault="0012073B" w:rsidP="008A68BE">
            <w:pPr>
              <w:pStyle w:val="a0"/>
              <w:pPrChange w:id="1278" w:author="Иво Станков" w:date="2013-07-29T18:48:00Z">
                <w:pPr>
                  <w:pStyle w:val="a0"/>
                </w:pPr>
              </w:pPrChange>
            </w:pPr>
            <w:r w:rsidRPr="00C06239">
              <w:t>51</w:t>
            </w:r>
          </w:p>
        </w:tc>
      </w:tr>
      <w:tr w:rsidR="0012073B" w:rsidRPr="00C06239" w:rsidTr="00C06239">
        <w:trPr>
          <w:trHeight w:val="170"/>
        </w:trPr>
        <w:tc>
          <w:tcPr>
            <w:tcW w:w="6497" w:type="dxa"/>
            <w:tcBorders>
              <w:top w:val="nil"/>
              <w:left w:val="nil"/>
              <w:bottom w:val="nil"/>
              <w:right w:val="nil"/>
            </w:tcBorders>
          </w:tcPr>
          <w:p w:rsidR="00EE5811" w:rsidRDefault="0012073B" w:rsidP="008A68BE">
            <w:pPr>
              <w:pStyle w:val="a"/>
              <w:pPrChange w:id="1279" w:author="Иво Станков" w:date="2013-07-29T18:48:00Z">
                <w:pPr>
                  <w:pStyle w:val="a0"/>
                </w:pPr>
              </w:pPrChange>
            </w:pPr>
            <w:r w:rsidRPr="00C06239">
              <w:t>Балансова стойност на 1 януари</w:t>
            </w:r>
          </w:p>
        </w:tc>
        <w:tc>
          <w:tcPr>
            <w:tcW w:w="236" w:type="dxa"/>
            <w:tcBorders>
              <w:top w:val="nil"/>
              <w:left w:val="nil"/>
              <w:bottom w:val="nil"/>
              <w:right w:val="nil"/>
            </w:tcBorders>
          </w:tcPr>
          <w:p w:rsidR="004C0111" w:rsidRDefault="004C0111" w:rsidP="008A68BE">
            <w:pPr>
              <w:pPrChange w:id="1280" w:author="Иво Станков" w:date="2013-07-29T18:48:00Z">
                <w:pPr/>
              </w:pPrChange>
            </w:pPr>
          </w:p>
        </w:tc>
        <w:tc>
          <w:tcPr>
            <w:tcW w:w="1332" w:type="dxa"/>
            <w:tcBorders>
              <w:top w:val="nil"/>
              <w:left w:val="nil"/>
              <w:bottom w:val="double" w:sz="6" w:space="0" w:color="auto"/>
              <w:right w:val="nil"/>
            </w:tcBorders>
            <w:vAlign w:val="bottom"/>
          </w:tcPr>
          <w:p w:rsidR="00EE5811" w:rsidRDefault="0012073B" w:rsidP="008A68BE">
            <w:pPr>
              <w:pStyle w:val="a0"/>
              <w:pPrChange w:id="1281" w:author="Иво Станков" w:date="2013-07-29T18:48:00Z">
                <w:pPr/>
              </w:pPrChange>
            </w:pPr>
            <w:r w:rsidRPr="00C06239">
              <w:t>51</w:t>
            </w:r>
          </w:p>
        </w:tc>
        <w:tc>
          <w:tcPr>
            <w:tcW w:w="236" w:type="dxa"/>
            <w:tcBorders>
              <w:top w:val="nil"/>
              <w:left w:val="nil"/>
              <w:bottom w:val="nil"/>
              <w:right w:val="nil"/>
            </w:tcBorders>
            <w:vAlign w:val="bottom"/>
          </w:tcPr>
          <w:p w:rsidR="004C0111" w:rsidRDefault="004C0111" w:rsidP="008A68BE">
            <w:pPr>
              <w:pStyle w:val="a0"/>
              <w:pPrChange w:id="1282" w:author="Иво Станков" w:date="2013-07-29T18:48:00Z">
                <w:pPr>
                  <w:pStyle w:val="a0"/>
                </w:pPr>
              </w:pPrChange>
            </w:pPr>
          </w:p>
        </w:tc>
        <w:tc>
          <w:tcPr>
            <w:tcW w:w="1496" w:type="dxa"/>
            <w:tcBorders>
              <w:top w:val="nil"/>
              <w:left w:val="nil"/>
              <w:bottom w:val="double" w:sz="6" w:space="0" w:color="auto"/>
              <w:right w:val="nil"/>
            </w:tcBorders>
            <w:vAlign w:val="bottom"/>
          </w:tcPr>
          <w:p w:rsidR="004C0111" w:rsidRDefault="0012073B" w:rsidP="008A68BE">
            <w:pPr>
              <w:pStyle w:val="a0"/>
              <w:pPrChange w:id="1283" w:author="Иво Станков" w:date="2013-07-29T18:48:00Z">
                <w:pPr>
                  <w:pStyle w:val="a0"/>
                </w:pPr>
              </w:pPrChange>
            </w:pPr>
            <w:r w:rsidRPr="00C06239">
              <w:t>172</w:t>
            </w:r>
          </w:p>
        </w:tc>
      </w:tr>
    </w:tbl>
    <w:p w:rsidR="004C0111" w:rsidRDefault="0012073B" w:rsidP="008A68BE">
      <w:pPr>
        <w:rPr>
          <w:lang w:val="ru-RU"/>
        </w:rPr>
        <w:pPrChange w:id="1284" w:author="Иво Станков" w:date="2013-07-29T18:48:00Z">
          <w:pPr/>
        </w:pPrChange>
      </w:pPr>
      <w:r w:rsidRPr="00146731">
        <w:rPr>
          <w:lang w:val="ru-RU"/>
        </w:rPr>
        <w:tab/>
        <w:t xml:space="preserve">Отчетната стойност на напълно амортизираните нематериални активи към </w:t>
      </w:r>
      <w:r w:rsidR="00783990">
        <w:rPr>
          <w:lang w:val="ru-RU"/>
        </w:rPr>
        <w:t>30.06</w:t>
      </w:r>
      <w:r w:rsidRPr="00146731">
        <w:t>.2013</w:t>
      </w:r>
      <w:r w:rsidRPr="00146731">
        <w:rPr>
          <w:lang w:val="ru-RU"/>
        </w:rPr>
        <w:t xml:space="preserve"> г. е </w:t>
      </w:r>
      <w:r w:rsidR="001E749F">
        <w:rPr>
          <w:rFonts w:asciiTheme="minorHAnsi" w:hAnsiTheme="minorHAnsi"/>
          <w:lang w:val="en-US"/>
        </w:rPr>
        <w:t>678</w:t>
      </w:r>
      <w:r w:rsidR="001E749F" w:rsidRPr="00146731">
        <w:rPr>
          <w:lang w:val="ru-RU"/>
        </w:rPr>
        <w:t xml:space="preserve"> </w:t>
      </w:r>
      <w:r w:rsidRPr="00146731">
        <w:rPr>
          <w:lang w:val="ru-RU"/>
        </w:rPr>
        <w:t>хил.лв. (31.12.</w:t>
      </w:r>
      <w:r w:rsidRPr="00146731">
        <w:t>2012</w:t>
      </w:r>
      <w:r w:rsidRPr="00146731">
        <w:rPr>
          <w:lang w:val="ru-RU"/>
        </w:rPr>
        <w:t xml:space="preserve"> г.: 70 хил. лв.)</w:t>
      </w:r>
    </w:p>
    <w:p w:rsidR="00EE5811" w:rsidRDefault="00833980" w:rsidP="008A68BE">
      <w:pPr>
        <w:pStyle w:val="Heading1"/>
        <w:pPrChange w:id="1285" w:author="Иво Станков" w:date="2013-07-29T18:48:00Z">
          <w:pPr/>
        </w:pPrChange>
      </w:pPr>
      <w:bookmarkStart w:id="1286" w:name="_Toc355005232"/>
      <w:r>
        <w:rPr>
          <w:rFonts w:asciiTheme="minorHAnsi" w:hAnsiTheme="minorHAnsi"/>
          <w:lang w:val="en-US"/>
        </w:rPr>
        <w:t>14.</w:t>
      </w:r>
      <w:r w:rsidR="0012073B" w:rsidRPr="00146731">
        <w:t>ИНВЕСТИЦИИ В ДЪЩЕРНИ ДРУЖЕСТВА</w:t>
      </w:r>
      <w:bookmarkEnd w:id="1286"/>
      <w:r w:rsidR="0012073B" w:rsidRPr="00146731">
        <w:t xml:space="preserve"> </w:t>
      </w:r>
    </w:p>
    <w:p w:rsidR="004C0111" w:rsidRDefault="0012073B" w:rsidP="008A68BE">
      <w:pPr>
        <w:pPrChange w:id="1287" w:author="Иво Станков" w:date="2013-07-29T18:48:00Z">
          <w:pPr/>
        </w:pPrChange>
      </w:pPr>
      <w:r w:rsidRPr="00146731">
        <w:tab/>
        <w:t>Борсата е едноличен собственик на капитала на Сервиз Финансови Пазари ЕООД, регистрирано съгласно решение № 2</w:t>
      </w:r>
      <w:r>
        <w:t xml:space="preserve"> </w:t>
      </w:r>
      <w:r w:rsidRPr="00146731">
        <w:t>на</w:t>
      </w:r>
      <w:r>
        <w:t xml:space="preserve"> </w:t>
      </w:r>
      <w:r w:rsidRPr="00146731">
        <w:t>СГС от 6 март 2007 г. Към 31.03.2013 г. стойността на инвестицията в дъщерното дружество е 40 хил.лв. (31.12.2012 г.: 40 хил.лв.), оценена по историческа цена на придобиване (себестойност).</w:t>
      </w:r>
    </w:p>
    <w:p w:rsidR="004C0111" w:rsidRDefault="0012073B" w:rsidP="008A68BE">
      <w:pPr>
        <w:pPrChange w:id="1288" w:author="Иво Станков" w:date="2013-07-29T18:48:00Z">
          <w:pPr/>
        </w:pPrChange>
      </w:pPr>
      <w:r w:rsidRPr="00146731">
        <w:tab/>
        <w:t>Първоначално Сервиз Финансови Пазари ЕООД е регистрирано като търговско дружество - съвместно контролирано предприятие</w:t>
      </w:r>
      <w:r>
        <w:t xml:space="preserve"> </w:t>
      </w:r>
      <w:r w:rsidRPr="00146731">
        <w:t xml:space="preserve">от страна на Борсата и Централен депозитар АД с капитал от 80 хил. лв. На 12 октомври 2006 г. по решение на общото събрание на съдружниците на съвместното дружество, обнародвано в ДВ </w:t>
      </w:r>
      <w:proofErr w:type="gramStart"/>
      <w:r w:rsidRPr="00146731">
        <w:t>бр.191</w:t>
      </w:r>
      <w:proofErr w:type="gramEnd"/>
      <w:r w:rsidRPr="00146731">
        <w:t xml:space="preserve"> от 2006 г., Централен депозитар прекратява участието си. Взето е решение за намаляване на капитала на дружеството от 80 хил. лв. на 40 хил. лв., при което напусналият съдружник е получил изцяло обратно средствата от своя дял в съвместното </w:t>
      </w:r>
      <w:proofErr w:type="gramStart"/>
      <w:r w:rsidRPr="00146731">
        <w:t xml:space="preserve">предприятие. </w:t>
      </w:r>
      <w:proofErr w:type="gramEnd"/>
    </w:p>
    <w:p w:rsidR="004C0111" w:rsidRDefault="0012073B" w:rsidP="008A68BE">
      <w:pPr>
        <w:pPrChange w:id="1289" w:author="Иво Станков" w:date="2013-07-29T18:48:00Z">
          <w:pPr/>
        </w:pPrChange>
      </w:pPr>
      <w:r w:rsidRPr="00146731">
        <w:tab/>
        <w:t xml:space="preserve">Предметът на дейност на дружеството съгласно съдебната регистрация е: проектиране, развитие и поддържане на </w:t>
      </w:r>
      <w:proofErr w:type="gramStart"/>
      <w:r w:rsidRPr="00146731">
        <w:t>информационни системи и продукти, свързани с пазара на ценни книжа и финансови инструменти, разработване на информационни</w:t>
      </w:r>
      <w:proofErr w:type="gramEnd"/>
      <w:r w:rsidRPr="00146731">
        <w:t xml:space="preserve"> технологии, доставка, инсталиране и монтаж на информационни системи, хардуерна и софтуерна поддръжка, консултации и обучение.</w:t>
      </w:r>
    </w:p>
    <w:p w:rsidR="004C0111" w:rsidRDefault="0012073B" w:rsidP="008A68BE">
      <w:pPr>
        <w:pPrChange w:id="1290" w:author="Иво Станков" w:date="2013-07-29T18:48:00Z">
          <w:pPr/>
        </w:pPrChange>
      </w:pPr>
      <w:r w:rsidRPr="00146731">
        <w:t xml:space="preserve">Към </w:t>
      </w:r>
      <w:r w:rsidR="00783990">
        <w:t>30.06</w:t>
      </w:r>
      <w:r w:rsidRPr="00146731">
        <w:t xml:space="preserve">.2013 г. стойността на участието на Борсата в дъщерното дружество, оценено по метода на собствения капитал е </w:t>
      </w:r>
      <w:r w:rsidR="008A2653">
        <w:rPr>
          <w:rFonts w:asciiTheme="minorHAnsi" w:hAnsiTheme="minorHAnsi"/>
          <w:lang w:val="en-US"/>
        </w:rPr>
        <w:t>48</w:t>
      </w:r>
      <w:r w:rsidR="008A2653" w:rsidRPr="00146731">
        <w:t xml:space="preserve"> </w:t>
      </w:r>
      <w:r w:rsidRPr="00146731">
        <w:t>хил. лв. (31.12.2012 г.: 59 хил. лв.):</w:t>
      </w:r>
    </w:p>
    <w:tbl>
      <w:tblPr>
        <w:tblW w:w="7580" w:type="dxa"/>
        <w:jc w:val="center"/>
        <w:tblLook w:val="00A0" w:firstRow="1" w:lastRow="0" w:firstColumn="1" w:lastColumn="0" w:noHBand="0" w:noVBand="0"/>
      </w:tblPr>
      <w:tblGrid>
        <w:gridCol w:w="4282"/>
        <w:gridCol w:w="1529"/>
        <w:gridCol w:w="236"/>
        <w:gridCol w:w="1533"/>
      </w:tblGrid>
      <w:tr w:rsidR="0012073B" w:rsidRPr="00146731" w:rsidTr="004442F6">
        <w:trPr>
          <w:trHeight w:val="170"/>
          <w:jc w:val="center"/>
        </w:trPr>
        <w:tc>
          <w:tcPr>
            <w:tcW w:w="4282" w:type="dxa"/>
            <w:tcBorders>
              <w:top w:val="nil"/>
              <w:left w:val="nil"/>
              <w:bottom w:val="nil"/>
              <w:right w:val="nil"/>
            </w:tcBorders>
            <w:noWrap/>
            <w:vAlign w:val="bottom"/>
          </w:tcPr>
          <w:p w:rsidR="00EE5811" w:rsidRDefault="00EE5811" w:rsidP="008A68BE">
            <w:pPr>
              <w:pStyle w:val="a"/>
              <w:pPrChange w:id="1291" w:author="Иво Станков" w:date="2013-07-29T18:48:00Z">
                <w:pPr/>
              </w:pPrChange>
            </w:pPr>
          </w:p>
        </w:tc>
        <w:tc>
          <w:tcPr>
            <w:tcW w:w="1529" w:type="dxa"/>
            <w:tcBorders>
              <w:top w:val="nil"/>
              <w:left w:val="nil"/>
              <w:bottom w:val="nil"/>
              <w:right w:val="nil"/>
            </w:tcBorders>
            <w:noWrap/>
            <w:vAlign w:val="bottom"/>
          </w:tcPr>
          <w:p w:rsidR="00EE5811" w:rsidRDefault="00783990" w:rsidP="008A68BE">
            <w:pPr>
              <w:pStyle w:val="a1"/>
              <w:pPrChange w:id="1292" w:author="Иво Станков" w:date="2013-07-29T18:48:00Z">
                <w:pPr>
                  <w:pStyle w:val="a"/>
                </w:pPr>
              </w:pPrChange>
            </w:pPr>
            <w:r>
              <w:t>30.06</w:t>
            </w:r>
            <w:r w:rsidR="0012073B" w:rsidRPr="00146731">
              <w:t>.2013</w:t>
            </w:r>
          </w:p>
        </w:tc>
        <w:tc>
          <w:tcPr>
            <w:tcW w:w="236" w:type="dxa"/>
            <w:tcBorders>
              <w:top w:val="nil"/>
              <w:left w:val="nil"/>
              <w:bottom w:val="nil"/>
              <w:right w:val="nil"/>
            </w:tcBorders>
            <w:noWrap/>
            <w:vAlign w:val="bottom"/>
          </w:tcPr>
          <w:p w:rsidR="004C0111" w:rsidRDefault="004C0111" w:rsidP="008A68BE">
            <w:pPr>
              <w:pStyle w:val="a1"/>
              <w:pPrChange w:id="1293" w:author="Иво Станков" w:date="2013-07-29T18:48:00Z">
                <w:pPr>
                  <w:pStyle w:val="a1"/>
                </w:pPr>
              </w:pPrChange>
            </w:pPr>
          </w:p>
        </w:tc>
        <w:tc>
          <w:tcPr>
            <w:tcW w:w="1533" w:type="dxa"/>
            <w:tcBorders>
              <w:top w:val="nil"/>
              <w:left w:val="nil"/>
              <w:bottom w:val="nil"/>
              <w:right w:val="nil"/>
            </w:tcBorders>
            <w:noWrap/>
            <w:vAlign w:val="bottom"/>
          </w:tcPr>
          <w:p w:rsidR="004C0111" w:rsidRDefault="0012073B" w:rsidP="008A68BE">
            <w:pPr>
              <w:pStyle w:val="a1"/>
              <w:pPrChange w:id="1294" w:author="Иво Станков" w:date="2013-07-29T18:48:00Z">
                <w:pPr>
                  <w:pStyle w:val="a1"/>
                </w:pPr>
              </w:pPrChange>
            </w:pPr>
            <w:r w:rsidRPr="00146731">
              <w:t>31.12.2012</w:t>
            </w:r>
          </w:p>
        </w:tc>
      </w:tr>
      <w:tr w:rsidR="0012073B" w:rsidRPr="00146731" w:rsidTr="004442F6">
        <w:trPr>
          <w:trHeight w:val="170"/>
          <w:jc w:val="center"/>
        </w:trPr>
        <w:tc>
          <w:tcPr>
            <w:tcW w:w="4282" w:type="dxa"/>
            <w:tcBorders>
              <w:top w:val="nil"/>
              <w:left w:val="nil"/>
              <w:bottom w:val="nil"/>
              <w:right w:val="nil"/>
            </w:tcBorders>
            <w:noWrap/>
            <w:vAlign w:val="bottom"/>
          </w:tcPr>
          <w:p w:rsidR="00EE5811" w:rsidRDefault="00EE5811" w:rsidP="008A68BE">
            <w:pPr>
              <w:pStyle w:val="a"/>
              <w:pPrChange w:id="1295" w:author="Иво Станков" w:date="2013-07-29T18:48:00Z">
                <w:pPr>
                  <w:pStyle w:val="a1"/>
                </w:pPr>
              </w:pPrChange>
            </w:pPr>
          </w:p>
        </w:tc>
        <w:tc>
          <w:tcPr>
            <w:tcW w:w="1529" w:type="dxa"/>
            <w:tcBorders>
              <w:top w:val="nil"/>
              <w:left w:val="nil"/>
              <w:bottom w:val="nil"/>
              <w:right w:val="nil"/>
            </w:tcBorders>
            <w:noWrap/>
            <w:vAlign w:val="bottom"/>
          </w:tcPr>
          <w:p w:rsidR="00EE5811" w:rsidRDefault="0012073B" w:rsidP="008A68BE">
            <w:pPr>
              <w:pStyle w:val="a1"/>
              <w:pPrChange w:id="1296" w:author="Иво Станков" w:date="2013-07-29T18:48:00Z">
                <w:pPr>
                  <w:pStyle w:val="a"/>
                </w:pPr>
              </w:pPrChange>
            </w:pPr>
            <w:r w:rsidRPr="00146731">
              <w:t>BGN'000</w:t>
            </w:r>
          </w:p>
        </w:tc>
        <w:tc>
          <w:tcPr>
            <w:tcW w:w="236" w:type="dxa"/>
            <w:tcBorders>
              <w:top w:val="nil"/>
              <w:left w:val="nil"/>
              <w:bottom w:val="nil"/>
              <w:right w:val="nil"/>
            </w:tcBorders>
            <w:noWrap/>
            <w:vAlign w:val="bottom"/>
          </w:tcPr>
          <w:p w:rsidR="004C0111" w:rsidRDefault="004C0111" w:rsidP="008A68BE">
            <w:pPr>
              <w:pStyle w:val="a1"/>
              <w:pPrChange w:id="1297" w:author="Иво Станков" w:date="2013-07-29T18:48:00Z">
                <w:pPr>
                  <w:pStyle w:val="a1"/>
                </w:pPr>
              </w:pPrChange>
            </w:pPr>
          </w:p>
        </w:tc>
        <w:tc>
          <w:tcPr>
            <w:tcW w:w="1533" w:type="dxa"/>
            <w:tcBorders>
              <w:top w:val="nil"/>
              <w:left w:val="nil"/>
              <w:bottom w:val="nil"/>
              <w:right w:val="nil"/>
            </w:tcBorders>
            <w:noWrap/>
            <w:vAlign w:val="bottom"/>
          </w:tcPr>
          <w:p w:rsidR="004C0111" w:rsidRDefault="0012073B" w:rsidP="008A68BE">
            <w:pPr>
              <w:pStyle w:val="a1"/>
              <w:pPrChange w:id="1298" w:author="Иво Станков" w:date="2013-07-29T18:48:00Z">
                <w:pPr>
                  <w:pStyle w:val="a1"/>
                </w:pPr>
              </w:pPrChange>
            </w:pPr>
            <w:r w:rsidRPr="00146731">
              <w:t>BGN'000</w:t>
            </w:r>
          </w:p>
        </w:tc>
      </w:tr>
      <w:tr w:rsidR="0012073B" w:rsidRPr="00146731" w:rsidTr="004442F6">
        <w:trPr>
          <w:trHeight w:val="170"/>
          <w:jc w:val="center"/>
        </w:trPr>
        <w:tc>
          <w:tcPr>
            <w:tcW w:w="4282" w:type="dxa"/>
            <w:tcBorders>
              <w:top w:val="nil"/>
              <w:left w:val="nil"/>
              <w:bottom w:val="nil"/>
              <w:right w:val="nil"/>
            </w:tcBorders>
            <w:noWrap/>
            <w:vAlign w:val="bottom"/>
          </w:tcPr>
          <w:p w:rsidR="00EE5811" w:rsidRDefault="0012073B" w:rsidP="008A68BE">
            <w:pPr>
              <w:pStyle w:val="a"/>
              <w:pPrChange w:id="1299" w:author="Иво Станков" w:date="2013-07-29T18:48:00Z">
                <w:pPr>
                  <w:pStyle w:val="a1"/>
                </w:pPr>
              </w:pPrChange>
            </w:pPr>
            <w:r w:rsidRPr="00146731">
              <w:t>Салдо на 1 януари</w:t>
            </w:r>
          </w:p>
        </w:tc>
        <w:tc>
          <w:tcPr>
            <w:tcW w:w="1529" w:type="dxa"/>
            <w:tcBorders>
              <w:top w:val="nil"/>
              <w:left w:val="nil"/>
              <w:bottom w:val="single" w:sz="4" w:space="0" w:color="auto"/>
              <w:right w:val="nil"/>
            </w:tcBorders>
            <w:noWrap/>
            <w:vAlign w:val="bottom"/>
          </w:tcPr>
          <w:p w:rsidR="00EE5811" w:rsidRDefault="0012073B" w:rsidP="008A68BE">
            <w:pPr>
              <w:pStyle w:val="a0"/>
              <w:pPrChange w:id="1300" w:author="Иво Станков" w:date="2013-07-29T18:48:00Z">
                <w:pPr>
                  <w:pStyle w:val="a"/>
                </w:pPr>
              </w:pPrChange>
            </w:pPr>
            <w:r w:rsidRPr="00146731">
              <w:t>59</w:t>
            </w:r>
          </w:p>
        </w:tc>
        <w:tc>
          <w:tcPr>
            <w:tcW w:w="236" w:type="dxa"/>
            <w:tcBorders>
              <w:top w:val="nil"/>
              <w:left w:val="nil"/>
              <w:bottom w:val="nil"/>
              <w:right w:val="nil"/>
            </w:tcBorders>
            <w:noWrap/>
            <w:vAlign w:val="bottom"/>
          </w:tcPr>
          <w:p w:rsidR="004C0111" w:rsidRDefault="004C0111" w:rsidP="008A68BE">
            <w:pPr>
              <w:pStyle w:val="a0"/>
              <w:pPrChange w:id="1301" w:author="Иво Станков" w:date="2013-07-29T18:48:00Z">
                <w:pPr>
                  <w:pStyle w:val="a0"/>
                </w:pPr>
              </w:pPrChange>
            </w:pPr>
          </w:p>
        </w:tc>
        <w:tc>
          <w:tcPr>
            <w:tcW w:w="1533" w:type="dxa"/>
            <w:tcBorders>
              <w:top w:val="nil"/>
              <w:left w:val="nil"/>
              <w:bottom w:val="single" w:sz="4" w:space="0" w:color="auto"/>
              <w:right w:val="nil"/>
            </w:tcBorders>
            <w:noWrap/>
            <w:vAlign w:val="bottom"/>
          </w:tcPr>
          <w:p w:rsidR="004C0111" w:rsidRDefault="0012073B" w:rsidP="008A68BE">
            <w:pPr>
              <w:pStyle w:val="a0"/>
              <w:pPrChange w:id="1302" w:author="Иво Станков" w:date="2013-07-29T18:48:00Z">
                <w:pPr>
                  <w:pStyle w:val="a0"/>
                </w:pPr>
              </w:pPrChange>
            </w:pPr>
            <w:r w:rsidRPr="00146731">
              <w:t>57</w:t>
            </w:r>
          </w:p>
        </w:tc>
      </w:tr>
      <w:tr w:rsidR="0012073B" w:rsidRPr="00146731" w:rsidTr="004442F6">
        <w:trPr>
          <w:trHeight w:val="170"/>
          <w:jc w:val="center"/>
        </w:trPr>
        <w:tc>
          <w:tcPr>
            <w:tcW w:w="4282" w:type="dxa"/>
            <w:tcBorders>
              <w:top w:val="nil"/>
              <w:left w:val="nil"/>
              <w:bottom w:val="nil"/>
              <w:right w:val="nil"/>
            </w:tcBorders>
            <w:noWrap/>
            <w:vAlign w:val="bottom"/>
          </w:tcPr>
          <w:p w:rsidR="00EE5811" w:rsidRDefault="0012073B" w:rsidP="008A68BE">
            <w:pPr>
              <w:pStyle w:val="a"/>
              <w:pPrChange w:id="1303" w:author="Иво Станков" w:date="2013-07-29T18:48:00Z">
                <w:pPr>
                  <w:pStyle w:val="a0"/>
                </w:pPr>
              </w:pPrChange>
            </w:pPr>
            <w:r w:rsidRPr="00146731">
              <w:t xml:space="preserve">Дял в </w:t>
            </w:r>
            <w:proofErr w:type="gramStart"/>
            <w:r w:rsidRPr="00146731">
              <w:t>печалбата/(загубата</w:t>
            </w:r>
            <w:proofErr w:type="gramEnd"/>
            <w:r w:rsidRPr="00146731">
              <w:t>) за периода</w:t>
            </w:r>
          </w:p>
        </w:tc>
        <w:tc>
          <w:tcPr>
            <w:tcW w:w="1529" w:type="dxa"/>
            <w:tcBorders>
              <w:top w:val="nil"/>
              <w:left w:val="nil"/>
              <w:bottom w:val="nil"/>
              <w:right w:val="nil"/>
            </w:tcBorders>
            <w:noWrap/>
            <w:vAlign w:val="bottom"/>
          </w:tcPr>
          <w:p w:rsidR="00EE5811" w:rsidRPr="00A12DC3" w:rsidRDefault="001333D9" w:rsidP="008A68BE">
            <w:pPr>
              <w:pStyle w:val="a0"/>
              <w:rPr>
                <w:lang w:val="en-US"/>
              </w:rPr>
              <w:pPrChange w:id="1304" w:author="Иво Станков" w:date="2013-07-29T18:48:00Z">
                <w:pPr>
                  <w:pStyle w:val="a"/>
                </w:pPr>
              </w:pPrChange>
            </w:pPr>
            <w:r>
              <w:t>(</w:t>
            </w:r>
            <w:r w:rsidR="008A2653">
              <w:rPr>
                <w:lang w:val="en-US"/>
              </w:rPr>
              <w:t>11)</w:t>
            </w:r>
          </w:p>
        </w:tc>
        <w:tc>
          <w:tcPr>
            <w:tcW w:w="236" w:type="dxa"/>
            <w:tcBorders>
              <w:top w:val="nil"/>
              <w:left w:val="nil"/>
              <w:bottom w:val="nil"/>
              <w:right w:val="nil"/>
            </w:tcBorders>
            <w:noWrap/>
            <w:vAlign w:val="bottom"/>
          </w:tcPr>
          <w:p w:rsidR="004C0111" w:rsidRDefault="004C0111" w:rsidP="008A68BE">
            <w:pPr>
              <w:pStyle w:val="a0"/>
              <w:pPrChange w:id="1305" w:author="Иво Станков" w:date="2013-07-29T18:48:00Z">
                <w:pPr>
                  <w:pStyle w:val="a0"/>
                </w:pPr>
              </w:pPrChange>
            </w:pPr>
          </w:p>
        </w:tc>
        <w:tc>
          <w:tcPr>
            <w:tcW w:w="1533" w:type="dxa"/>
            <w:tcBorders>
              <w:top w:val="nil"/>
              <w:left w:val="nil"/>
              <w:bottom w:val="nil"/>
              <w:right w:val="nil"/>
            </w:tcBorders>
            <w:noWrap/>
            <w:vAlign w:val="bottom"/>
          </w:tcPr>
          <w:p w:rsidR="004C0111" w:rsidRDefault="0012073B" w:rsidP="008A68BE">
            <w:pPr>
              <w:pStyle w:val="a0"/>
              <w:pPrChange w:id="1306" w:author="Иво Станков" w:date="2013-07-29T18:48:00Z">
                <w:pPr>
                  <w:pStyle w:val="a0"/>
                </w:pPr>
              </w:pPrChange>
            </w:pPr>
            <w:r w:rsidRPr="00146731">
              <w:t>2</w:t>
            </w:r>
          </w:p>
        </w:tc>
      </w:tr>
      <w:tr w:rsidR="0012073B" w:rsidRPr="00146731" w:rsidTr="004442F6">
        <w:trPr>
          <w:trHeight w:val="170"/>
          <w:jc w:val="center"/>
        </w:trPr>
        <w:tc>
          <w:tcPr>
            <w:tcW w:w="4282" w:type="dxa"/>
            <w:tcBorders>
              <w:top w:val="nil"/>
              <w:left w:val="nil"/>
              <w:bottom w:val="nil"/>
              <w:right w:val="nil"/>
            </w:tcBorders>
            <w:noWrap/>
            <w:vAlign w:val="bottom"/>
          </w:tcPr>
          <w:p w:rsidR="00EE5811" w:rsidRDefault="0012073B" w:rsidP="008A68BE">
            <w:pPr>
              <w:pStyle w:val="a"/>
              <w:pPrChange w:id="1307" w:author="Иво Станков" w:date="2013-07-29T18:48:00Z">
                <w:pPr>
                  <w:pStyle w:val="a0"/>
                </w:pPr>
              </w:pPrChange>
            </w:pPr>
            <w:r w:rsidRPr="00146731">
              <w:t xml:space="preserve">Салдо към </w:t>
            </w:r>
            <w:r w:rsidR="001E749F">
              <w:rPr>
                <w:rFonts w:asciiTheme="minorHAnsi" w:hAnsiTheme="minorHAnsi"/>
                <w:lang w:val="en-US"/>
              </w:rPr>
              <w:t xml:space="preserve">30 </w:t>
            </w:r>
            <w:r w:rsidR="001E749F">
              <w:rPr>
                <w:rFonts w:asciiTheme="minorHAnsi" w:hAnsiTheme="minorHAnsi"/>
              </w:rPr>
              <w:t>юни</w:t>
            </w:r>
            <w:r w:rsidRPr="00146731">
              <w:t>/31 декември</w:t>
            </w:r>
          </w:p>
        </w:tc>
        <w:tc>
          <w:tcPr>
            <w:tcW w:w="1529" w:type="dxa"/>
            <w:tcBorders>
              <w:top w:val="single" w:sz="4" w:space="0" w:color="auto"/>
              <w:left w:val="nil"/>
              <w:bottom w:val="double" w:sz="6" w:space="0" w:color="auto"/>
              <w:right w:val="nil"/>
            </w:tcBorders>
            <w:noWrap/>
            <w:vAlign w:val="bottom"/>
          </w:tcPr>
          <w:p w:rsidR="00EE5811" w:rsidRPr="00A12DC3" w:rsidRDefault="006F14B9" w:rsidP="008A68BE">
            <w:pPr>
              <w:pStyle w:val="a0"/>
              <w:rPr>
                <w:lang w:val="en-US"/>
              </w:rPr>
              <w:pPrChange w:id="1308" w:author="Иво Станков" w:date="2013-07-29T18:48:00Z">
                <w:pPr>
                  <w:pStyle w:val="a"/>
                </w:pPr>
              </w:pPrChange>
            </w:pPr>
            <w:r w:rsidRPr="00A12DC3">
              <w:rPr>
                <w:lang w:val="en-US"/>
              </w:rPr>
              <w:t>48</w:t>
            </w:r>
          </w:p>
        </w:tc>
        <w:tc>
          <w:tcPr>
            <w:tcW w:w="236" w:type="dxa"/>
            <w:tcBorders>
              <w:top w:val="nil"/>
              <w:left w:val="nil"/>
              <w:bottom w:val="nil"/>
              <w:right w:val="nil"/>
            </w:tcBorders>
            <w:noWrap/>
            <w:vAlign w:val="bottom"/>
          </w:tcPr>
          <w:p w:rsidR="004C0111" w:rsidRDefault="004C0111" w:rsidP="008A68BE">
            <w:pPr>
              <w:pStyle w:val="a0"/>
              <w:pPrChange w:id="1309" w:author="Иво Станков" w:date="2013-07-29T18:48:00Z">
                <w:pPr>
                  <w:pStyle w:val="a0"/>
                </w:pPr>
              </w:pPrChange>
            </w:pPr>
          </w:p>
        </w:tc>
        <w:tc>
          <w:tcPr>
            <w:tcW w:w="1533" w:type="dxa"/>
            <w:tcBorders>
              <w:top w:val="single" w:sz="4" w:space="0" w:color="auto"/>
              <w:left w:val="nil"/>
              <w:bottom w:val="double" w:sz="6" w:space="0" w:color="auto"/>
              <w:right w:val="nil"/>
            </w:tcBorders>
            <w:noWrap/>
            <w:vAlign w:val="bottom"/>
          </w:tcPr>
          <w:p w:rsidR="004C0111" w:rsidRDefault="0012073B" w:rsidP="008A68BE">
            <w:pPr>
              <w:pStyle w:val="a0"/>
              <w:pPrChange w:id="1310" w:author="Иво Станков" w:date="2013-07-29T18:48:00Z">
                <w:pPr>
                  <w:pStyle w:val="a0"/>
                </w:pPr>
              </w:pPrChange>
            </w:pPr>
            <w:r w:rsidRPr="00146731">
              <w:t>59</w:t>
            </w:r>
          </w:p>
        </w:tc>
      </w:tr>
    </w:tbl>
    <w:p w:rsidR="00EE5811" w:rsidRDefault="00833980" w:rsidP="008A68BE">
      <w:pPr>
        <w:pStyle w:val="Heading1"/>
        <w:pPrChange w:id="1311" w:author="Иво Станков" w:date="2013-07-29T18:48:00Z">
          <w:pPr>
            <w:pStyle w:val="a0"/>
          </w:pPr>
        </w:pPrChange>
      </w:pPr>
      <w:bookmarkStart w:id="1312" w:name="_Toc355005233"/>
      <w:r>
        <w:rPr>
          <w:rFonts w:asciiTheme="minorHAnsi" w:hAnsiTheme="minorHAnsi"/>
          <w:lang w:val="en-US"/>
        </w:rPr>
        <w:t>15.</w:t>
      </w:r>
      <w:r w:rsidR="0012073B" w:rsidRPr="00146731">
        <w:t>ФИНАНСОВИ АКТИВИ ДЪРЖАНИ ДО ПАДЕЖ</w:t>
      </w:r>
      <w:bookmarkEnd w:id="1312"/>
    </w:p>
    <w:p w:rsidR="004C0111" w:rsidRDefault="0012073B" w:rsidP="008A68BE">
      <w:pPr>
        <w:pPrChange w:id="1313" w:author="Иво Станков" w:date="2013-07-29T18:48:00Z">
          <w:pPr/>
        </w:pPrChange>
      </w:pPr>
      <w:r w:rsidRPr="00146731">
        <w:t xml:space="preserve">Към </w:t>
      </w:r>
      <w:r w:rsidR="00783990">
        <w:t>30 юни</w:t>
      </w:r>
      <w:r w:rsidRPr="00146731">
        <w:t xml:space="preserve"> 2013 г. Борсата не притежава държавни ценни книжа – евро облигации поради </w:t>
      </w:r>
      <w:proofErr w:type="spellStart"/>
      <w:r w:rsidRPr="00146731">
        <w:t>падежирането</w:t>
      </w:r>
      <w:proofErr w:type="spellEnd"/>
      <w:r w:rsidRPr="00146731">
        <w:t xml:space="preserve"> им на 15.01.2013 г.</w:t>
      </w:r>
    </w:p>
    <w:p w:rsidR="004C0111" w:rsidRDefault="004C0111" w:rsidP="008A68BE">
      <w:pPr>
        <w:pPrChange w:id="1314" w:author="Иво Станков" w:date="2013-07-29T18:48:00Z">
          <w:pPr/>
        </w:pPrChange>
      </w:pPr>
    </w:p>
    <w:p w:rsidR="004C0111" w:rsidRDefault="0012073B" w:rsidP="008A68BE">
      <w:pPr>
        <w:rPr>
          <w:rFonts w:ascii="Calibri" w:hAnsi="Calibri"/>
        </w:rPr>
        <w:pPrChange w:id="1315" w:author="Иво Станков" w:date="2013-07-29T18:48:00Z">
          <w:pPr/>
        </w:pPrChange>
      </w:pPr>
      <w:r w:rsidRPr="00146731">
        <w:tab/>
        <w:t xml:space="preserve">Към 31 декември дружеството притежава държавни ценни книжа - евро облигации, закупени с премия, издадени от Министерство на финансите на </w:t>
      </w:r>
      <w:proofErr w:type="spellStart"/>
      <w:r w:rsidRPr="00146731">
        <w:t>РБългария</w:t>
      </w:r>
      <w:proofErr w:type="spellEnd"/>
      <w:r w:rsidRPr="00146731">
        <w:t>, както следва:</w:t>
      </w:r>
    </w:p>
    <w:p w:rsidR="004C0111" w:rsidRDefault="0012073B" w:rsidP="008A68BE">
      <w:pPr>
        <w:pPrChange w:id="1316" w:author="Иво Станков" w:date="2013-07-29T18:48:00Z">
          <w:pPr/>
        </w:pPrChange>
      </w:pPr>
      <w:r w:rsidRPr="00146731">
        <w:t xml:space="preserve">31.12.2012 </w:t>
      </w:r>
      <w:proofErr w:type="gramStart"/>
      <w:r w:rsidRPr="00146731">
        <w:t>година</w:t>
      </w:r>
      <w:proofErr w:type="gramEnd"/>
    </w:p>
    <w:p w:rsidR="004C0111" w:rsidRDefault="0012073B" w:rsidP="008A68BE">
      <w:pPr>
        <w:pPrChange w:id="1317" w:author="Иво Станков" w:date="2013-07-29T18:48:00Z">
          <w:pPr/>
        </w:pPrChange>
      </w:pPr>
      <w:r>
        <w:br w:type="page"/>
      </w:r>
    </w:p>
    <w:p w:rsidR="004C0111" w:rsidRDefault="004C0111" w:rsidP="008A68BE">
      <w:pPr>
        <w:pPrChange w:id="1318" w:author="Иво Станков" w:date="2013-07-29T18:48:00Z">
          <w:pPr/>
        </w:pPrChange>
      </w:pPr>
    </w:p>
    <w:tbl>
      <w:tblPr>
        <w:tblW w:w="10009" w:type="dxa"/>
        <w:tblInd w:w="-318" w:type="dxa"/>
        <w:tblLayout w:type="fixed"/>
        <w:tblLook w:val="00A0" w:firstRow="1" w:lastRow="0" w:firstColumn="1" w:lastColumn="0" w:noHBand="0" w:noVBand="0"/>
      </w:tblPr>
      <w:tblGrid>
        <w:gridCol w:w="1689"/>
        <w:gridCol w:w="1322"/>
        <w:gridCol w:w="15"/>
        <w:gridCol w:w="1123"/>
        <w:gridCol w:w="926"/>
        <w:gridCol w:w="992"/>
        <w:gridCol w:w="956"/>
        <w:gridCol w:w="1009"/>
        <w:gridCol w:w="988"/>
        <w:gridCol w:w="989"/>
      </w:tblGrid>
      <w:tr w:rsidR="0012073B" w:rsidRPr="00146731" w:rsidTr="00C06239">
        <w:trPr>
          <w:trHeight w:val="285"/>
        </w:trPr>
        <w:tc>
          <w:tcPr>
            <w:tcW w:w="1689" w:type="dxa"/>
            <w:vMerge w:val="restart"/>
            <w:tcBorders>
              <w:top w:val="nil"/>
              <w:left w:val="nil"/>
              <w:bottom w:val="nil"/>
              <w:right w:val="nil"/>
            </w:tcBorders>
            <w:tcMar>
              <w:left w:w="28" w:type="dxa"/>
              <w:right w:w="28" w:type="dxa"/>
            </w:tcMar>
          </w:tcPr>
          <w:p w:rsidR="00EE5811" w:rsidRDefault="0012073B" w:rsidP="008A68BE">
            <w:pPr>
              <w:pStyle w:val="a1"/>
              <w:pPrChange w:id="1319" w:author="Иво Станков" w:date="2013-07-29T18:48:00Z">
                <w:pPr/>
              </w:pPrChange>
            </w:pPr>
            <w:proofErr w:type="gramStart"/>
            <w:r w:rsidRPr="00146731">
              <w:t xml:space="preserve">Емисия </w:t>
            </w:r>
            <w:proofErr w:type="gramEnd"/>
          </w:p>
        </w:tc>
        <w:tc>
          <w:tcPr>
            <w:tcW w:w="1337" w:type="dxa"/>
            <w:gridSpan w:val="2"/>
            <w:vMerge w:val="restart"/>
            <w:tcBorders>
              <w:top w:val="nil"/>
              <w:left w:val="nil"/>
              <w:bottom w:val="nil"/>
              <w:right w:val="nil"/>
            </w:tcBorders>
            <w:tcMar>
              <w:left w:w="28" w:type="dxa"/>
              <w:right w:w="28" w:type="dxa"/>
            </w:tcMar>
          </w:tcPr>
          <w:p w:rsidR="004C0111" w:rsidRDefault="0012073B" w:rsidP="008A68BE">
            <w:pPr>
              <w:pStyle w:val="a1"/>
              <w:pPrChange w:id="1320" w:author="Иво Станков" w:date="2013-07-29T18:48:00Z">
                <w:pPr>
                  <w:pStyle w:val="a1"/>
                </w:pPr>
              </w:pPrChange>
            </w:pPr>
            <w:r w:rsidRPr="00146731">
              <w:t xml:space="preserve">Дата </w:t>
            </w:r>
            <w:proofErr w:type="gramStart"/>
            <w:r w:rsidRPr="00146731">
              <w:t xml:space="preserve">на </w:t>
            </w:r>
            <w:proofErr w:type="gramEnd"/>
          </w:p>
          <w:p w:rsidR="004C0111" w:rsidRDefault="0012073B" w:rsidP="008A68BE">
            <w:pPr>
              <w:pStyle w:val="a1"/>
              <w:pPrChange w:id="1321" w:author="Иво Станков" w:date="2013-07-29T18:48:00Z">
                <w:pPr>
                  <w:pStyle w:val="a1"/>
                </w:pPr>
              </w:pPrChange>
            </w:pPr>
            <w:proofErr w:type="gramStart"/>
            <w:r w:rsidRPr="00146731">
              <w:t>издаване</w:t>
            </w:r>
            <w:proofErr w:type="gramEnd"/>
          </w:p>
        </w:tc>
        <w:tc>
          <w:tcPr>
            <w:tcW w:w="1123" w:type="dxa"/>
            <w:vMerge w:val="restart"/>
            <w:tcBorders>
              <w:top w:val="nil"/>
              <w:left w:val="nil"/>
              <w:bottom w:val="nil"/>
              <w:right w:val="nil"/>
            </w:tcBorders>
            <w:tcMar>
              <w:left w:w="28" w:type="dxa"/>
              <w:right w:w="28" w:type="dxa"/>
            </w:tcMar>
          </w:tcPr>
          <w:p w:rsidR="004C0111" w:rsidRDefault="0012073B" w:rsidP="008A68BE">
            <w:pPr>
              <w:pStyle w:val="a1"/>
              <w:pPrChange w:id="1322" w:author="Иво Станков" w:date="2013-07-29T18:48:00Z">
                <w:pPr>
                  <w:pStyle w:val="a1"/>
                </w:pPr>
              </w:pPrChange>
            </w:pPr>
            <w:r w:rsidRPr="00146731">
              <w:t>Падеж</w:t>
            </w:r>
          </w:p>
        </w:tc>
        <w:tc>
          <w:tcPr>
            <w:tcW w:w="926" w:type="dxa"/>
            <w:vMerge w:val="restart"/>
            <w:tcBorders>
              <w:top w:val="nil"/>
              <w:left w:val="nil"/>
              <w:bottom w:val="nil"/>
              <w:right w:val="nil"/>
            </w:tcBorders>
            <w:tcMar>
              <w:left w:w="28" w:type="dxa"/>
              <w:right w:w="28" w:type="dxa"/>
            </w:tcMar>
          </w:tcPr>
          <w:p w:rsidR="004C0111" w:rsidRDefault="0012073B" w:rsidP="008A68BE">
            <w:pPr>
              <w:pStyle w:val="a1"/>
              <w:pPrChange w:id="1323" w:author="Иво Станков" w:date="2013-07-29T18:48:00Z">
                <w:pPr>
                  <w:pStyle w:val="a1"/>
                </w:pPr>
              </w:pPrChange>
            </w:pPr>
            <w:r w:rsidRPr="00146731">
              <w:t xml:space="preserve">Лихва по </w:t>
            </w:r>
            <w:proofErr w:type="gramStart"/>
            <w:r w:rsidRPr="00146731">
              <w:t xml:space="preserve">купон </w:t>
            </w:r>
            <w:proofErr w:type="gramEnd"/>
          </w:p>
        </w:tc>
        <w:tc>
          <w:tcPr>
            <w:tcW w:w="992" w:type="dxa"/>
            <w:vMerge w:val="restart"/>
            <w:tcBorders>
              <w:top w:val="nil"/>
              <w:left w:val="nil"/>
              <w:bottom w:val="nil"/>
              <w:right w:val="nil"/>
            </w:tcBorders>
            <w:tcMar>
              <w:left w:w="28" w:type="dxa"/>
              <w:right w:w="28" w:type="dxa"/>
            </w:tcMar>
          </w:tcPr>
          <w:p w:rsidR="004C0111" w:rsidRDefault="0012073B" w:rsidP="008A68BE">
            <w:pPr>
              <w:pStyle w:val="a1"/>
              <w:pPrChange w:id="1324" w:author="Иво Станков" w:date="2013-07-29T18:48:00Z">
                <w:pPr>
                  <w:pStyle w:val="a1"/>
                </w:pPr>
              </w:pPrChange>
            </w:pPr>
            <w:r w:rsidRPr="00146731">
              <w:t>Номинал</w:t>
            </w:r>
          </w:p>
        </w:tc>
        <w:tc>
          <w:tcPr>
            <w:tcW w:w="956" w:type="dxa"/>
            <w:vMerge w:val="restart"/>
            <w:tcBorders>
              <w:top w:val="nil"/>
              <w:left w:val="nil"/>
              <w:bottom w:val="nil"/>
              <w:right w:val="nil"/>
            </w:tcBorders>
            <w:tcMar>
              <w:left w:w="28" w:type="dxa"/>
              <w:right w:w="28" w:type="dxa"/>
            </w:tcMar>
          </w:tcPr>
          <w:p w:rsidR="004C0111" w:rsidRDefault="0012073B" w:rsidP="008A68BE">
            <w:pPr>
              <w:pStyle w:val="a1"/>
              <w:pPrChange w:id="1325" w:author="Иво Станков" w:date="2013-07-29T18:48:00Z">
                <w:pPr>
                  <w:pStyle w:val="a1"/>
                </w:pPr>
              </w:pPrChange>
            </w:pPr>
            <w:r w:rsidRPr="00146731">
              <w:t>Главница, с премия</w:t>
            </w:r>
          </w:p>
        </w:tc>
        <w:tc>
          <w:tcPr>
            <w:tcW w:w="1009" w:type="dxa"/>
            <w:vMerge w:val="restart"/>
            <w:tcBorders>
              <w:top w:val="nil"/>
              <w:left w:val="nil"/>
              <w:bottom w:val="nil"/>
              <w:right w:val="nil"/>
            </w:tcBorders>
            <w:tcMar>
              <w:left w:w="28" w:type="dxa"/>
              <w:right w:w="28" w:type="dxa"/>
            </w:tcMar>
          </w:tcPr>
          <w:p w:rsidR="004C0111" w:rsidRDefault="0012073B" w:rsidP="008A68BE">
            <w:pPr>
              <w:pStyle w:val="a1"/>
              <w:pPrChange w:id="1326" w:author="Иво Станков" w:date="2013-07-29T18:48:00Z">
                <w:pPr>
                  <w:pStyle w:val="a1"/>
                </w:pPr>
              </w:pPrChange>
            </w:pPr>
            <w:r w:rsidRPr="00146731">
              <w:t xml:space="preserve">Натрупана </w:t>
            </w:r>
            <w:proofErr w:type="gramStart"/>
            <w:r w:rsidRPr="00146731">
              <w:t xml:space="preserve">лихва </w:t>
            </w:r>
            <w:proofErr w:type="gramEnd"/>
          </w:p>
        </w:tc>
        <w:tc>
          <w:tcPr>
            <w:tcW w:w="988" w:type="dxa"/>
            <w:vMerge w:val="restart"/>
            <w:tcBorders>
              <w:top w:val="nil"/>
              <w:left w:val="nil"/>
              <w:bottom w:val="nil"/>
              <w:right w:val="nil"/>
            </w:tcBorders>
            <w:tcMar>
              <w:left w:w="28" w:type="dxa"/>
              <w:right w:w="28" w:type="dxa"/>
            </w:tcMar>
          </w:tcPr>
          <w:p w:rsidR="004C0111" w:rsidRDefault="0012073B" w:rsidP="008A68BE">
            <w:pPr>
              <w:pStyle w:val="a1"/>
              <w:pPrChange w:id="1327" w:author="Иво Станков" w:date="2013-07-29T18:48:00Z">
                <w:pPr>
                  <w:pStyle w:val="a1"/>
                </w:pPr>
              </w:pPrChange>
            </w:pPr>
            <w:r w:rsidRPr="00146731">
              <w:t>Балансова стойност</w:t>
            </w:r>
          </w:p>
        </w:tc>
        <w:tc>
          <w:tcPr>
            <w:tcW w:w="989" w:type="dxa"/>
            <w:vMerge w:val="restart"/>
            <w:tcBorders>
              <w:top w:val="nil"/>
              <w:left w:val="nil"/>
              <w:bottom w:val="nil"/>
              <w:right w:val="nil"/>
            </w:tcBorders>
            <w:tcMar>
              <w:left w:w="28" w:type="dxa"/>
              <w:right w:w="28" w:type="dxa"/>
            </w:tcMar>
          </w:tcPr>
          <w:p w:rsidR="004C0111" w:rsidRDefault="0012073B" w:rsidP="008A68BE">
            <w:pPr>
              <w:pStyle w:val="a1"/>
              <w:pPrChange w:id="1328" w:author="Иво Станков" w:date="2013-07-29T18:48:00Z">
                <w:pPr>
                  <w:pStyle w:val="a1"/>
                </w:pPr>
              </w:pPrChange>
            </w:pPr>
            <w:r w:rsidRPr="00146731">
              <w:t xml:space="preserve">Балансова </w:t>
            </w:r>
            <w:proofErr w:type="gramStart"/>
            <w:r w:rsidRPr="00146731">
              <w:t xml:space="preserve">стойност </w:t>
            </w:r>
            <w:proofErr w:type="gramEnd"/>
          </w:p>
        </w:tc>
      </w:tr>
      <w:tr w:rsidR="0012073B" w:rsidRPr="00146731" w:rsidTr="00C06239">
        <w:trPr>
          <w:trHeight w:val="285"/>
        </w:trPr>
        <w:tc>
          <w:tcPr>
            <w:tcW w:w="1689" w:type="dxa"/>
            <w:vMerge/>
            <w:tcBorders>
              <w:top w:val="nil"/>
              <w:left w:val="nil"/>
              <w:bottom w:val="nil"/>
              <w:right w:val="nil"/>
            </w:tcBorders>
            <w:tcMar>
              <w:left w:w="28" w:type="dxa"/>
              <w:right w:w="28" w:type="dxa"/>
            </w:tcMar>
            <w:vAlign w:val="center"/>
          </w:tcPr>
          <w:p w:rsidR="004C0111" w:rsidRDefault="004C0111" w:rsidP="008A68BE">
            <w:pPr>
              <w:pStyle w:val="a1"/>
              <w:pPrChange w:id="1329" w:author="Иво Станков" w:date="2013-07-29T18:48:00Z">
                <w:pPr>
                  <w:pStyle w:val="a1"/>
                </w:pPr>
              </w:pPrChange>
            </w:pPr>
          </w:p>
        </w:tc>
        <w:tc>
          <w:tcPr>
            <w:tcW w:w="1337" w:type="dxa"/>
            <w:gridSpan w:val="2"/>
            <w:vMerge/>
            <w:tcBorders>
              <w:top w:val="nil"/>
              <w:left w:val="nil"/>
              <w:bottom w:val="nil"/>
              <w:right w:val="nil"/>
            </w:tcBorders>
            <w:tcMar>
              <w:left w:w="28" w:type="dxa"/>
              <w:right w:w="28" w:type="dxa"/>
            </w:tcMar>
            <w:vAlign w:val="center"/>
          </w:tcPr>
          <w:p w:rsidR="004C0111" w:rsidRDefault="004C0111" w:rsidP="008A68BE">
            <w:pPr>
              <w:pStyle w:val="a1"/>
              <w:pPrChange w:id="1330" w:author="Иво Станков" w:date="2013-07-29T18:48:00Z">
                <w:pPr>
                  <w:pStyle w:val="a1"/>
                </w:pPr>
              </w:pPrChange>
            </w:pPr>
          </w:p>
        </w:tc>
        <w:tc>
          <w:tcPr>
            <w:tcW w:w="1123" w:type="dxa"/>
            <w:vMerge/>
            <w:tcBorders>
              <w:top w:val="nil"/>
              <w:left w:val="nil"/>
              <w:bottom w:val="nil"/>
              <w:right w:val="nil"/>
            </w:tcBorders>
            <w:tcMar>
              <w:left w:w="28" w:type="dxa"/>
              <w:right w:w="28" w:type="dxa"/>
            </w:tcMar>
            <w:vAlign w:val="center"/>
          </w:tcPr>
          <w:p w:rsidR="004C0111" w:rsidRDefault="004C0111" w:rsidP="008A68BE">
            <w:pPr>
              <w:pStyle w:val="a1"/>
              <w:pPrChange w:id="1331" w:author="Иво Станков" w:date="2013-07-29T18:48:00Z">
                <w:pPr>
                  <w:pStyle w:val="a1"/>
                </w:pPr>
              </w:pPrChange>
            </w:pPr>
          </w:p>
        </w:tc>
        <w:tc>
          <w:tcPr>
            <w:tcW w:w="926" w:type="dxa"/>
            <w:vMerge/>
            <w:tcBorders>
              <w:top w:val="nil"/>
              <w:left w:val="nil"/>
              <w:bottom w:val="nil"/>
              <w:right w:val="nil"/>
            </w:tcBorders>
            <w:tcMar>
              <w:left w:w="28" w:type="dxa"/>
              <w:right w:w="28" w:type="dxa"/>
            </w:tcMar>
            <w:vAlign w:val="center"/>
          </w:tcPr>
          <w:p w:rsidR="004C0111" w:rsidRDefault="004C0111" w:rsidP="008A68BE">
            <w:pPr>
              <w:pStyle w:val="a1"/>
              <w:pPrChange w:id="1332" w:author="Иво Станков" w:date="2013-07-29T18:48:00Z">
                <w:pPr>
                  <w:pStyle w:val="a1"/>
                </w:pPr>
              </w:pPrChange>
            </w:pPr>
          </w:p>
        </w:tc>
        <w:tc>
          <w:tcPr>
            <w:tcW w:w="992" w:type="dxa"/>
            <w:vMerge/>
            <w:tcBorders>
              <w:top w:val="nil"/>
              <w:left w:val="nil"/>
              <w:bottom w:val="nil"/>
              <w:right w:val="nil"/>
            </w:tcBorders>
            <w:tcMar>
              <w:left w:w="28" w:type="dxa"/>
              <w:right w:w="28" w:type="dxa"/>
            </w:tcMar>
            <w:vAlign w:val="center"/>
          </w:tcPr>
          <w:p w:rsidR="004C0111" w:rsidRDefault="004C0111" w:rsidP="008A68BE">
            <w:pPr>
              <w:pStyle w:val="a1"/>
              <w:pPrChange w:id="1333" w:author="Иво Станков" w:date="2013-07-29T18:48:00Z">
                <w:pPr>
                  <w:pStyle w:val="a1"/>
                </w:pPr>
              </w:pPrChange>
            </w:pPr>
          </w:p>
        </w:tc>
        <w:tc>
          <w:tcPr>
            <w:tcW w:w="956" w:type="dxa"/>
            <w:vMerge/>
            <w:tcBorders>
              <w:top w:val="nil"/>
              <w:left w:val="nil"/>
              <w:bottom w:val="nil"/>
              <w:right w:val="nil"/>
            </w:tcBorders>
            <w:tcMar>
              <w:left w:w="28" w:type="dxa"/>
              <w:right w:w="28" w:type="dxa"/>
            </w:tcMar>
            <w:vAlign w:val="center"/>
          </w:tcPr>
          <w:p w:rsidR="004C0111" w:rsidRDefault="004C0111" w:rsidP="008A68BE">
            <w:pPr>
              <w:pStyle w:val="a1"/>
              <w:pPrChange w:id="1334" w:author="Иво Станков" w:date="2013-07-29T18:48:00Z">
                <w:pPr>
                  <w:pStyle w:val="a1"/>
                </w:pPr>
              </w:pPrChange>
            </w:pPr>
          </w:p>
        </w:tc>
        <w:tc>
          <w:tcPr>
            <w:tcW w:w="1009" w:type="dxa"/>
            <w:vMerge/>
            <w:tcBorders>
              <w:top w:val="nil"/>
              <w:left w:val="nil"/>
              <w:bottom w:val="nil"/>
              <w:right w:val="nil"/>
            </w:tcBorders>
            <w:tcMar>
              <w:left w:w="28" w:type="dxa"/>
              <w:right w:w="28" w:type="dxa"/>
            </w:tcMar>
            <w:vAlign w:val="center"/>
          </w:tcPr>
          <w:p w:rsidR="004C0111" w:rsidRDefault="004C0111" w:rsidP="008A68BE">
            <w:pPr>
              <w:pStyle w:val="a1"/>
              <w:pPrChange w:id="1335" w:author="Иво Станков" w:date="2013-07-29T18:48:00Z">
                <w:pPr>
                  <w:pStyle w:val="a1"/>
                </w:pPr>
              </w:pPrChange>
            </w:pPr>
          </w:p>
        </w:tc>
        <w:tc>
          <w:tcPr>
            <w:tcW w:w="988" w:type="dxa"/>
            <w:vMerge/>
            <w:tcBorders>
              <w:top w:val="nil"/>
              <w:left w:val="nil"/>
              <w:bottom w:val="nil"/>
              <w:right w:val="nil"/>
            </w:tcBorders>
            <w:tcMar>
              <w:left w:w="28" w:type="dxa"/>
              <w:right w:w="28" w:type="dxa"/>
            </w:tcMar>
            <w:vAlign w:val="center"/>
          </w:tcPr>
          <w:p w:rsidR="004C0111" w:rsidRDefault="004C0111" w:rsidP="008A68BE">
            <w:pPr>
              <w:pStyle w:val="a1"/>
              <w:pPrChange w:id="1336" w:author="Иво Станков" w:date="2013-07-29T18:48:00Z">
                <w:pPr>
                  <w:pStyle w:val="a1"/>
                </w:pPr>
              </w:pPrChange>
            </w:pPr>
          </w:p>
        </w:tc>
        <w:tc>
          <w:tcPr>
            <w:tcW w:w="989" w:type="dxa"/>
            <w:vMerge/>
            <w:tcBorders>
              <w:top w:val="nil"/>
              <w:left w:val="nil"/>
              <w:bottom w:val="nil"/>
              <w:right w:val="nil"/>
            </w:tcBorders>
            <w:tcMar>
              <w:left w:w="28" w:type="dxa"/>
              <w:right w:w="28" w:type="dxa"/>
            </w:tcMar>
            <w:vAlign w:val="center"/>
          </w:tcPr>
          <w:p w:rsidR="004C0111" w:rsidRDefault="004C0111" w:rsidP="008A68BE">
            <w:pPr>
              <w:pStyle w:val="a1"/>
              <w:pPrChange w:id="1337" w:author="Иво Станков" w:date="2013-07-29T18:48:00Z">
                <w:pPr>
                  <w:pStyle w:val="a1"/>
                </w:pPr>
              </w:pPrChange>
            </w:pPr>
          </w:p>
        </w:tc>
      </w:tr>
      <w:tr w:rsidR="0012073B" w:rsidRPr="00C06239" w:rsidTr="00C06239">
        <w:trPr>
          <w:trHeight w:val="285"/>
        </w:trPr>
        <w:tc>
          <w:tcPr>
            <w:tcW w:w="1689" w:type="dxa"/>
            <w:tcBorders>
              <w:top w:val="nil"/>
              <w:left w:val="nil"/>
              <w:bottom w:val="nil"/>
              <w:right w:val="nil"/>
            </w:tcBorders>
            <w:tcMar>
              <w:left w:w="28" w:type="dxa"/>
              <w:right w:w="28" w:type="dxa"/>
            </w:tcMar>
          </w:tcPr>
          <w:p w:rsidR="004C0111" w:rsidRDefault="004C0111" w:rsidP="008A68BE">
            <w:pPr>
              <w:pStyle w:val="a1"/>
              <w:pPrChange w:id="1338" w:author="Иво Станков" w:date="2013-07-29T18:48:00Z">
                <w:pPr>
                  <w:pStyle w:val="a1"/>
                </w:pPr>
              </w:pPrChange>
            </w:pPr>
          </w:p>
        </w:tc>
        <w:tc>
          <w:tcPr>
            <w:tcW w:w="1337" w:type="dxa"/>
            <w:gridSpan w:val="2"/>
            <w:tcBorders>
              <w:top w:val="nil"/>
              <w:left w:val="nil"/>
              <w:bottom w:val="nil"/>
              <w:right w:val="nil"/>
            </w:tcBorders>
            <w:tcMar>
              <w:left w:w="28" w:type="dxa"/>
              <w:right w:w="28" w:type="dxa"/>
            </w:tcMar>
          </w:tcPr>
          <w:p w:rsidR="004C0111" w:rsidRDefault="004C0111" w:rsidP="008A68BE">
            <w:pPr>
              <w:pStyle w:val="a1"/>
              <w:pPrChange w:id="1339" w:author="Иво Станков" w:date="2013-07-29T18:48:00Z">
                <w:pPr>
                  <w:pStyle w:val="a1"/>
                </w:pPr>
              </w:pPrChange>
            </w:pPr>
          </w:p>
        </w:tc>
        <w:tc>
          <w:tcPr>
            <w:tcW w:w="1123" w:type="dxa"/>
            <w:tcBorders>
              <w:top w:val="nil"/>
              <w:left w:val="nil"/>
              <w:bottom w:val="nil"/>
              <w:right w:val="nil"/>
            </w:tcBorders>
            <w:tcMar>
              <w:left w:w="28" w:type="dxa"/>
              <w:right w:w="28" w:type="dxa"/>
            </w:tcMar>
          </w:tcPr>
          <w:p w:rsidR="004C0111" w:rsidRDefault="004C0111" w:rsidP="008A68BE">
            <w:pPr>
              <w:pStyle w:val="a1"/>
              <w:pPrChange w:id="1340" w:author="Иво Станков" w:date="2013-07-29T18:48:00Z">
                <w:pPr>
                  <w:pStyle w:val="a1"/>
                </w:pPr>
              </w:pPrChange>
            </w:pPr>
          </w:p>
        </w:tc>
        <w:tc>
          <w:tcPr>
            <w:tcW w:w="926" w:type="dxa"/>
            <w:tcBorders>
              <w:top w:val="nil"/>
              <w:left w:val="nil"/>
              <w:bottom w:val="nil"/>
              <w:right w:val="nil"/>
            </w:tcBorders>
            <w:tcMar>
              <w:left w:w="28" w:type="dxa"/>
              <w:right w:w="28" w:type="dxa"/>
            </w:tcMar>
          </w:tcPr>
          <w:p w:rsidR="004C0111" w:rsidRDefault="0012073B" w:rsidP="008A68BE">
            <w:pPr>
              <w:pStyle w:val="a1"/>
              <w:pPrChange w:id="1341" w:author="Иво Станков" w:date="2013-07-29T18:48:00Z">
                <w:pPr>
                  <w:pStyle w:val="a1"/>
                </w:pPr>
              </w:pPrChange>
            </w:pPr>
            <w:r w:rsidRPr="00C06239">
              <w:t>%</w:t>
            </w:r>
          </w:p>
        </w:tc>
        <w:tc>
          <w:tcPr>
            <w:tcW w:w="992" w:type="dxa"/>
            <w:tcBorders>
              <w:top w:val="nil"/>
              <w:left w:val="nil"/>
              <w:bottom w:val="nil"/>
              <w:right w:val="nil"/>
            </w:tcBorders>
            <w:tcMar>
              <w:left w:w="28" w:type="dxa"/>
              <w:right w:w="28" w:type="dxa"/>
            </w:tcMar>
          </w:tcPr>
          <w:p w:rsidR="004C0111" w:rsidRDefault="0012073B" w:rsidP="008A68BE">
            <w:pPr>
              <w:pStyle w:val="a1"/>
              <w:pPrChange w:id="1342" w:author="Иво Станков" w:date="2013-07-29T18:48:00Z">
                <w:pPr>
                  <w:pStyle w:val="a1"/>
                </w:pPr>
              </w:pPrChange>
            </w:pPr>
            <w:r w:rsidRPr="00C06239">
              <w:t>EUR ‘000</w:t>
            </w:r>
          </w:p>
        </w:tc>
        <w:tc>
          <w:tcPr>
            <w:tcW w:w="956" w:type="dxa"/>
            <w:tcBorders>
              <w:top w:val="nil"/>
              <w:left w:val="nil"/>
              <w:bottom w:val="nil"/>
              <w:right w:val="nil"/>
            </w:tcBorders>
            <w:tcMar>
              <w:left w:w="28" w:type="dxa"/>
              <w:right w:w="28" w:type="dxa"/>
            </w:tcMar>
          </w:tcPr>
          <w:p w:rsidR="004C0111" w:rsidRDefault="0012073B" w:rsidP="008A68BE">
            <w:pPr>
              <w:pStyle w:val="a1"/>
              <w:pPrChange w:id="1343" w:author="Иво Станков" w:date="2013-07-29T18:48:00Z">
                <w:pPr>
                  <w:pStyle w:val="a1"/>
                </w:pPr>
              </w:pPrChange>
            </w:pPr>
            <w:r w:rsidRPr="00C06239">
              <w:t>EUR ‘000</w:t>
            </w:r>
          </w:p>
        </w:tc>
        <w:tc>
          <w:tcPr>
            <w:tcW w:w="1009" w:type="dxa"/>
            <w:tcBorders>
              <w:top w:val="nil"/>
              <w:left w:val="nil"/>
              <w:bottom w:val="nil"/>
              <w:right w:val="nil"/>
            </w:tcBorders>
            <w:tcMar>
              <w:left w:w="28" w:type="dxa"/>
              <w:right w:w="28" w:type="dxa"/>
            </w:tcMar>
          </w:tcPr>
          <w:p w:rsidR="004C0111" w:rsidRDefault="0012073B" w:rsidP="008A68BE">
            <w:pPr>
              <w:pStyle w:val="a1"/>
              <w:pPrChange w:id="1344" w:author="Иво Станков" w:date="2013-07-29T18:48:00Z">
                <w:pPr>
                  <w:pStyle w:val="a1"/>
                </w:pPr>
              </w:pPrChange>
            </w:pPr>
            <w:r w:rsidRPr="00C06239">
              <w:t>EUR ‘000</w:t>
            </w:r>
          </w:p>
        </w:tc>
        <w:tc>
          <w:tcPr>
            <w:tcW w:w="988" w:type="dxa"/>
            <w:tcBorders>
              <w:top w:val="nil"/>
              <w:left w:val="nil"/>
              <w:bottom w:val="nil"/>
              <w:right w:val="nil"/>
            </w:tcBorders>
            <w:tcMar>
              <w:left w:w="28" w:type="dxa"/>
              <w:right w:w="28" w:type="dxa"/>
            </w:tcMar>
          </w:tcPr>
          <w:p w:rsidR="004C0111" w:rsidRDefault="0012073B" w:rsidP="008A68BE">
            <w:pPr>
              <w:pStyle w:val="a1"/>
              <w:pPrChange w:id="1345" w:author="Иво Станков" w:date="2013-07-29T18:48:00Z">
                <w:pPr>
                  <w:pStyle w:val="a1"/>
                </w:pPr>
              </w:pPrChange>
            </w:pPr>
            <w:r w:rsidRPr="00C06239">
              <w:t>EUR ‘000</w:t>
            </w:r>
          </w:p>
        </w:tc>
        <w:tc>
          <w:tcPr>
            <w:tcW w:w="989" w:type="dxa"/>
            <w:tcBorders>
              <w:top w:val="nil"/>
              <w:left w:val="nil"/>
              <w:bottom w:val="nil"/>
              <w:right w:val="nil"/>
            </w:tcBorders>
            <w:tcMar>
              <w:left w:w="28" w:type="dxa"/>
              <w:right w:w="28" w:type="dxa"/>
            </w:tcMar>
          </w:tcPr>
          <w:p w:rsidR="004C0111" w:rsidRDefault="0012073B" w:rsidP="008A68BE">
            <w:pPr>
              <w:pStyle w:val="a1"/>
              <w:pPrChange w:id="1346" w:author="Иво Станков" w:date="2013-07-29T18:48:00Z">
                <w:pPr>
                  <w:pStyle w:val="a1"/>
                </w:pPr>
              </w:pPrChange>
            </w:pPr>
            <w:r w:rsidRPr="00C06239">
              <w:t>BGN’000</w:t>
            </w:r>
          </w:p>
        </w:tc>
      </w:tr>
      <w:tr w:rsidR="0012073B" w:rsidRPr="00146731" w:rsidTr="00C06239">
        <w:trPr>
          <w:trHeight w:val="80"/>
        </w:trPr>
        <w:tc>
          <w:tcPr>
            <w:tcW w:w="1689" w:type="dxa"/>
            <w:tcBorders>
              <w:top w:val="nil"/>
              <w:left w:val="nil"/>
              <w:bottom w:val="nil"/>
              <w:right w:val="nil"/>
            </w:tcBorders>
            <w:tcMar>
              <w:left w:w="28" w:type="dxa"/>
              <w:right w:w="28" w:type="dxa"/>
            </w:tcMar>
          </w:tcPr>
          <w:p w:rsidR="00EE5811" w:rsidRDefault="0012073B" w:rsidP="008A68BE">
            <w:pPr>
              <w:pStyle w:val="a"/>
              <w:pPrChange w:id="1347" w:author="Иво Станков" w:date="2013-07-29T18:48:00Z">
                <w:pPr>
                  <w:pStyle w:val="a1"/>
                </w:pPr>
              </w:pPrChange>
            </w:pPr>
            <w:r w:rsidRPr="00146731">
              <w:t>XS0145624432</w:t>
            </w:r>
          </w:p>
        </w:tc>
        <w:tc>
          <w:tcPr>
            <w:tcW w:w="1337" w:type="dxa"/>
            <w:gridSpan w:val="2"/>
            <w:tcBorders>
              <w:top w:val="nil"/>
              <w:left w:val="nil"/>
              <w:bottom w:val="nil"/>
              <w:right w:val="nil"/>
            </w:tcBorders>
            <w:tcMar>
              <w:left w:w="28" w:type="dxa"/>
              <w:right w:w="28" w:type="dxa"/>
            </w:tcMar>
          </w:tcPr>
          <w:p w:rsidR="00EE5811" w:rsidRDefault="0012073B" w:rsidP="008A68BE">
            <w:pPr>
              <w:pStyle w:val="a0"/>
              <w:pPrChange w:id="1348" w:author="Иво Станков" w:date="2013-07-29T18:48:00Z">
                <w:pPr>
                  <w:pStyle w:val="a"/>
                </w:pPr>
              </w:pPrChange>
            </w:pPr>
            <w:r w:rsidRPr="00146731">
              <w:t>15.01.2008</w:t>
            </w:r>
          </w:p>
        </w:tc>
        <w:tc>
          <w:tcPr>
            <w:tcW w:w="1123" w:type="dxa"/>
            <w:tcBorders>
              <w:top w:val="nil"/>
              <w:left w:val="nil"/>
              <w:bottom w:val="nil"/>
              <w:right w:val="nil"/>
            </w:tcBorders>
            <w:tcMar>
              <w:left w:w="28" w:type="dxa"/>
              <w:right w:w="28" w:type="dxa"/>
            </w:tcMar>
          </w:tcPr>
          <w:p w:rsidR="004C0111" w:rsidRDefault="0012073B" w:rsidP="008A68BE">
            <w:pPr>
              <w:pStyle w:val="a0"/>
              <w:pPrChange w:id="1349" w:author="Иво Станков" w:date="2013-07-29T18:48:00Z">
                <w:pPr>
                  <w:pStyle w:val="a0"/>
                </w:pPr>
              </w:pPrChange>
            </w:pPr>
            <w:r w:rsidRPr="00146731">
              <w:t>15.01.2013</w:t>
            </w:r>
          </w:p>
        </w:tc>
        <w:tc>
          <w:tcPr>
            <w:tcW w:w="926" w:type="dxa"/>
            <w:tcBorders>
              <w:top w:val="nil"/>
              <w:left w:val="nil"/>
              <w:bottom w:val="nil"/>
              <w:right w:val="nil"/>
            </w:tcBorders>
            <w:tcMar>
              <w:left w:w="28" w:type="dxa"/>
              <w:right w:w="28" w:type="dxa"/>
            </w:tcMar>
          </w:tcPr>
          <w:p w:rsidR="004C0111" w:rsidRDefault="0012073B" w:rsidP="008A68BE">
            <w:pPr>
              <w:pStyle w:val="a0"/>
              <w:pPrChange w:id="1350" w:author="Иво Станков" w:date="2013-07-29T18:48:00Z">
                <w:pPr>
                  <w:pStyle w:val="a0"/>
                </w:pPr>
              </w:pPrChange>
            </w:pPr>
            <w:r w:rsidRPr="00146731">
              <w:t>7.50%</w:t>
            </w:r>
          </w:p>
        </w:tc>
        <w:tc>
          <w:tcPr>
            <w:tcW w:w="992" w:type="dxa"/>
            <w:tcBorders>
              <w:top w:val="nil"/>
              <w:left w:val="nil"/>
              <w:bottom w:val="nil"/>
              <w:right w:val="nil"/>
            </w:tcBorders>
            <w:tcMar>
              <w:left w:w="28" w:type="dxa"/>
              <w:right w:w="28" w:type="dxa"/>
            </w:tcMar>
          </w:tcPr>
          <w:p w:rsidR="004C0111" w:rsidRDefault="0012073B" w:rsidP="008A68BE">
            <w:pPr>
              <w:pStyle w:val="a0"/>
              <w:pPrChange w:id="1351" w:author="Иво Станков" w:date="2013-07-29T18:48:00Z">
                <w:pPr>
                  <w:pStyle w:val="a0"/>
                </w:pPr>
              </w:pPrChange>
            </w:pPr>
            <w:r w:rsidRPr="00146731">
              <w:t>705</w:t>
            </w:r>
          </w:p>
        </w:tc>
        <w:tc>
          <w:tcPr>
            <w:tcW w:w="956" w:type="dxa"/>
            <w:tcBorders>
              <w:top w:val="nil"/>
              <w:left w:val="nil"/>
              <w:bottom w:val="nil"/>
              <w:right w:val="nil"/>
            </w:tcBorders>
            <w:tcMar>
              <w:left w:w="28" w:type="dxa"/>
              <w:right w:w="28" w:type="dxa"/>
            </w:tcMar>
          </w:tcPr>
          <w:p w:rsidR="004C0111" w:rsidRDefault="0012073B" w:rsidP="008A68BE">
            <w:pPr>
              <w:pStyle w:val="a0"/>
              <w:pPrChange w:id="1352" w:author="Иво Станков" w:date="2013-07-29T18:48:00Z">
                <w:pPr>
                  <w:pStyle w:val="a0"/>
                </w:pPr>
              </w:pPrChange>
            </w:pPr>
            <w:r w:rsidRPr="00146731">
              <w:t>706</w:t>
            </w:r>
          </w:p>
        </w:tc>
        <w:tc>
          <w:tcPr>
            <w:tcW w:w="1009" w:type="dxa"/>
            <w:tcBorders>
              <w:top w:val="nil"/>
              <w:left w:val="nil"/>
              <w:bottom w:val="nil"/>
              <w:right w:val="nil"/>
            </w:tcBorders>
            <w:tcMar>
              <w:left w:w="28" w:type="dxa"/>
              <w:right w:w="28" w:type="dxa"/>
            </w:tcMar>
          </w:tcPr>
          <w:p w:rsidR="004C0111" w:rsidRDefault="0012073B" w:rsidP="008A68BE">
            <w:pPr>
              <w:pStyle w:val="a0"/>
              <w:pPrChange w:id="1353" w:author="Иво Станков" w:date="2013-07-29T18:48:00Z">
                <w:pPr>
                  <w:pStyle w:val="a0"/>
                </w:pPr>
              </w:pPrChange>
            </w:pPr>
            <w:r w:rsidRPr="00146731">
              <w:t>51</w:t>
            </w:r>
          </w:p>
        </w:tc>
        <w:tc>
          <w:tcPr>
            <w:tcW w:w="988" w:type="dxa"/>
            <w:tcBorders>
              <w:top w:val="nil"/>
              <w:left w:val="nil"/>
              <w:bottom w:val="nil"/>
              <w:right w:val="nil"/>
            </w:tcBorders>
            <w:tcMar>
              <w:left w:w="28" w:type="dxa"/>
              <w:right w:w="28" w:type="dxa"/>
            </w:tcMar>
          </w:tcPr>
          <w:p w:rsidR="004C0111" w:rsidRDefault="0012073B" w:rsidP="008A68BE">
            <w:pPr>
              <w:pStyle w:val="a0"/>
              <w:pPrChange w:id="1354" w:author="Иво Станков" w:date="2013-07-29T18:48:00Z">
                <w:pPr>
                  <w:pStyle w:val="a0"/>
                </w:pPr>
              </w:pPrChange>
            </w:pPr>
            <w:r w:rsidRPr="00146731">
              <w:t>757</w:t>
            </w:r>
          </w:p>
        </w:tc>
        <w:tc>
          <w:tcPr>
            <w:tcW w:w="989" w:type="dxa"/>
            <w:tcBorders>
              <w:top w:val="nil"/>
              <w:left w:val="nil"/>
              <w:bottom w:val="nil"/>
              <w:right w:val="nil"/>
            </w:tcBorders>
            <w:tcMar>
              <w:left w:w="28" w:type="dxa"/>
              <w:right w:w="28" w:type="dxa"/>
            </w:tcMar>
          </w:tcPr>
          <w:p w:rsidR="004C0111" w:rsidRDefault="0012073B" w:rsidP="008A68BE">
            <w:pPr>
              <w:pStyle w:val="a0"/>
              <w:pPrChange w:id="1355" w:author="Иво Станков" w:date="2013-07-29T18:48:00Z">
                <w:pPr>
                  <w:pStyle w:val="a0"/>
                </w:pPr>
              </w:pPrChange>
            </w:pPr>
            <w:r w:rsidRPr="00146731">
              <w:t>1,480</w:t>
            </w:r>
          </w:p>
        </w:tc>
      </w:tr>
      <w:tr w:rsidR="0012073B" w:rsidRPr="00146731" w:rsidTr="00C06239">
        <w:trPr>
          <w:trHeight w:val="285"/>
        </w:trPr>
        <w:tc>
          <w:tcPr>
            <w:tcW w:w="10009" w:type="dxa"/>
            <w:gridSpan w:val="10"/>
            <w:tcBorders>
              <w:top w:val="nil"/>
              <w:left w:val="nil"/>
              <w:bottom w:val="nil"/>
              <w:right w:val="nil"/>
            </w:tcBorders>
            <w:noWrap/>
            <w:tcMar>
              <w:left w:w="28" w:type="dxa"/>
              <w:right w:w="28" w:type="dxa"/>
            </w:tcMar>
            <w:vAlign w:val="bottom"/>
          </w:tcPr>
          <w:p w:rsidR="00EE5811" w:rsidRDefault="0012073B" w:rsidP="008A68BE">
            <w:pPr>
              <w:pStyle w:val="a"/>
              <w:pPrChange w:id="1356" w:author="Иво Станков" w:date="2013-07-29T18:48:00Z">
                <w:pPr>
                  <w:pStyle w:val="a0"/>
                </w:pPr>
              </w:pPrChange>
            </w:pPr>
            <w:proofErr w:type="gramStart"/>
            <w:r w:rsidRPr="00146731">
              <w:t>в</w:t>
            </w:r>
            <w:proofErr w:type="gramEnd"/>
            <w:r w:rsidRPr="00146731">
              <w:t xml:space="preserve"> т.ч.: закупени със средства на Гаранционен фонд:</w:t>
            </w:r>
          </w:p>
        </w:tc>
      </w:tr>
      <w:tr w:rsidR="0012073B" w:rsidRPr="00146731" w:rsidTr="00C06239">
        <w:trPr>
          <w:trHeight w:val="303"/>
        </w:trPr>
        <w:tc>
          <w:tcPr>
            <w:tcW w:w="1689" w:type="dxa"/>
            <w:tcBorders>
              <w:top w:val="nil"/>
              <w:left w:val="nil"/>
              <w:bottom w:val="nil"/>
              <w:right w:val="nil"/>
            </w:tcBorders>
            <w:noWrap/>
            <w:tcMar>
              <w:left w:w="28" w:type="dxa"/>
              <w:right w:w="28" w:type="dxa"/>
            </w:tcMar>
          </w:tcPr>
          <w:p w:rsidR="004C0111" w:rsidRDefault="0012073B" w:rsidP="008A68BE">
            <w:pPr>
              <w:pStyle w:val="a"/>
              <w:pPrChange w:id="1357" w:author="Иво Станков" w:date="2013-07-29T18:48:00Z">
                <w:pPr>
                  <w:pStyle w:val="a"/>
                </w:pPr>
              </w:pPrChange>
            </w:pPr>
            <w:r w:rsidRPr="00146731">
              <w:t>XS0145624432</w:t>
            </w:r>
          </w:p>
        </w:tc>
        <w:tc>
          <w:tcPr>
            <w:tcW w:w="1322" w:type="dxa"/>
            <w:tcBorders>
              <w:top w:val="nil"/>
              <w:left w:val="nil"/>
              <w:bottom w:val="nil"/>
              <w:right w:val="nil"/>
            </w:tcBorders>
            <w:tcMar>
              <w:left w:w="28" w:type="dxa"/>
              <w:right w:w="28" w:type="dxa"/>
            </w:tcMar>
          </w:tcPr>
          <w:p w:rsidR="00EE5811" w:rsidRDefault="0012073B" w:rsidP="008A68BE">
            <w:pPr>
              <w:pStyle w:val="a0"/>
              <w:pPrChange w:id="1358" w:author="Иво Станков" w:date="2013-07-29T18:48:00Z">
                <w:pPr>
                  <w:pStyle w:val="a"/>
                </w:pPr>
              </w:pPrChange>
            </w:pPr>
            <w:r w:rsidRPr="00146731">
              <w:t>15.01.2008</w:t>
            </w:r>
          </w:p>
        </w:tc>
        <w:tc>
          <w:tcPr>
            <w:tcW w:w="1138" w:type="dxa"/>
            <w:gridSpan w:val="2"/>
            <w:tcBorders>
              <w:top w:val="nil"/>
              <w:left w:val="nil"/>
              <w:bottom w:val="nil"/>
              <w:right w:val="nil"/>
            </w:tcBorders>
            <w:tcMar>
              <w:left w:w="28" w:type="dxa"/>
              <w:right w:w="28" w:type="dxa"/>
            </w:tcMar>
          </w:tcPr>
          <w:p w:rsidR="004C0111" w:rsidRDefault="0012073B" w:rsidP="008A68BE">
            <w:pPr>
              <w:pStyle w:val="a0"/>
              <w:pPrChange w:id="1359" w:author="Иво Станков" w:date="2013-07-29T18:48:00Z">
                <w:pPr>
                  <w:pStyle w:val="a0"/>
                </w:pPr>
              </w:pPrChange>
            </w:pPr>
            <w:r w:rsidRPr="00146731">
              <w:t>15.01.2013</w:t>
            </w:r>
          </w:p>
        </w:tc>
        <w:tc>
          <w:tcPr>
            <w:tcW w:w="926" w:type="dxa"/>
            <w:tcBorders>
              <w:top w:val="nil"/>
              <w:left w:val="nil"/>
              <w:bottom w:val="nil"/>
              <w:right w:val="nil"/>
            </w:tcBorders>
            <w:tcMar>
              <w:left w:w="28" w:type="dxa"/>
              <w:right w:w="28" w:type="dxa"/>
            </w:tcMar>
          </w:tcPr>
          <w:p w:rsidR="004C0111" w:rsidRDefault="0012073B" w:rsidP="008A68BE">
            <w:pPr>
              <w:pStyle w:val="a0"/>
              <w:pPrChange w:id="1360" w:author="Иво Станков" w:date="2013-07-29T18:48:00Z">
                <w:pPr>
                  <w:pStyle w:val="a0"/>
                </w:pPr>
              </w:pPrChange>
            </w:pPr>
            <w:r w:rsidRPr="00146731">
              <w:t>7.50%</w:t>
            </w:r>
          </w:p>
        </w:tc>
        <w:tc>
          <w:tcPr>
            <w:tcW w:w="992" w:type="dxa"/>
            <w:tcBorders>
              <w:top w:val="nil"/>
              <w:left w:val="nil"/>
              <w:bottom w:val="nil"/>
              <w:right w:val="nil"/>
            </w:tcBorders>
            <w:tcMar>
              <w:left w:w="28" w:type="dxa"/>
              <w:right w:w="28" w:type="dxa"/>
            </w:tcMar>
          </w:tcPr>
          <w:p w:rsidR="004C0111" w:rsidRDefault="0012073B" w:rsidP="008A68BE">
            <w:pPr>
              <w:pStyle w:val="a0"/>
              <w:pPrChange w:id="1361" w:author="Иво Станков" w:date="2013-07-29T18:48:00Z">
                <w:pPr>
                  <w:pStyle w:val="a0"/>
                </w:pPr>
              </w:pPrChange>
            </w:pPr>
            <w:r w:rsidRPr="00146731">
              <w:t>50</w:t>
            </w:r>
          </w:p>
        </w:tc>
        <w:tc>
          <w:tcPr>
            <w:tcW w:w="956" w:type="dxa"/>
            <w:tcBorders>
              <w:top w:val="nil"/>
              <w:left w:val="nil"/>
              <w:bottom w:val="nil"/>
              <w:right w:val="nil"/>
            </w:tcBorders>
            <w:tcMar>
              <w:left w:w="28" w:type="dxa"/>
              <w:right w:w="28" w:type="dxa"/>
            </w:tcMar>
          </w:tcPr>
          <w:p w:rsidR="004C0111" w:rsidRDefault="0012073B" w:rsidP="008A68BE">
            <w:pPr>
              <w:pStyle w:val="a0"/>
              <w:pPrChange w:id="1362" w:author="Иво Станков" w:date="2013-07-29T18:48:00Z">
                <w:pPr>
                  <w:pStyle w:val="a0"/>
                </w:pPr>
              </w:pPrChange>
            </w:pPr>
            <w:r w:rsidRPr="00146731">
              <w:t>50</w:t>
            </w:r>
          </w:p>
        </w:tc>
        <w:tc>
          <w:tcPr>
            <w:tcW w:w="1009" w:type="dxa"/>
            <w:tcBorders>
              <w:top w:val="nil"/>
              <w:left w:val="nil"/>
              <w:bottom w:val="nil"/>
              <w:right w:val="nil"/>
            </w:tcBorders>
            <w:tcMar>
              <w:left w:w="28" w:type="dxa"/>
              <w:right w:w="28" w:type="dxa"/>
            </w:tcMar>
          </w:tcPr>
          <w:p w:rsidR="004C0111" w:rsidRDefault="0012073B" w:rsidP="008A68BE">
            <w:pPr>
              <w:pStyle w:val="a0"/>
              <w:pPrChange w:id="1363" w:author="Иво Станков" w:date="2013-07-29T18:48:00Z">
                <w:pPr>
                  <w:pStyle w:val="a0"/>
                </w:pPr>
              </w:pPrChange>
            </w:pPr>
            <w:r w:rsidRPr="00146731">
              <w:t>4</w:t>
            </w:r>
          </w:p>
        </w:tc>
        <w:tc>
          <w:tcPr>
            <w:tcW w:w="988" w:type="dxa"/>
            <w:tcBorders>
              <w:top w:val="nil"/>
              <w:left w:val="nil"/>
              <w:bottom w:val="nil"/>
              <w:right w:val="nil"/>
            </w:tcBorders>
            <w:tcMar>
              <w:left w:w="28" w:type="dxa"/>
              <w:right w:w="28" w:type="dxa"/>
            </w:tcMar>
          </w:tcPr>
          <w:p w:rsidR="004C0111" w:rsidRDefault="0012073B" w:rsidP="008A68BE">
            <w:pPr>
              <w:pStyle w:val="a0"/>
              <w:pPrChange w:id="1364" w:author="Иво Станков" w:date="2013-07-29T18:48:00Z">
                <w:pPr>
                  <w:pStyle w:val="a0"/>
                </w:pPr>
              </w:pPrChange>
            </w:pPr>
            <w:r w:rsidRPr="00146731">
              <w:t>54</w:t>
            </w:r>
          </w:p>
        </w:tc>
        <w:tc>
          <w:tcPr>
            <w:tcW w:w="989" w:type="dxa"/>
            <w:tcBorders>
              <w:top w:val="nil"/>
              <w:left w:val="nil"/>
              <w:bottom w:val="nil"/>
              <w:right w:val="nil"/>
            </w:tcBorders>
            <w:tcMar>
              <w:left w:w="28" w:type="dxa"/>
              <w:right w:w="28" w:type="dxa"/>
            </w:tcMar>
          </w:tcPr>
          <w:p w:rsidR="004C0111" w:rsidRDefault="0012073B" w:rsidP="008A68BE">
            <w:pPr>
              <w:pStyle w:val="a0"/>
              <w:pPrChange w:id="1365" w:author="Иво Станков" w:date="2013-07-29T18:48:00Z">
                <w:pPr>
                  <w:pStyle w:val="a0"/>
                </w:pPr>
              </w:pPrChange>
            </w:pPr>
            <w:r w:rsidRPr="00146731">
              <w:t>105</w:t>
            </w:r>
          </w:p>
        </w:tc>
      </w:tr>
    </w:tbl>
    <w:p w:rsidR="004C0111" w:rsidRDefault="004C0111" w:rsidP="008A68BE">
      <w:pPr>
        <w:pPrChange w:id="1366" w:author="Иво Станков" w:date="2013-07-29T18:48:00Z">
          <w:pPr/>
        </w:pPrChange>
      </w:pPr>
    </w:p>
    <w:p w:rsidR="004C0111" w:rsidRDefault="004C0111" w:rsidP="008A68BE">
      <w:pPr>
        <w:pPrChange w:id="1367" w:author="Иво Станков" w:date="2013-07-29T18:48:00Z">
          <w:pPr/>
        </w:pPrChange>
      </w:pPr>
    </w:p>
    <w:p w:rsidR="004C0111" w:rsidRDefault="0012073B" w:rsidP="008A68BE">
      <w:pPr>
        <w:pPrChange w:id="1368" w:author="Иво Станков" w:date="2013-07-29T18:48:00Z">
          <w:pPr/>
        </w:pPrChange>
      </w:pPr>
      <w:r w:rsidRPr="00146731">
        <w:tab/>
        <w:t xml:space="preserve">На 15.01.2013 г. инвестициите в държавни ценни книжа, държани до падеж, </w:t>
      </w:r>
      <w:proofErr w:type="spellStart"/>
      <w:r w:rsidRPr="00146731">
        <w:t>падежираха</w:t>
      </w:r>
      <w:proofErr w:type="spellEnd"/>
      <w:r w:rsidRPr="00146731">
        <w:t xml:space="preserve">. Годишният ефективен лихвен процент по облигациите е 2,75% - 3,46 % (31.12.2012 г.: 2,75% - 3,46 %). </w:t>
      </w:r>
    </w:p>
    <w:p w:rsidR="004C0111" w:rsidRDefault="0012073B" w:rsidP="008A68BE">
      <w:pPr>
        <w:pPrChange w:id="1369" w:author="Иво Станков" w:date="2013-07-29T18:48:00Z">
          <w:pPr/>
        </w:pPrChange>
      </w:pPr>
      <w:r w:rsidRPr="00146731">
        <w:tab/>
        <w:t xml:space="preserve">Падежът на облигациите и последното купонно лихвено плащане са били на 15.01.2013 </w:t>
      </w:r>
      <w:proofErr w:type="gramStart"/>
      <w:r w:rsidRPr="00146731">
        <w:t xml:space="preserve">г. </w:t>
      </w:r>
      <w:proofErr w:type="gramEnd"/>
    </w:p>
    <w:p w:rsidR="00EE5811" w:rsidRDefault="00833980" w:rsidP="008A68BE">
      <w:pPr>
        <w:pStyle w:val="Heading1"/>
        <w:pPrChange w:id="1370" w:author="Иво Станков" w:date="2013-07-29T18:48:00Z">
          <w:pPr/>
        </w:pPrChange>
      </w:pPr>
      <w:bookmarkStart w:id="1371" w:name="_Toc355005234"/>
      <w:r>
        <w:rPr>
          <w:rFonts w:asciiTheme="minorHAnsi" w:hAnsiTheme="minorHAnsi"/>
          <w:lang w:val="en-US"/>
        </w:rPr>
        <w:t>16.</w:t>
      </w:r>
      <w:r w:rsidR="0012073B" w:rsidRPr="00D01609">
        <w:t>ФИНАНСОВИ АКТИВИ НА РАЗПОЛОЖЕНИЕ ЗА ПРОДАЖБА</w:t>
      </w:r>
      <w:bookmarkEnd w:id="1371"/>
    </w:p>
    <w:p w:rsidR="004C0111" w:rsidRDefault="0012073B" w:rsidP="008A68BE">
      <w:pPr>
        <w:pPrChange w:id="1372" w:author="Иво Станков" w:date="2013-07-29T18:48:00Z">
          <w:pPr/>
        </w:pPrChange>
      </w:pPr>
      <w:r w:rsidRPr="00146731">
        <w:rPr>
          <w:lang w:val="ru-RU"/>
        </w:rPr>
        <w:tab/>
        <w:t xml:space="preserve">Към </w:t>
      </w:r>
      <w:r w:rsidR="00E87F9A">
        <w:rPr>
          <w:lang w:val="ru-RU"/>
        </w:rPr>
        <w:t>30юни 2013</w:t>
      </w:r>
      <w:r w:rsidRPr="00146731">
        <w:rPr>
          <w:lang w:val="ru-RU"/>
        </w:rPr>
        <w:t xml:space="preserve"> г. дружеството притежава инвестиции в две емисии държавни ценни книжа - облигации, закупени с премия, издадени от Министерство на финансите на РБългария, както следва</w:t>
      </w:r>
      <w:r w:rsidRPr="00146731">
        <w:t>:</w:t>
      </w:r>
    </w:p>
    <w:p w:rsidR="004C0111" w:rsidRDefault="004C0111" w:rsidP="008A68BE">
      <w:pPr>
        <w:pPrChange w:id="1373" w:author="Иво Станков" w:date="2013-07-29T18:48:00Z">
          <w:pPr/>
        </w:pPrChange>
      </w:pPr>
    </w:p>
    <w:tbl>
      <w:tblPr>
        <w:tblW w:w="9485" w:type="dxa"/>
        <w:tblInd w:w="91" w:type="dxa"/>
        <w:tblCellMar>
          <w:left w:w="17" w:type="dxa"/>
          <w:right w:w="17" w:type="dxa"/>
        </w:tblCellMar>
        <w:tblLook w:val="00A0" w:firstRow="1" w:lastRow="0" w:firstColumn="1" w:lastColumn="0" w:noHBand="0" w:noVBand="0"/>
      </w:tblPr>
      <w:tblGrid>
        <w:gridCol w:w="1486"/>
        <w:gridCol w:w="708"/>
        <w:gridCol w:w="1016"/>
        <w:gridCol w:w="1060"/>
        <w:gridCol w:w="1120"/>
        <w:gridCol w:w="1080"/>
        <w:gridCol w:w="1538"/>
        <w:gridCol w:w="1477"/>
      </w:tblGrid>
      <w:tr w:rsidR="0012073B" w:rsidRPr="00C06239" w:rsidTr="00C06239">
        <w:trPr>
          <w:trHeight w:val="465"/>
        </w:trPr>
        <w:tc>
          <w:tcPr>
            <w:tcW w:w="1486" w:type="dxa"/>
            <w:tcBorders>
              <w:top w:val="nil"/>
              <w:left w:val="nil"/>
              <w:bottom w:val="nil"/>
              <w:right w:val="nil"/>
            </w:tcBorders>
          </w:tcPr>
          <w:p w:rsidR="00EE5811" w:rsidRDefault="0012073B" w:rsidP="008A68BE">
            <w:pPr>
              <w:pStyle w:val="a1"/>
              <w:pPrChange w:id="1374" w:author="Иво Станков" w:date="2013-07-29T18:48:00Z">
                <w:pPr/>
              </w:pPrChange>
            </w:pPr>
            <w:proofErr w:type="gramStart"/>
            <w:r w:rsidRPr="00C06239">
              <w:t xml:space="preserve">Емисия </w:t>
            </w:r>
            <w:proofErr w:type="gramEnd"/>
          </w:p>
        </w:tc>
        <w:tc>
          <w:tcPr>
            <w:tcW w:w="708" w:type="dxa"/>
            <w:tcBorders>
              <w:top w:val="nil"/>
              <w:left w:val="nil"/>
              <w:bottom w:val="nil"/>
              <w:right w:val="nil"/>
            </w:tcBorders>
          </w:tcPr>
          <w:p w:rsidR="004C0111" w:rsidRDefault="0012073B" w:rsidP="008A68BE">
            <w:pPr>
              <w:pStyle w:val="a1"/>
              <w:pPrChange w:id="1375" w:author="Иво Станков" w:date="2013-07-29T18:48:00Z">
                <w:pPr>
                  <w:pStyle w:val="a1"/>
                </w:pPr>
              </w:pPrChange>
            </w:pPr>
            <w:r w:rsidRPr="00C06239">
              <w:t>Валута</w:t>
            </w:r>
          </w:p>
        </w:tc>
        <w:tc>
          <w:tcPr>
            <w:tcW w:w="1016" w:type="dxa"/>
            <w:tcBorders>
              <w:top w:val="nil"/>
              <w:left w:val="nil"/>
              <w:bottom w:val="nil"/>
              <w:right w:val="nil"/>
            </w:tcBorders>
          </w:tcPr>
          <w:p w:rsidR="004C0111" w:rsidRDefault="0012073B" w:rsidP="008A68BE">
            <w:pPr>
              <w:pStyle w:val="a1"/>
              <w:pPrChange w:id="1376" w:author="Иво Станков" w:date="2013-07-29T18:48:00Z">
                <w:pPr>
                  <w:pStyle w:val="a1"/>
                </w:pPr>
              </w:pPrChange>
            </w:pPr>
            <w:r w:rsidRPr="00C06239">
              <w:t>Дата на издаване</w:t>
            </w:r>
          </w:p>
        </w:tc>
        <w:tc>
          <w:tcPr>
            <w:tcW w:w="1060" w:type="dxa"/>
            <w:tcBorders>
              <w:top w:val="nil"/>
              <w:left w:val="nil"/>
              <w:bottom w:val="nil"/>
              <w:right w:val="nil"/>
            </w:tcBorders>
          </w:tcPr>
          <w:p w:rsidR="004C0111" w:rsidRDefault="0012073B" w:rsidP="008A68BE">
            <w:pPr>
              <w:pStyle w:val="a1"/>
              <w:pPrChange w:id="1377" w:author="Иво Станков" w:date="2013-07-29T18:48:00Z">
                <w:pPr>
                  <w:pStyle w:val="a1"/>
                </w:pPr>
              </w:pPrChange>
            </w:pPr>
            <w:r w:rsidRPr="00C06239">
              <w:t>Дата на падеж</w:t>
            </w:r>
          </w:p>
        </w:tc>
        <w:tc>
          <w:tcPr>
            <w:tcW w:w="1120" w:type="dxa"/>
            <w:tcBorders>
              <w:top w:val="nil"/>
              <w:left w:val="nil"/>
              <w:bottom w:val="nil"/>
              <w:right w:val="nil"/>
            </w:tcBorders>
          </w:tcPr>
          <w:p w:rsidR="004C0111" w:rsidRDefault="0012073B" w:rsidP="008A68BE">
            <w:pPr>
              <w:pStyle w:val="a1"/>
              <w:pPrChange w:id="1378" w:author="Иво Станков" w:date="2013-07-29T18:48:00Z">
                <w:pPr>
                  <w:pStyle w:val="a1"/>
                </w:pPr>
              </w:pPrChange>
            </w:pPr>
            <w:r w:rsidRPr="00C06239">
              <w:t>Лихва по купон</w:t>
            </w:r>
          </w:p>
        </w:tc>
        <w:tc>
          <w:tcPr>
            <w:tcW w:w="1080" w:type="dxa"/>
            <w:tcBorders>
              <w:top w:val="nil"/>
              <w:left w:val="nil"/>
              <w:bottom w:val="nil"/>
              <w:right w:val="nil"/>
            </w:tcBorders>
          </w:tcPr>
          <w:p w:rsidR="004C0111" w:rsidRDefault="0012073B" w:rsidP="008A68BE">
            <w:pPr>
              <w:pStyle w:val="a1"/>
              <w:pPrChange w:id="1379" w:author="Иво Станков" w:date="2013-07-29T18:48:00Z">
                <w:pPr>
                  <w:pStyle w:val="a1"/>
                </w:pPr>
              </w:pPrChange>
            </w:pPr>
            <w:r w:rsidRPr="00C06239">
              <w:t>Номинал</w:t>
            </w:r>
          </w:p>
        </w:tc>
        <w:tc>
          <w:tcPr>
            <w:tcW w:w="1538" w:type="dxa"/>
            <w:tcBorders>
              <w:top w:val="nil"/>
              <w:left w:val="nil"/>
              <w:bottom w:val="nil"/>
              <w:right w:val="nil"/>
            </w:tcBorders>
          </w:tcPr>
          <w:p w:rsidR="004C0111" w:rsidRDefault="0012073B" w:rsidP="008A68BE">
            <w:pPr>
              <w:pStyle w:val="a1"/>
              <w:pPrChange w:id="1380" w:author="Иво Станков" w:date="2013-07-29T18:48:00Z">
                <w:pPr>
                  <w:pStyle w:val="a1"/>
                </w:pPr>
              </w:pPrChange>
            </w:pPr>
            <w:r w:rsidRPr="00C06239">
              <w:t>Справедлива стойност</w:t>
            </w:r>
          </w:p>
        </w:tc>
        <w:tc>
          <w:tcPr>
            <w:tcW w:w="1477" w:type="dxa"/>
            <w:tcBorders>
              <w:top w:val="nil"/>
              <w:left w:val="nil"/>
              <w:bottom w:val="nil"/>
              <w:right w:val="nil"/>
            </w:tcBorders>
          </w:tcPr>
          <w:p w:rsidR="004C0111" w:rsidRDefault="0012073B" w:rsidP="008A68BE">
            <w:pPr>
              <w:pStyle w:val="a1"/>
              <w:pPrChange w:id="1381" w:author="Иво Станков" w:date="2013-07-29T18:48:00Z">
                <w:pPr>
                  <w:pStyle w:val="a1"/>
                </w:pPr>
              </w:pPrChange>
            </w:pPr>
            <w:r w:rsidRPr="00C06239">
              <w:t>Справедлива стойност</w:t>
            </w:r>
          </w:p>
        </w:tc>
      </w:tr>
      <w:tr w:rsidR="0012073B" w:rsidRPr="00C06239" w:rsidTr="00C06239">
        <w:trPr>
          <w:trHeight w:val="300"/>
        </w:trPr>
        <w:tc>
          <w:tcPr>
            <w:tcW w:w="1486" w:type="dxa"/>
            <w:tcBorders>
              <w:top w:val="nil"/>
              <w:left w:val="nil"/>
              <w:bottom w:val="nil"/>
              <w:right w:val="nil"/>
            </w:tcBorders>
            <w:noWrap/>
            <w:vAlign w:val="bottom"/>
          </w:tcPr>
          <w:p w:rsidR="00EE5811" w:rsidRDefault="00EE5811" w:rsidP="008A68BE">
            <w:pPr>
              <w:pStyle w:val="a"/>
              <w:pPrChange w:id="1382" w:author="Иво Станков" w:date="2013-07-29T18:48:00Z">
                <w:pPr>
                  <w:pStyle w:val="a1"/>
                </w:pPr>
              </w:pPrChange>
            </w:pPr>
          </w:p>
        </w:tc>
        <w:tc>
          <w:tcPr>
            <w:tcW w:w="708" w:type="dxa"/>
            <w:tcBorders>
              <w:top w:val="nil"/>
              <w:left w:val="nil"/>
              <w:bottom w:val="nil"/>
              <w:right w:val="nil"/>
            </w:tcBorders>
            <w:noWrap/>
            <w:vAlign w:val="bottom"/>
          </w:tcPr>
          <w:p w:rsidR="004C0111" w:rsidRDefault="004C0111" w:rsidP="008A68BE">
            <w:pPr>
              <w:pStyle w:val="a"/>
              <w:pPrChange w:id="1383" w:author="Иво Станков" w:date="2013-07-29T18:48:00Z">
                <w:pPr>
                  <w:pStyle w:val="a"/>
                </w:pPr>
              </w:pPrChange>
            </w:pPr>
          </w:p>
        </w:tc>
        <w:tc>
          <w:tcPr>
            <w:tcW w:w="1016" w:type="dxa"/>
            <w:tcBorders>
              <w:top w:val="nil"/>
              <w:left w:val="nil"/>
              <w:bottom w:val="nil"/>
              <w:right w:val="nil"/>
            </w:tcBorders>
            <w:vAlign w:val="bottom"/>
          </w:tcPr>
          <w:p w:rsidR="00EE5811" w:rsidRDefault="00EE5811" w:rsidP="008A68BE">
            <w:pPr>
              <w:pStyle w:val="a0"/>
              <w:pPrChange w:id="1384" w:author="Иво Станков" w:date="2013-07-29T18:48:00Z">
                <w:pPr>
                  <w:pStyle w:val="a"/>
                </w:pPr>
              </w:pPrChange>
            </w:pPr>
          </w:p>
        </w:tc>
        <w:tc>
          <w:tcPr>
            <w:tcW w:w="1060" w:type="dxa"/>
            <w:tcBorders>
              <w:top w:val="nil"/>
              <w:left w:val="nil"/>
              <w:bottom w:val="nil"/>
              <w:right w:val="nil"/>
            </w:tcBorders>
            <w:vAlign w:val="bottom"/>
          </w:tcPr>
          <w:p w:rsidR="004C0111" w:rsidRDefault="004C0111" w:rsidP="008A68BE">
            <w:pPr>
              <w:pStyle w:val="a0"/>
              <w:pPrChange w:id="1385" w:author="Иво Станков" w:date="2013-07-29T18:48:00Z">
                <w:pPr>
                  <w:pStyle w:val="a0"/>
                </w:pPr>
              </w:pPrChange>
            </w:pPr>
          </w:p>
        </w:tc>
        <w:tc>
          <w:tcPr>
            <w:tcW w:w="1120" w:type="dxa"/>
            <w:tcBorders>
              <w:top w:val="nil"/>
              <w:left w:val="nil"/>
              <w:bottom w:val="nil"/>
              <w:right w:val="nil"/>
            </w:tcBorders>
            <w:vAlign w:val="bottom"/>
          </w:tcPr>
          <w:p w:rsidR="004C0111" w:rsidRDefault="0012073B" w:rsidP="008A68BE">
            <w:pPr>
              <w:pStyle w:val="a0"/>
              <w:pPrChange w:id="1386" w:author="Иво Станков" w:date="2013-07-29T18:48:00Z">
                <w:pPr>
                  <w:pStyle w:val="a0"/>
                </w:pPr>
              </w:pPrChange>
            </w:pPr>
            <w:r w:rsidRPr="00C06239">
              <w:t>%</w:t>
            </w:r>
          </w:p>
        </w:tc>
        <w:tc>
          <w:tcPr>
            <w:tcW w:w="1080" w:type="dxa"/>
            <w:tcBorders>
              <w:top w:val="nil"/>
              <w:left w:val="nil"/>
              <w:bottom w:val="nil"/>
              <w:right w:val="nil"/>
            </w:tcBorders>
            <w:vAlign w:val="bottom"/>
          </w:tcPr>
          <w:p w:rsidR="004C0111" w:rsidRDefault="00E87F9A" w:rsidP="008A68BE">
            <w:pPr>
              <w:pPrChange w:id="1387" w:author="Иво Станков" w:date="2013-07-29T18:48:00Z">
                <w:pPr/>
              </w:pPrChange>
            </w:pPr>
            <w:r>
              <w:t xml:space="preserve">    </w:t>
            </w:r>
            <w:r w:rsidR="0012073B" w:rsidRPr="00C06239">
              <w:t>‘000</w:t>
            </w:r>
          </w:p>
        </w:tc>
        <w:tc>
          <w:tcPr>
            <w:tcW w:w="1538" w:type="dxa"/>
            <w:tcBorders>
              <w:top w:val="nil"/>
              <w:left w:val="nil"/>
              <w:bottom w:val="nil"/>
              <w:right w:val="nil"/>
            </w:tcBorders>
            <w:vAlign w:val="bottom"/>
          </w:tcPr>
          <w:p w:rsidR="004C0111" w:rsidRDefault="00E87F9A" w:rsidP="008A68BE">
            <w:pPr>
              <w:pPrChange w:id="1388" w:author="Иво Станков" w:date="2013-07-29T18:48:00Z">
                <w:pPr/>
              </w:pPrChange>
            </w:pPr>
            <w:r>
              <w:t xml:space="preserve">                 </w:t>
            </w:r>
            <w:r w:rsidR="0012073B" w:rsidRPr="00C06239">
              <w:t>‘000</w:t>
            </w:r>
          </w:p>
        </w:tc>
        <w:tc>
          <w:tcPr>
            <w:tcW w:w="1477" w:type="dxa"/>
            <w:tcBorders>
              <w:top w:val="nil"/>
              <w:left w:val="nil"/>
              <w:bottom w:val="nil"/>
              <w:right w:val="nil"/>
            </w:tcBorders>
            <w:vAlign w:val="bottom"/>
          </w:tcPr>
          <w:p w:rsidR="004C0111" w:rsidRDefault="00E87F9A" w:rsidP="008A68BE">
            <w:pPr>
              <w:pPrChange w:id="1389" w:author="Иво Станков" w:date="2013-07-29T18:48:00Z">
                <w:pPr/>
              </w:pPrChange>
            </w:pPr>
            <w:r>
              <w:t xml:space="preserve">           </w:t>
            </w:r>
            <w:r w:rsidR="0012073B" w:rsidRPr="00C06239">
              <w:t>BGN‘000</w:t>
            </w:r>
          </w:p>
        </w:tc>
      </w:tr>
      <w:tr w:rsidR="0012073B" w:rsidRPr="00C06239" w:rsidTr="00C06239">
        <w:trPr>
          <w:trHeight w:val="300"/>
        </w:trPr>
        <w:tc>
          <w:tcPr>
            <w:tcW w:w="1486" w:type="dxa"/>
            <w:tcBorders>
              <w:top w:val="nil"/>
              <w:left w:val="nil"/>
              <w:bottom w:val="nil"/>
              <w:right w:val="nil"/>
            </w:tcBorders>
          </w:tcPr>
          <w:p w:rsidR="00EE5811" w:rsidRDefault="0012073B" w:rsidP="008A68BE">
            <w:pPr>
              <w:pStyle w:val="a"/>
              <w:pPrChange w:id="1390" w:author="Иво Станков" w:date="2013-07-29T18:48:00Z">
                <w:pPr/>
              </w:pPrChange>
            </w:pPr>
            <w:r w:rsidRPr="00C06239">
              <w:t>BG2040210218</w:t>
            </w:r>
          </w:p>
        </w:tc>
        <w:tc>
          <w:tcPr>
            <w:tcW w:w="708" w:type="dxa"/>
            <w:tcBorders>
              <w:top w:val="nil"/>
              <w:left w:val="nil"/>
              <w:bottom w:val="nil"/>
              <w:right w:val="nil"/>
            </w:tcBorders>
          </w:tcPr>
          <w:p w:rsidR="004C0111" w:rsidRDefault="0012073B" w:rsidP="008A68BE">
            <w:pPr>
              <w:pStyle w:val="a"/>
              <w:pPrChange w:id="1391" w:author="Иво Станков" w:date="2013-07-29T18:48:00Z">
                <w:pPr>
                  <w:pStyle w:val="a"/>
                </w:pPr>
              </w:pPrChange>
            </w:pPr>
            <w:r w:rsidRPr="00C06239">
              <w:t>Евро</w:t>
            </w:r>
          </w:p>
        </w:tc>
        <w:tc>
          <w:tcPr>
            <w:tcW w:w="1016" w:type="dxa"/>
            <w:tcBorders>
              <w:top w:val="nil"/>
              <w:left w:val="nil"/>
              <w:bottom w:val="nil"/>
              <w:right w:val="nil"/>
            </w:tcBorders>
          </w:tcPr>
          <w:p w:rsidR="00EE5811" w:rsidRDefault="0012073B" w:rsidP="008A68BE">
            <w:pPr>
              <w:pStyle w:val="a0"/>
              <w:pPrChange w:id="1392" w:author="Иво Станков" w:date="2013-07-29T18:48:00Z">
                <w:pPr>
                  <w:pStyle w:val="a"/>
                </w:pPr>
              </w:pPrChange>
            </w:pPr>
            <w:r w:rsidRPr="00C06239">
              <w:t>29.10.2010</w:t>
            </w:r>
          </w:p>
        </w:tc>
        <w:tc>
          <w:tcPr>
            <w:tcW w:w="1060" w:type="dxa"/>
            <w:tcBorders>
              <w:top w:val="nil"/>
              <w:left w:val="nil"/>
              <w:bottom w:val="nil"/>
              <w:right w:val="nil"/>
            </w:tcBorders>
          </w:tcPr>
          <w:p w:rsidR="004C0111" w:rsidRDefault="0012073B" w:rsidP="008A68BE">
            <w:pPr>
              <w:pStyle w:val="a0"/>
              <w:pPrChange w:id="1393" w:author="Иво Станков" w:date="2013-07-29T18:48:00Z">
                <w:pPr>
                  <w:pStyle w:val="a0"/>
                </w:pPr>
              </w:pPrChange>
            </w:pPr>
            <w:r w:rsidRPr="00C06239">
              <w:t>29.09.2025</w:t>
            </w:r>
          </w:p>
        </w:tc>
        <w:tc>
          <w:tcPr>
            <w:tcW w:w="1120" w:type="dxa"/>
            <w:tcBorders>
              <w:top w:val="nil"/>
              <w:left w:val="nil"/>
              <w:bottom w:val="nil"/>
              <w:right w:val="nil"/>
            </w:tcBorders>
          </w:tcPr>
          <w:p w:rsidR="004C0111" w:rsidRDefault="0012073B" w:rsidP="008A68BE">
            <w:pPr>
              <w:pStyle w:val="a0"/>
              <w:pPrChange w:id="1394" w:author="Иво Станков" w:date="2013-07-29T18:48:00Z">
                <w:pPr>
                  <w:pStyle w:val="a0"/>
                </w:pPr>
              </w:pPrChange>
            </w:pPr>
            <w:r w:rsidRPr="00C06239">
              <w:t>5.75%</w:t>
            </w:r>
          </w:p>
        </w:tc>
        <w:tc>
          <w:tcPr>
            <w:tcW w:w="1080" w:type="dxa"/>
            <w:tcBorders>
              <w:top w:val="nil"/>
              <w:left w:val="nil"/>
              <w:bottom w:val="nil"/>
              <w:right w:val="nil"/>
            </w:tcBorders>
          </w:tcPr>
          <w:p w:rsidR="004C0111" w:rsidRDefault="0012073B" w:rsidP="008A68BE">
            <w:pPr>
              <w:pStyle w:val="a0"/>
              <w:pPrChange w:id="1395" w:author="Иво Станков" w:date="2013-07-29T18:48:00Z">
                <w:pPr>
                  <w:pStyle w:val="a0"/>
                </w:pPr>
              </w:pPrChange>
            </w:pPr>
            <w:r w:rsidRPr="00C06239">
              <w:t>500 EUR</w:t>
            </w:r>
          </w:p>
        </w:tc>
        <w:tc>
          <w:tcPr>
            <w:tcW w:w="1538" w:type="dxa"/>
            <w:tcBorders>
              <w:top w:val="nil"/>
              <w:left w:val="nil"/>
              <w:bottom w:val="nil"/>
              <w:right w:val="nil"/>
            </w:tcBorders>
          </w:tcPr>
          <w:p w:rsidR="00EE5811" w:rsidRDefault="00324CCE" w:rsidP="008A68BE">
            <w:pPr>
              <w:pStyle w:val="a0"/>
              <w:pPrChange w:id="1396" w:author="Иво Станков" w:date="2013-07-29T18:48:00Z">
                <w:pPr>
                  <w:pStyle w:val="a0"/>
                </w:pPr>
              </w:pPrChange>
            </w:pPr>
            <w:r>
              <w:t>588</w:t>
            </w:r>
            <w:r w:rsidR="00CE4E2B" w:rsidRPr="00C06239">
              <w:t xml:space="preserve"> </w:t>
            </w:r>
            <w:r w:rsidR="0012073B" w:rsidRPr="00C06239">
              <w:t>EUR</w:t>
            </w:r>
          </w:p>
        </w:tc>
        <w:tc>
          <w:tcPr>
            <w:tcW w:w="1477" w:type="dxa"/>
            <w:tcBorders>
              <w:top w:val="nil"/>
              <w:left w:val="nil"/>
              <w:bottom w:val="nil"/>
              <w:right w:val="nil"/>
            </w:tcBorders>
          </w:tcPr>
          <w:p w:rsidR="00EE5811" w:rsidRDefault="00CE4E2B" w:rsidP="008A68BE">
            <w:pPr>
              <w:pStyle w:val="a0"/>
              <w:pPrChange w:id="1397" w:author="Иво Станков" w:date="2013-07-29T18:48:00Z">
                <w:pPr>
                  <w:pStyle w:val="a0"/>
                </w:pPr>
              </w:pPrChange>
            </w:pPr>
            <w:r>
              <w:t>1,15</w:t>
            </w:r>
            <w:r w:rsidR="00324CCE">
              <w:t>0</w:t>
            </w:r>
          </w:p>
        </w:tc>
      </w:tr>
      <w:tr w:rsidR="0012073B" w:rsidRPr="00C06239" w:rsidTr="00C06239">
        <w:trPr>
          <w:trHeight w:val="300"/>
        </w:trPr>
        <w:tc>
          <w:tcPr>
            <w:tcW w:w="1486" w:type="dxa"/>
            <w:tcBorders>
              <w:top w:val="nil"/>
              <w:left w:val="nil"/>
              <w:bottom w:val="nil"/>
              <w:right w:val="nil"/>
            </w:tcBorders>
          </w:tcPr>
          <w:p w:rsidR="00EE5811" w:rsidRDefault="0012073B" w:rsidP="008A68BE">
            <w:pPr>
              <w:pStyle w:val="a"/>
              <w:pPrChange w:id="1398" w:author="Иво Станков" w:date="2013-07-29T18:48:00Z">
                <w:pPr>
                  <w:pStyle w:val="a0"/>
                </w:pPr>
              </w:pPrChange>
            </w:pPr>
            <w:r w:rsidRPr="00C06239">
              <w:t>BG2040012218</w:t>
            </w:r>
          </w:p>
        </w:tc>
        <w:tc>
          <w:tcPr>
            <w:tcW w:w="708" w:type="dxa"/>
            <w:tcBorders>
              <w:top w:val="nil"/>
              <w:left w:val="nil"/>
              <w:bottom w:val="nil"/>
              <w:right w:val="nil"/>
            </w:tcBorders>
          </w:tcPr>
          <w:p w:rsidR="004C0111" w:rsidRDefault="0012073B" w:rsidP="008A68BE">
            <w:pPr>
              <w:pStyle w:val="a"/>
              <w:pPrChange w:id="1399" w:author="Иво Станков" w:date="2013-07-29T18:48:00Z">
                <w:pPr>
                  <w:pStyle w:val="a"/>
                </w:pPr>
              </w:pPrChange>
            </w:pPr>
            <w:r w:rsidRPr="00C06239">
              <w:t>Лева</w:t>
            </w:r>
          </w:p>
        </w:tc>
        <w:tc>
          <w:tcPr>
            <w:tcW w:w="1016" w:type="dxa"/>
            <w:tcBorders>
              <w:top w:val="nil"/>
              <w:left w:val="nil"/>
              <w:bottom w:val="nil"/>
              <w:right w:val="nil"/>
            </w:tcBorders>
          </w:tcPr>
          <w:p w:rsidR="00EE5811" w:rsidRDefault="0012073B" w:rsidP="008A68BE">
            <w:pPr>
              <w:pStyle w:val="a0"/>
              <w:pPrChange w:id="1400" w:author="Иво Станков" w:date="2013-07-29T18:48:00Z">
                <w:pPr>
                  <w:pStyle w:val="a"/>
                </w:pPr>
              </w:pPrChange>
            </w:pPr>
            <w:r w:rsidRPr="00C06239">
              <w:t>11.01.2012</w:t>
            </w:r>
          </w:p>
        </w:tc>
        <w:tc>
          <w:tcPr>
            <w:tcW w:w="1060" w:type="dxa"/>
            <w:tcBorders>
              <w:top w:val="nil"/>
              <w:left w:val="nil"/>
              <w:bottom w:val="nil"/>
              <w:right w:val="nil"/>
            </w:tcBorders>
          </w:tcPr>
          <w:p w:rsidR="004C0111" w:rsidRDefault="0012073B" w:rsidP="008A68BE">
            <w:pPr>
              <w:pStyle w:val="a0"/>
              <w:pPrChange w:id="1401" w:author="Иво Станков" w:date="2013-07-29T18:48:00Z">
                <w:pPr>
                  <w:pStyle w:val="a0"/>
                </w:pPr>
              </w:pPrChange>
            </w:pPr>
            <w:r w:rsidRPr="00C06239">
              <w:t>11.07.2022</w:t>
            </w:r>
          </w:p>
        </w:tc>
        <w:tc>
          <w:tcPr>
            <w:tcW w:w="1120" w:type="dxa"/>
            <w:tcBorders>
              <w:top w:val="nil"/>
              <w:left w:val="nil"/>
              <w:bottom w:val="nil"/>
              <w:right w:val="nil"/>
            </w:tcBorders>
          </w:tcPr>
          <w:p w:rsidR="004C0111" w:rsidRDefault="0012073B" w:rsidP="008A68BE">
            <w:pPr>
              <w:pStyle w:val="a0"/>
              <w:pPrChange w:id="1402" w:author="Иво Станков" w:date="2013-07-29T18:48:00Z">
                <w:pPr>
                  <w:pStyle w:val="a0"/>
                </w:pPr>
              </w:pPrChange>
            </w:pPr>
            <w:r w:rsidRPr="00C06239">
              <w:t>5.00%</w:t>
            </w:r>
          </w:p>
        </w:tc>
        <w:tc>
          <w:tcPr>
            <w:tcW w:w="1080" w:type="dxa"/>
            <w:tcBorders>
              <w:top w:val="nil"/>
              <w:left w:val="nil"/>
              <w:bottom w:val="nil"/>
              <w:right w:val="nil"/>
            </w:tcBorders>
          </w:tcPr>
          <w:p w:rsidR="004C0111" w:rsidRDefault="0012073B" w:rsidP="008A68BE">
            <w:pPr>
              <w:pStyle w:val="a0"/>
              <w:pPrChange w:id="1403" w:author="Иво Станков" w:date="2013-07-29T18:48:00Z">
                <w:pPr>
                  <w:pStyle w:val="a0"/>
                </w:pPr>
              </w:pPrChange>
            </w:pPr>
            <w:r w:rsidRPr="00C06239">
              <w:t>550 BGN</w:t>
            </w:r>
          </w:p>
        </w:tc>
        <w:tc>
          <w:tcPr>
            <w:tcW w:w="1538" w:type="dxa"/>
            <w:tcBorders>
              <w:top w:val="nil"/>
              <w:left w:val="nil"/>
              <w:bottom w:val="nil"/>
              <w:right w:val="nil"/>
            </w:tcBorders>
          </w:tcPr>
          <w:p w:rsidR="00EE5811" w:rsidRDefault="00CE4E2B" w:rsidP="008A68BE">
            <w:pPr>
              <w:pStyle w:val="a0"/>
              <w:pPrChange w:id="1404" w:author="Иво Станков" w:date="2013-07-29T18:48:00Z">
                <w:pPr>
                  <w:pStyle w:val="a0"/>
                </w:pPr>
              </w:pPrChange>
            </w:pPr>
            <w:r>
              <w:t>62</w:t>
            </w:r>
            <w:r w:rsidR="00324CCE">
              <w:t>2</w:t>
            </w:r>
            <w:r w:rsidRPr="00C06239">
              <w:t xml:space="preserve"> </w:t>
            </w:r>
            <w:r w:rsidR="0012073B" w:rsidRPr="00C06239">
              <w:t>BGN</w:t>
            </w:r>
          </w:p>
        </w:tc>
        <w:tc>
          <w:tcPr>
            <w:tcW w:w="1477" w:type="dxa"/>
            <w:tcBorders>
              <w:top w:val="nil"/>
              <w:left w:val="nil"/>
              <w:bottom w:val="nil"/>
              <w:right w:val="nil"/>
            </w:tcBorders>
          </w:tcPr>
          <w:p w:rsidR="00EE5811" w:rsidRDefault="00CE4E2B" w:rsidP="008A68BE">
            <w:pPr>
              <w:pStyle w:val="a0"/>
              <w:rPr>
                <w:lang w:val="en-US"/>
              </w:rPr>
              <w:pPrChange w:id="1405" w:author="Иво Станков" w:date="2013-07-29T18:48:00Z">
                <w:pPr>
                  <w:pStyle w:val="a0"/>
                </w:pPr>
              </w:pPrChange>
            </w:pPr>
            <w:r>
              <w:t>62</w:t>
            </w:r>
            <w:r w:rsidR="00324CCE">
              <w:t>2</w:t>
            </w:r>
          </w:p>
        </w:tc>
      </w:tr>
      <w:tr w:rsidR="0012073B" w:rsidRPr="00C06239" w:rsidTr="00C06239">
        <w:trPr>
          <w:trHeight w:val="300"/>
        </w:trPr>
        <w:tc>
          <w:tcPr>
            <w:tcW w:w="1486" w:type="dxa"/>
            <w:tcBorders>
              <w:top w:val="nil"/>
              <w:left w:val="nil"/>
              <w:bottom w:val="nil"/>
              <w:right w:val="nil"/>
            </w:tcBorders>
            <w:noWrap/>
            <w:vAlign w:val="bottom"/>
          </w:tcPr>
          <w:p w:rsidR="00EE5811" w:rsidRDefault="00EE5811" w:rsidP="008A68BE">
            <w:pPr>
              <w:pStyle w:val="a"/>
              <w:pPrChange w:id="1406" w:author="Иво Станков" w:date="2013-07-29T18:48:00Z">
                <w:pPr>
                  <w:pStyle w:val="a0"/>
                </w:pPr>
              </w:pPrChange>
            </w:pPr>
          </w:p>
        </w:tc>
        <w:tc>
          <w:tcPr>
            <w:tcW w:w="708" w:type="dxa"/>
            <w:tcBorders>
              <w:top w:val="nil"/>
              <w:left w:val="nil"/>
              <w:bottom w:val="nil"/>
              <w:right w:val="nil"/>
            </w:tcBorders>
            <w:noWrap/>
            <w:vAlign w:val="bottom"/>
          </w:tcPr>
          <w:p w:rsidR="004C0111" w:rsidRDefault="004C0111" w:rsidP="008A68BE">
            <w:pPr>
              <w:pStyle w:val="a"/>
              <w:pPrChange w:id="1407" w:author="Иво Станков" w:date="2013-07-29T18:48:00Z">
                <w:pPr>
                  <w:pStyle w:val="a"/>
                </w:pPr>
              </w:pPrChange>
            </w:pPr>
          </w:p>
        </w:tc>
        <w:tc>
          <w:tcPr>
            <w:tcW w:w="1016" w:type="dxa"/>
            <w:tcBorders>
              <w:top w:val="nil"/>
              <w:left w:val="nil"/>
              <w:bottom w:val="nil"/>
              <w:right w:val="nil"/>
            </w:tcBorders>
            <w:noWrap/>
            <w:vAlign w:val="bottom"/>
          </w:tcPr>
          <w:p w:rsidR="00EE5811" w:rsidRDefault="00EE5811" w:rsidP="008A68BE">
            <w:pPr>
              <w:pStyle w:val="a0"/>
              <w:pPrChange w:id="1408" w:author="Иво Станков" w:date="2013-07-29T18:48:00Z">
                <w:pPr>
                  <w:pStyle w:val="a"/>
                </w:pPr>
              </w:pPrChange>
            </w:pPr>
          </w:p>
        </w:tc>
        <w:tc>
          <w:tcPr>
            <w:tcW w:w="1060" w:type="dxa"/>
            <w:tcBorders>
              <w:top w:val="nil"/>
              <w:left w:val="nil"/>
              <w:bottom w:val="nil"/>
              <w:right w:val="nil"/>
            </w:tcBorders>
            <w:noWrap/>
            <w:vAlign w:val="bottom"/>
          </w:tcPr>
          <w:p w:rsidR="004C0111" w:rsidRDefault="004C0111" w:rsidP="008A68BE">
            <w:pPr>
              <w:pStyle w:val="a0"/>
              <w:pPrChange w:id="1409" w:author="Иво Станков" w:date="2013-07-29T18:48:00Z">
                <w:pPr>
                  <w:pStyle w:val="a0"/>
                </w:pPr>
              </w:pPrChange>
            </w:pPr>
          </w:p>
        </w:tc>
        <w:tc>
          <w:tcPr>
            <w:tcW w:w="1120" w:type="dxa"/>
            <w:tcBorders>
              <w:top w:val="nil"/>
              <w:left w:val="nil"/>
              <w:bottom w:val="nil"/>
              <w:right w:val="nil"/>
            </w:tcBorders>
            <w:noWrap/>
            <w:vAlign w:val="bottom"/>
          </w:tcPr>
          <w:p w:rsidR="004C0111" w:rsidRDefault="004C0111" w:rsidP="008A68BE">
            <w:pPr>
              <w:pStyle w:val="a0"/>
              <w:pPrChange w:id="1410" w:author="Иво Станков" w:date="2013-07-29T18:48:00Z">
                <w:pPr>
                  <w:pStyle w:val="a0"/>
                </w:pPr>
              </w:pPrChange>
            </w:pPr>
          </w:p>
        </w:tc>
        <w:tc>
          <w:tcPr>
            <w:tcW w:w="1080" w:type="dxa"/>
            <w:tcBorders>
              <w:top w:val="nil"/>
              <w:left w:val="nil"/>
              <w:bottom w:val="nil"/>
              <w:right w:val="nil"/>
            </w:tcBorders>
            <w:noWrap/>
            <w:vAlign w:val="bottom"/>
          </w:tcPr>
          <w:p w:rsidR="004C0111" w:rsidRDefault="004C0111" w:rsidP="008A68BE">
            <w:pPr>
              <w:pPrChange w:id="1411" w:author="Иво Станков" w:date="2013-07-29T18:48:00Z">
                <w:pPr/>
              </w:pPrChange>
            </w:pPr>
          </w:p>
        </w:tc>
        <w:tc>
          <w:tcPr>
            <w:tcW w:w="1538" w:type="dxa"/>
            <w:tcBorders>
              <w:top w:val="nil"/>
              <w:left w:val="nil"/>
              <w:bottom w:val="nil"/>
              <w:right w:val="nil"/>
            </w:tcBorders>
            <w:noWrap/>
            <w:vAlign w:val="bottom"/>
          </w:tcPr>
          <w:p w:rsidR="004C0111" w:rsidRDefault="004C0111" w:rsidP="008A68BE">
            <w:pPr>
              <w:pPrChange w:id="1412" w:author="Иво Станков" w:date="2013-07-29T18:48:00Z">
                <w:pPr/>
              </w:pPrChange>
            </w:pPr>
          </w:p>
        </w:tc>
        <w:tc>
          <w:tcPr>
            <w:tcW w:w="1477" w:type="dxa"/>
            <w:tcBorders>
              <w:top w:val="single" w:sz="4" w:space="0" w:color="auto"/>
              <w:left w:val="nil"/>
              <w:bottom w:val="single" w:sz="4" w:space="0" w:color="auto"/>
              <w:right w:val="nil"/>
            </w:tcBorders>
          </w:tcPr>
          <w:p w:rsidR="00EE5811" w:rsidRDefault="00CE4E2B" w:rsidP="008A68BE">
            <w:pPr>
              <w:pStyle w:val="a0"/>
              <w:rPr>
                <w:lang w:val="en-US"/>
              </w:rPr>
              <w:pPrChange w:id="1413" w:author="Иво Станков" w:date="2013-07-29T18:48:00Z">
                <w:pPr/>
              </w:pPrChange>
            </w:pPr>
            <w:r>
              <w:t>1,7</w:t>
            </w:r>
            <w:r w:rsidR="00324CCE">
              <w:t>7</w:t>
            </w:r>
            <w:r>
              <w:t>2</w:t>
            </w:r>
          </w:p>
        </w:tc>
      </w:tr>
    </w:tbl>
    <w:p w:rsidR="004C0111" w:rsidRDefault="0012073B" w:rsidP="008A68BE">
      <w:pPr>
        <w:pPrChange w:id="1414" w:author="Иво Станков" w:date="2013-07-29T18:48:00Z">
          <w:pPr/>
        </w:pPrChange>
      </w:pPr>
      <w:r w:rsidRPr="00146731">
        <w:tab/>
        <w:t xml:space="preserve">Към </w:t>
      </w:r>
      <w:r w:rsidR="00783990">
        <w:t>30.06</w:t>
      </w:r>
      <w:r w:rsidRPr="00146731">
        <w:t>.2013 г. инвестициите в държавни ценни книжа, класифицирани като финансови активи на разположение за продажба са представени по справедлива стойност (Приложение 2.23).</w:t>
      </w:r>
      <w:r>
        <w:t xml:space="preserve"> </w:t>
      </w:r>
      <w:r w:rsidRPr="00146731">
        <w:t xml:space="preserve">Отчетеният </w:t>
      </w:r>
      <w:proofErr w:type="spellStart"/>
      <w:r w:rsidRPr="00146731">
        <w:t>преоценъчен</w:t>
      </w:r>
      <w:proofErr w:type="spellEnd"/>
      <w:r w:rsidRPr="00146731">
        <w:t xml:space="preserve"> резерв</w:t>
      </w:r>
      <w:r>
        <w:t xml:space="preserve"> </w:t>
      </w:r>
      <w:r w:rsidRPr="00146731">
        <w:t xml:space="preserve">по финансови активи на разположение за продажба в резултат на тази преоценка към </w:t>
      </w:r>
      <w:r w:rsidR="00720674" w:rsidRPr="00A12DC3">
        <w:t>30.06</w:t>
      </w:r>
      <w:r w:rsidRPr="00A12DC3">
        <w:t>.2013 г. е в размер на (</w:t>
      </w:r>
      <w:r w:rsidR="00B434A9" w:rsidRPr="00A12DC3">
        <w:rPr>
          <w:b/>
        </w:rPr>
        <w:t>49</w:t>
      </w:r>
      <w:r w:rsidRPr="00A12DC3">
        <w:t>) х.лв., нетно от отсрочени данъци (31.12.2012 г.: 20 хил.лева, нетно от</w:t>
      </w:r>
      <w:r w:rsidRPr="00146731">
        <w:t xml:space="preserve"> отсрочени данъци). Годишният ефективен лихвен процент по облигациите в евро е 3.86 %, а по облигациите в лева 3.32 %. Падежът на купонните плащания на облигациите в евро е два пъти в годината на 29.03 и 29.09 до датата на падежа, а на облигациите в лева</w:t>
      </w:r>
      <w:r>
        <w:t xml:space="preserve"> </w:t>
      </w:r>
      <w:r w:rsidRPr="00146731">
        <w:t>-</w:t>
      </w:r>
      <w:r>
        <w:t xml:space="preserve"> </w:t>
      </w:r>
      <w:r w:rsidRPr="00146731">
        <w:t xml:space="preserve">два пъти в годината на 11.01 и 11.07 до датата на падежа. </w:t>
      </w:r>
    </w:p>
    <w:p w:rsidR="004C0111" w:rsidRDefault="0012073B" w:rsidP="008A68BE">
      <w:pPr>
        <w:pPrChange w:id="1415" w:author="Иво Станков" w:date="2013-07-29T18:48:00Z">
          <w:pPr/>
        </w:pPrChange>
      </w:pPr>
      <w:r w:rsidRPr="00146731">
        <w:tab/>
        <w:t xml:space="preserve">Към </w:t>
      </w:r>
      <w:r w:rsidR="00720674">
        <w:t>30.06</w:t>
      </w:r>
      <w:r w:rsidRPr="00146731">
        <w:t xml:space="preserve">.2013 г. </w:t>
      </w:r>
      <w:proofErr w:type="gramStart"/>
      <w:r w:rsidRPr="00146731">
        <w:t>дружеството притежава и</w:t>
      </w:r>
      <w:r>
        <w:t xml:space="preserve"> </w:t>
      </w:r>
      <w:r w:rsidRPr="00146731">
        <w:t>акции и дялове в други дружества</w:t>
      </w:r>
      <w:proofErr w:type="gramEnd"/>
      <w:r w:rsidRPr="00146731">
        <w:t xml:space="preserve"> и предприятия (малцинствено участие), представени в таблицата по-долу:</w:t>
      </w:r>
    </w:p>
    <w:p w:rsidR="004C0111" w:rsidRDefault="004C0111" w:rsidP="008A68BE">
      <w:pPr>
        <w:rPr>
          <w:highlight w:val="red"/>
        </w:rPr>
        <w:pPrChange w:id="1416" w:author="Иво Станков" w:date="2013-07-29T18:48:00Z">
          <w:pPr/>
        </w:pPrChange>
      </w:pPr>
    </w:p>
    <w:tbl>
      <w:tblPr>
        <w:tblW w:w="9604" w:type="dxa"/>
        <w:tblInd w:w="91" w:type="dxa"/>
        <w:tblLook w:val="00A0" w:firstRow="1" w:lastRow="0" w:firstColumn="1" w:lastColumn="0" w:noHBand="0" w:noVBand="0"/>
      </w:tblPr>
      <w:tblGrid>
        <w:gridCol w:w="4949"/>
        <w:gridCol w:w="1229"/>
        <w:gridCol w:w="960"/>
        <w:gridCol w:w="278"/>
        <w:gridCol w:w="1229"/>
        <w:gridCol w:w="959"/>
      </w:tblGrid>
      <w:tr w:rsidR="0012073B" w:rsidRPr="00146731" w:rsidTr="00D01609">
        <w:trPr>
          <w:trHeight w:val="170"/>
        </w:trPr>
        <w:tc>
          <w:tcPr>
            <w:tcW w:w="4979" w:type="dxa"/>
            <w:tcBorders>
              <w:top w:val="nil"/>
              <w:left w:val="nil"/>
              <w:bottom w:val="nil"/>
              <w:right w:val="nil"/>
            </w:tcBorders>
            <w:vAlign w:val="bottom"/>
          </w:tcPr>
          <w:p w:rsidR="00EE5811" w:rsidRDefault="0012073B" w:rsidP="008A68BE">
            <w:pPr>
              <w:pStyle w:val="a1"/>
              <w:pPrChange w:id="1417" w:author="Иво Станков" w:date="2013-07-29T18:48:00Z">
                <w:pPr/>
              </w:pPrChange>
            </w:pPr>
            <w:r w:rsidRPr="00146731">
              <w:t>Име</w:t>
            </w:r>
          </w:p>
        </w:tc>
        <w:tc>
          <w:tcPr>
            <w:tcW w:w="1220" w:type="dxa"/>
            <w:tcBorders>
              <w:top w:val="nil"/>
              <w:left w:val="nil"/>
              <w:bottom w:val="nil"/>
              <w:right w:val="nil"/>
            </w:tcBorders>
            <w:vAlign w:val="bottom"/>
          </w:tcPr>
          <w:p w:rsidR="004C0111" w:rsidRDefault="00720674" w:rsidP="008A68BE">
            <w:pPr>
              <w:pStyle w:val="a1"/>
              <w:pPrChange w:id="1418" w:author="Иво Станков" w:date="2013-07-29T18:48:00Z">
                <w:pPr>
                  <w:pStyle w:val="a1"/>
                </w:pPr>
              </w:pPrChange>
            </w:pPr>
            <w:r>
              <w:t>30.06</w:t>
            </w:r>
            <w:r w:rsidR="0012073B" w:rsidRPr="00146731">
              <w:t>,2013</w:t>
            </w:r>
          </w:p>
        </w:tc>
        <w:tc>
          <w:tcPr>
            <w:tcW w:w="960" w:type="dxa"/>
            <w:tcBorders>
              <w:top w:val="nil"/>
              <w:left w:val="nil"/>
              <w:bottom w:val="nil"/>
              <w:right w:val="nil"/>
            </w:tcBorders>
          </w:tcPr>
          <w:p w:rsidR="004C0111" w:rsidRDefault="0012073B" w:rsidP="008A68BE">
            <w:pPr>
              <w:pStyle w:val="a1"/>
              <w:pPrChange w:id="1419" w:author="Иво Станков" w:date="2013-07-29T18:48:00Z">
                <w:pPr>
                  <w:pStyle w:val="a1"/>
                </w:pPr>
              </w:pPrChange>
            </w:pPr>
            <w:r w:rsidRPr="00146731">
              <w:t>%</w:t>
            </w:r>
          </w:p>
        </w:tc>
        <w:tc>
          <w:tcPr>
            <w:tcW w:w="278" w:type="dxa"/>
            <w:tcBorders>
              <w:top w:val="nil"/>
              <w:left w:val="nil"/>
              <w:bottom w:val="nil"/>
              <w:right w:val="nil"/>
            </w:tcBorders>
            <w:vAlign w:val="bottom"/>
          </w:tcPr>
          <w:p w:rsidR="004C0111" w:rsidRDefault="004C0111" w:rsidP="008A68BE">
            <w:pPr>
              <w:pStyle w:val="a1"/>
              <w:pPrChange w:id="1420" w:author="Иво Станков" w:date="2013-07-29T18:48:00Z">
                <w:pPr>
                  <w:pStyle w:val="a1"/>
                </w:pPr>
              </w:pPrChange>
            </w:pPr>
          </w:p>
        </w:tc>
        <w:tc>
          <w:tcPr>
            <w:tcW w:w="1207" w:type="dxa"/>
            <w:tcBorders>
              <w:top w:val="nil"/>
              <w:left w:val="nil"/>
              <w:bottom w:val="nil"/>
              <w:right w:val="nil"/>
            </w:tcBorders>
            <w:vAlign w:val="bottom"/>
          </w:tcPr>
          <w:p w:rsidR="004C0111" w:rsidRDefault="0012073B" w:rsidP="008A68BE">
            <w:pPr>
              <w:pStyle w:val="a1"/>
              <w:pPrChange w:id="1421" w:author="Иво Станков" w:date="2013-07-29T18:48:00Z">
                <w:pPr>
                  <w:pStyle w:val="a1"/>
                </w:pPr>
              </w:pPrChange>
            </w:pPr>
            <w:r w:rsidRPr="00146731">
              <w:t>31.12.2012</w:t>
            </w:r>
          </w:p>
        </w:tc>
        <w:tc>
          <w:tcPr>
            <w:tcW w:w="960" w:type="dxa"/>
            <w:tcBorders>
              <w:top w:val="nil"/>
              <w:left w:val="nil"/>
              <w:bottom w:val="nil"/>
              <w:right w:val="nil"/>
            </w:tcBorders>
          </w:tcPr>
          <w:p w:rsidR="004C0111" w:rsidRDefault="0012073B" w:rsidP="008A68BE">
            <w:pPr>
              <w:pStyle w:val="a1"/>
              <w:pPrChange w:id="1422" w:author="Иво Станков" w:date="2013-07-29T18:48:00Z">
                <w:pPr>
                  <w:pStyle w:val="a1"/>
                </w:pPr>
              </w:pPrChange>
            </w:pPr>
            <w:r w:rsidRPr="00146731">
              <w:t>%</w:t>
            </w:r>
          </w:p>
        </w:tc>
      </w:tr>
      <w:tr w:rsidR="0012073B" w:rsidRPr="00146731" w:rsidTr="00D01609">
        <w:trPr>
          <w:trHeight w:val="170"/>
        </w:trPr>
        <w:tc>
          <w:tcPr>
            <w:tcW w:w="4979" w:type="dxa"/>
            <w:tcBorders>
              <w:top w:val="nil"/>
              <w:left w:val="nil"/>
              <w:bottom w:val="nil"/>
              <w:right w:val="nil"/>
            </w:tcBorders>
            <w:vAlign w:val="bottom"/>
          </w:tcPr>
          <w:p w:rsidR="004C0111" w:rsidRDefault="004C0111" w:rsidP="008A68BE">
            <w:pPr>
              <w:pStyle w:val="a1"/>
              <w:pPrChange w:id="1423" w:author="Иво Станков" w:date="2013-07-29T18:48:00Z">
                <w:pPr>
                  <w:pStyle w:val="a1"/>
                </w:pPr>
              </w:pPrChange>
            </w:pPr>
          </w:p>
        </w:tc>
        <w:tc>
          <w:tcPr>
            <w:tcW w:w="1220" w:type="dxa"/>
            <w:tcBorders>
              <w:top w:val="nil"/>
              <w:left w:val="nil"/>
              <w:bottom w:val="nil"/>
              <w:right w:val="nil"/>
            </w:tcBorders>
            <w:vAlign w:val="bottom"/>
          </w:tcPr>
          <w:p w:rsidR="004C0111" w:rsidRDefault="0012073B" w:rsidP="008A68BE">
            <w:pPr>
              <w:pStyle w:val="a1"/>
              <w:pPrChange w:id="1424" w:author="Иво Станков" w:date="2013-07-29T18:48:00Z">
                <w:pPr>
                  <w:pStyle w:val="a1"/>
                </w:pPr>
              </w:pPrChange>
            </w:pPr>
            <w:r w:rsidRPr="00146731">
              <w:t>BGN '000</w:t>
            </w:r>
          </w:p>
        </w:tc>
        <w:tc>
          <w:tcPr>
            <w:tcW w:w="960" w:type="dxa"/>
            <w:tcBorders>
              <w:top w:val="nil"/>
              <w:left w:val="nil"/>
              <w:bottom w:val="nil"/>
              <w:right w:val="nil"/>
            </w:tcBorders>
          </w:tcPr>
          <w:p w:rsidR="004C0111" w:rsidRDefault="0012073B" w:rsidP="008A68BE">
            <w:pPr>
              <w:pStyle w:val="a1"/>
              <w:pPrChange w:id="1425" w:author="Иво Станков" w:date="2013-07-29T18:48:00Z">
                <w:pPr>
                  <w:pStyle w:val="a1"/>
                </w:pPr>
              </w:pPrChange>
            </w:pPr>
            <w:r w:rsidRPr="00146731">
              <w:t>Участие</w:t>
            </w:r>
          </w:p>
        </w:tc>
        <w:tc>
          <w:tcPr>
            <w:tcW w:w="278" w:type="dxa"/>
            <w:tcBorders>
              <w:top w:val="nil"/>
              <w:left w:val="nil"/>
              <w:bottom w:val="nil"/>
              <w:right w:val="nil"/>
            </w:tcBorders>
            <w:vAlign w:val="bottom"/>
          </w:tcPr>
          <w:p w:rsidR="004C0111" w:rsidRDefault="004C0111" w:rsidP="008A68BE">
            <w:pPr>
              <w:pStyle w:val="a1"/>
              <w:pPrChange w:id="1426" w:author="Иво Станков" w:date="2013-07-29T18:48:00Z">
                <w:pPr>
                  <w:pStyle w:val="a1"/>
                </w:pPr>
              </w:pPrChange>
            </w:pPr>
          </w:p>
        </w:tc>
        <w:tc>
          <w:tcPr>
            <w:tcW w:w="1207" w:type="dxa"/>
            <w:tcBorders>
              <w:top w:val="nil"/>
              <w:left w:val="nil"/>
              <w:bottom w:val="nil"/>
              <w:right w:val="nil"/>
            </w:tcBorders>
            <w:vAlign w:val="bottom"/>
          </w:tcPr>
          <w:p w:rsidR="004C0111" w:rsidRDefault="0012073B" w:rsidP="008A68BE">
            <w:pPr>
              <w:pStyle w:val="a1"/>
              <w:pPrChange w:id="1427" w:author="Иво Станков" w:date="2013-07-29T18:48:00Z">
                <w:pPr>
                  <w:pStyle w:val="a1"/>
                </w:pPr>
              </w:pPrChange>
            </w:pPr>
            <w:r w:rsidRPr="00146731">
              <w:t>BGN '000</w:t>
            </w:r>
          </w:p>
        </w:tc>
        <w:tc>
          <w:tcPr>
            <w:tcW w:w="960" w:type="dxa"/>
            <w:tcBorders>
              <w:top w:val="nil"/>
              <w:left w:val="nil"/>
              <w:bottom w:val="nil"/>
              <w:right w:val="nil"/>
            </w:tcBorders>
          </w:tcPr>
          <w:p w:rsidR="004C0111" w:rsidRDefault="0012073B" w:rsidP="008A68BE">
            <w:pPr>
              <w:pStyle w:val="a1"/>
              <w:pPrChange w:id="1428" w:author="Иво Станков" w:date="2013-07-29T18:48:00Z">
                <w:pPr>
                  <w:pStyle w:val="a1"/>
                </w:pPr>
              </w:pPrChange>
            </w:pPr>
            <w:proofErr w:type="gramStart"/>
            <w:r w:rsidRPr="00146731">
              <w:t>участие</w:t>
            </w:r>
            <w:proofErr w:type="gramEnd"/>
          </w:p>
        </w:tc>
      </w:tr>
      <w:tr w:rsidR="0012073B" w:rsidRPr="00146731" w:rsidTr="00D01609">
        <w:trPr>
          <w:trHeight w:val="170"/>
        </w:trPr>
        <w:tc>
          <w:tcPr>
            <w:tcW w:w="4979" w:type="dxa"/>
            <w:tcBorders>
              <w:top w:val="nil"/>
              <w:left w:val="nil"/>
              <w:bottom w:val="nil"/>
              <w:right w:val="nil"/>
            </w:tcBorders>
            <w:vAlign w:val="bottom"/>
          </w:tcPr>
          <w:p w:rsidR="004C0111" w:rsidRDefault="004C0111" w:rsidP="008A68BE">
            <w:pPr>
              <w:pStyle w:val="a1"/>
              <w:pPrChange w:id="1429" w:author="Иво Станков" w:date="2013-07-29T18:48:00Z">
                <w:pPr>
                  <w:pStyle w:val="a1"/>
                </w:pPr>
              </w:pPrChange>
            </w:pPr>
          </w:p>
        </w:tc>
        <w:tc>
          <w:tcPr>
            <w:tcW w:w="1220" w:type="dxa"/>
            <w:tcBorders>
              <w:top w:val="nil"/>
              <w:left w:val="nil"/>
              <w:bottom w:val="nil"/>
              <w:right w:val="nil"/>
            </w:tcBorders>
            <w:vAlign w:val="bottom"/>
          </w:tcPr>
          <w:p w:rsidR="00EE5811" w:rsidRDefault="00EE5811" w:rsidP="008A68BE">
            <w:pPr>
              <w:pStyle w:val="a0"/>
              <w:pPrChange w:id="1430" w:author="Иво Станков" w:date="2013-07-29T18:48:00Z">
                <w:pPr>
                  <w:pStyle w:val="a1"/>
                </w:pPr>
              </w:pPrChange>
            </w:pPr>
          </w:p>
        </w:tc>
        <w:tc>
          <w:tcPr>
            <w:tcW w:w="960" w:type="dxa"/>
            <w:tcBorders>
              <w:top w:val="nil"/>
              <w:left w:val="nil"/>
              <w:bottom w:val="nil"/>
              <w:right w:val="nil"/>
            </w:tcBorders>
          </w:tcPr>
          <w:p w:rsidR="004C0111" w:rsidRDefault="004C0111" w:rsidP="008A68BE">
            <w:pPr>
              <w:pStyle w:val="a0"/>
              <w:pPrChange w:id="1431" w:author="Иво Станков" w:date="2013-07-29T18:48:00Z">
                <w:pPr>
                  <w:pStyle w:val="a0"/>
                </w:pPr>
              </w:pPrChange>
            </w:pPr>
          </w:p>
        </w:tc>
        <w:tc>
          <w:tcPr>
            <w:tcW w:w="278" w:type="dxa"/>
            <w:tcBorders>
              <w:top w:val="nil"/>
              <w:left w:val="nil"/>
              <w:bottom w:val="nil"/>
              <w:right w:val="nil"/>
            </w:tcBorders>
            <w:vAlign w:val="bottom"/>
          </w:tcPr>
          <w:p w:rsidR="004C0111" w:rsidRDefault="004C0111" w:rsidP="008A68BE">
            <w:pPr>
              <w:pStyle w:val="a0"/>
              <w:pPrChange w:id="1432" w:author="Иво Станков" w:date="2013-07-29T18:48:00Z">
                <w:pPr>
                  <w:pStyle w:val="a0"/>
                </w:pPr>
              </w:pPrChange>
            </w:pPr>
          </w:p>
        </w:tc>
        <w:tc>
          <w:tcPr>
            <w:tcW w:w="1207" w:type="dxa"/>
            <w:tcBorders>
              <w:top w:val="nil"/>
              <w:left w:val="nil"/>
              <w:bottom w:val="nil"/>
              <w:right w:val="nil"/>
            </w:tcBorders>
            <w:vAlign w:val="bottom"/>
          </w:tcPr>
          <w:p w:rsidR="004C0111" w:rsidRDefault="004C0111" w:rsidP="008A68BE">
            <w:pPr>
              <w:pStyle w:val="a0"/>
              <w:pPrChange w:id="1433" w:author="Иво Станков" w:date="2013-07-29T18:48:00Z">
                <w:pPr>
                  <w:pStyle w:val="a0"/>
                </w:pPr>
              </w:pPrChange>
            </w:pPr>
          </w:p>
        </w:tc>
        <w:tc>
          <w:tcPr>
            <w:tcW w:w="960" w:type="dxa"/>
            <w:tcBorders>
              <w:top w:val="nil"/>
              <w:left w:val="nil"/>
              <w:bottom w:val="nil"/>
              <w:right w:val="nil"/>
            </w:tcBorders>
          </w:tcPr>
          <w:p w:rsidR="004C0111" w:rsidRDefault="004C0111" w:rsidP="008A68BE">
            <w:pPr>
              <w:pStyle w:val="a0"/>
              <w:pPrChange w:id="1434" w:author="Иво Станков" w:date="2013-07-29T18:48:00Z">
                <w:pPr>
                  <w:pStyle w:val="a0"/>
                </w:pPr>
              </w:pPrChange>
            </w:pPr>
          </w:p>
        </w:tc>
      </w:tr>
      <w:tr w:rsidR="0012073B" w:rsidRPr="00146731" w:rsidTr="00D01609">
        <w:trPr>
          <w:trHeight w:val="170"/>
        </w:trPr>
        <w:tc>
          <w:tcPr>
            <w:tcW w:w="4979" w:type="dxa"/>
            <w:tcBorders>
              <w:top w:val="nil"/>
              <w:left w:val="nil"/>
              <w:bottom w:val="nil"/>
              <w:right w:val="nil"/>
            </w:tcBorders>
            <w:vAlign w:val="bottom"/>
          </w:tcPr>
          <w:p w:rsidR="00EE5811" w:rsidRDefault="0012073B" w:rsidP="008A68BE">
            <w:pPr>
              <w:pStyle w:val="a"/>
              <w:pPrChange w:id="1435" w:author="Иво Станков" w:date="2013-07-29T18:48:00Z">
                <w:pPr>
                  <w:pStyle w:val="a0"/>
                </w:pPr>
              </w:pPrChange>
            </w:pPr>
            <w:r w:rsidRPr="00146731">
              <w:t>Централен депозитар АД</w:t>
            </w:r>
          </w:p>
        </w:tc>
        <w:tc>
          <w:tcPr>
            <w:tcW w:w="1220" w:type="dxa"/>
            <w:tcBorders>
              <w:top w:val="nil"/>
              <w:left w:val="nil"/>
              <w:bottom w:val="nil"/>
              <w:right w:val="nil"/>
            </w:tcBorders>
            <w:vAlign w:val="bottom"/>
          </w:tcPr>
          <w:p w:rsidR="00EE5811" w:rsidRDefault="0012073B" w:rsidP="008A68BE">
            <w:pPr>
              <w:pStyle w:val="a0"/>
              <w:pPrChange w:id="1436" w:author="Иво Станков" w:date="2013-07-29T18:48:00Z">
                <w:pPr>
                  <w:pStyle w:val="a"/>
                </w:pPr>
              </w:pPrChange>
            </w:pPr>
            <w:r w:rsidRPr="00146731">
              <w:t>305</w:t>
            </w:r>
          </w:p>
        </w:tc>
        <w:tc>
          <w:tcPr>
            <w:tcW w:w="960" w:type="dxa"/>
            <w:tcBorders>
              <w:top w:val="nil"/>
              <w:left w:val="nil"/>
              <w:bottom w:val="nil"/>
              <w:right w:val="nil"/>
            </w:tcBorders>
          </w:tcPr>
          <w:p w:rsidR="004C0111" w:rsidRDefault="0012073B" w:rsidP="008A68BE">
            <w:pPr>
              <w:pStyle w:val="a0"/>
              <w:pPrChange w:id="1437" w:author="Иво Станков" w:date="2013-07-29T18:48:00Z">
                <w:pPr>
                  <w:pStyle w:val="a0"/>
                </w:pPr>
              </w:pPrChange>
            </w:pPr>
            <w:r w:rsidRPr="00146731">
              <w:t>6.61</w:t>
            </w:r>
          </w:p>
        </w:tc>
        <w:tc>
          <w:tcPr>
            <w:tcW w:w="278" w:type="dxa"/>
            <w:tcBorders>
              <w:top w:val="nil"/>
              <w:left w:val="nil"/>
              <w:bottom w:val="nil"/>
              <w:right w:val="nil"/>
            </w:tcBorders>
            <w:vAlign w:val="bottom"/>
          </w:tcPr>
          <w:p w:rsidR="004C0111" w:rsidRDefault="004C0111" w:rsidP="008A68BE">
            <w:pPr>
              <w:pStyle w:val="a0"/>
              <w:pPrChange w:id="1438" w:author="Иво Станков" w:date="2013-07-29T18:48:00Z">
                <w:pPr>
                  <w:pStyle w:val="a0"/>
                </w:pPr>
              </w:pPrChange>
            </w:pPr>
          </w:p>
        </w:tc>
        <w:tc>
          <w:tcPr>
            <w:tcW w:w="1207" w:type="dxa"/>
            <w:tcBorders>
              <w:top w:val="nil"/>
              <w:left w:val="nil"/>
              <w:bottom w:val="nil"/>
              <w:right w:val="nil"/>
            </w:tcBorders>
            <w:vAlign w:val="bottom"/>
          </w:tcPr>
          <w:p w:rsidR="004C0111" w:rsidRDefault="0012073B" w:rsidP="008A68BE">
            <w:pPr>
              <w:pStyle w:val="a0"/>
              <w:pPrChange w:id="1439" w:author="Иво Станков" w:date="2013-07-29T18:48:00Z">
                <w:pPr>
                  <w:pStyle w:val="a0"/>
                </w:pPr>
              </w:pPrChange>
            </w:pPr>
            <w:r w:rsidRPr="00146731">
              <w:t>305</w:t>
            </w:r>
          </w:p>
        </w:tc>
        <w:tc>
          <w:tcPr>
            <w:tcW w:w="960" w:type="dxa"/>
            <w:tcBorders>
              <w:top w:val="nil"/>
              <w:left w:val="nil"/>
              <w:bottom w:val="nil"/>
              <w:right w:val="nil"/>
            </w:tcBorders>
          </w:tcPr>
          <w:p w:rsidR="004C0111" w:rsidRDefault="0012073B" w:rsidP="008A68BE">
            <w:pPr>
              <w:pStyle w:val="a0"/>
              <w:pPrChange w:id="1440" w:author="Иво Станков" w:date="2013-07-29T18:48:00Z">
                <w:pPr>
                  <w:pStyle w:val="a0"/>
                </w:pPr>
              </w:pPrChange>
            </w:pPr>
            <w:r w:rsidRPr="00146731">
              <w:t>6.61</w:t>
            </w:r>
          </w:p>
        </w:tc>
      </w:tr>
      <w:tr w:rsidR="0012073B" w:rsidRPr="00146731" w:rsidTr="00D01609">
        <w:trPr>
          <w:trHeight w:val="170"/>
        </w:trPr>
        <w:tc>
          <w:tcPr>
            <w:tcW w:w="4979" w:type="dxa"/>
            <w:tcBorders>
              <w:top w:val="nil"/>
              <w:left w:val="nil"/>
              <w:bottom w:val="nil"/>
              <w:right w:val="nil"/>
            </w:tcBorders>
            <w:vAlign w:val="bottom"/>
          </w:tcPr>
          <w:p w:rsidR="00EE5811" w:rsidRDefault="0012073B" w:rsidP="008A68BE">
            <w:pPr>
              <w:pStyle w:val="a"/>
              <w:pPrChange w:id="1441" w:author="Иво Станков" w:date="2013-07-29T18:48:00Z">
                <w:pPr>
                  <w:pStyle w:val="a0"/>
                </w:pPr>
              </w:pPrChange>
            </w:pPr>
            <w:r w:rsidRPr="00146731">
              <w:t>Сдружение Български инвестиционен форум</w:t>
            </w:r>
          </w:p>
        </w:tc>
        <w:tc>
          <w:tcPr>
            <w:tcW w:w="1220" w:type="dxa"/>
            <w:tcBorders>
              <w:top w:val="nil"/>
              <w:left w:val="nil"/>
              <w:bottom w:val="nil"/>
              <w:right w:val="nil"/>
            </w:tcBorders>
            <w:vAlign w:val="bottom"/>
          </w:tcPr>
          <w:p w:rsidR="00EE5811" w:rsidRDefault="0012073B" w:rsidP="008A68BE">
            <w:pPr>
              <w:pStyle w:val="a0"/>
              <w:pPrChange w:id="1442" w:author="Иво Станков" w:date="2013-07-29T18:48:00Z">
                <w:pPr>
                  <w:pStyle w:val="a"/>
                </w:pPr>
              </w:pPrChange>
            </w:pPr>
            <w:r w:rsidRPr="00146731">
              <w:t>5</w:t>
            </w:r>
          </w:p>
        </w:tc>
        <w:tc>
          <w:tcPr>
            <w:tcW w:w="960" w:type="dxa"/>
            <w:tcBorders>
              <w:top w:val="nil"/>
              <w:left w:val="nil"/>
              <w:bottom w:val="nil"/>
              <w:right w:val="nil"/>
            </w:tcBorders>
          </w:tcPr>
          <w:p w:rsidR="004C0111" w:rsidRDefault="004C0111" w:rsidP="008A68BE">
            <w:pPr>
              <w:pStyle w:val="a0"/>
              <w:pPrChange w:id="1443" w:author="Иво Станков" w:date="2013-07-29T18:48:00Z">
                <w:pPr>
                  <w:pStyle w:val="a0"/>
                </w:pPr>
              </w:pPrChange>
            </w:pPr>
          </w:p>
        </w:tc>
        <w:tc>
          <w:tcPr>
            <w:tcW w:w="278" w:type="dxa"/>
            <w:tcBorders>
              <w:top w:val="nil"/>
              <w:left w:val="nil"/>
              <w:bottom w:val="nil"/>
              <w:right w:val="nil"/>
            </w:tcBorders>
            <w:vAlign w:val="bottom"/>
          </w:tcPr>
          <w:p w:rsidR="004C0111" w:rsidRDefault="004C0111" w:rsidP="008A68BE">
            <w:pPr>
              <w:pStyle w:val="a0"/>
              <w:pPrChange w:id="1444" w:author="Иво Станков" w:date="2013-07-29T18:48:00Z">
                <w:pPr>
                  <w:pStyle w:val="a0"/>
                </w:pPr>
              </w:pPrChange>
            </w:pPr>
          </w:p>
        </w:tc>
        <w:tc>
          <w:tcPr>
            <w:tcW w:w="1207" w:type="dxa"/>
            <w:tcBorders>
              <w:top w:val="nil"/>
              <w:left w:val="nil"/>
              <w:bottom w:val="nil"/>
              <w:right w:val="nil"/>
            </w:tcBorders>
            <w:vAlign w:val="bottom"/>
          </w:tcPr>
          <w:p w:rsidR="004C0111" w:rsidRDefault="0012073B" w:rsidP="008A68BE">
            <w:pPr>
              <w:pStyle w:val="a0"/>
              <w:pPrChange w:id="1445" w:author="Иво Станков" w:date="2013-07-29T18:48:00Z">
                <w:pPr>
                  <w:pStyle w:val="a0"/>
                </w:pPr>
              </w:pPrChange>
            </w:pPr>
            <w:r w:rsidRPr="00146731">
              <w:t>5</w:t>
            </w:r>
          </w:p>
        </w:tc>
        <w:tc>
          <w:tcPr>
            <w:tcW w:w="960" w:type="dxa"/>
            <w:tcBorders>
              <w:top w:val="nil"/>
              <w:left w:val="nil"/>
              <w:bottom w:val="nil"/>
              <w:right w:val="nil"/>
            </w:tcBorders>
          </w:tcPr>
          <w:p w:rsidR="004C0111" w:rsidRDefault="004C0111" w:rsidP="008A68BE">
            <w:pPr>
              <w:pStyle w:val="a0"/>
              <w:pPrChange w:id="1446" w:author="Иво Станков" w:date="2013-07-29T18:48:00Z">
                <w:pPr>
                  <w:pStyle w:val="a0"/>
                </w:pPr>
              </w:pPrChange>
            </w:pPr>
          </w:p>
        </w:tc>
      </w:tr>
      <w:tr w:rsidR="0012073B" w:rsidRPr="00146731" w:rsidTr="00D01609">
        <w:trPr>
          <w:trHeight w:val="170"/>
        </w:trPr>
        <w:tc>
          <w:tcPr>
            <w:tcW w:w="4979" w:type="dxa"/>
            <w:tcBorders>
              <w:top w:val="nil"/>
              <w:left w:val="nil"/>
              <w:bottom w:val="nil"/>
              <w:right w:val="nil"/>
            </w:tcBorders>
            <w:vAlign w:val="bottom"/>
          </w:tcPr>
          <w:p w:rsidR="00EE5811" w:rsidRDefault="0012073B" w:rsidP="008A68BE">
            <w:pPr>
              <w:pStyle w:val="a"/>
              <w:pPrChange w:id="1447" w:author="Иво Станков" w:date="2013-07-29T18:48:00Z">
                <w:pPr>
                  <w:pStyle w:val="a0"/>
                </w:pPr>
              </w:pPrChange>
            </w:pPr>
            <w:r w:rsidRPr="00146731">
              <w:t>Общо</w:t>
            </w:r>
          </w:p>
        </w:tc>
        <w:tc>
          <w:tcPr>
            <w:tcW w:w="1220" w:type="dxa"/>
            <w:tcBorders>
              <w:top w:val="single" w:sz="4" w:space="0" w:color="auto"/>
              <w:left w:val="nil"/>
              <w:bottom w:val="double" w:sz="6" w:space="0" w:color="auto"/>
              <w:right w:val="nil"/>
            </w:tcBorders>
            <w:vAlign w:val="bottom"/>
          </w:tcPr>
          <w:p w:rsidR="00EE5811" w:rsidRDefault="0012073B" w:rsidP="008A68BE">
            <w:pPr>
              <w:pStyle w:val="a0"/>
              <w:pPrChange w:id="1448" w:author="Иво Станков" w:date="2013-07-29T18:48:00Z">
                <w:pPr>
                  <w:pStyle w:val="a"/>
                </w:pPr>
              </w:pPrChange>
            </w:pPr>
            <w:r w:rsidRPr="00146731">
              <w:t>310</w:t>
            </w:r>
          </w:p>
        </w:tc>
        <w:tc>
          <w:tcPr>
            <w:tcW w:w="960" w:type="dxa"/>
            <w:tcBorders>
              <w:top w:val="nil"/>
              <w:left w:val="nil"/>
              <w:bottom w:val="nil"/>
              <w:right w:val="nil"/>
            </w:tcBorders>
          </w:tcPr>
          <w:p w:rsidR="004C0111" w:rsidRDefault="004C0111" w:rsidP="008A68BE">
            <w:pPr>
              <w:pStyle w:val="a0"/>
              <w:pPrChange w:id="1449" w:author="Иво Станков" w:date="2013-07-29T18:48:00Z">
                <w:pPr>
                  <w:pStyle w:val="a0"/>
                </w:pPr>
              </w:pPrChange>
            </w:pPr>
          </w:p>
        </w:tc>
        <w:tc>
          <w:tcPr>
            <w:tcW w:w="278" w:type="dxa"/>
            <w:tcBorders>
              <w:top w:val="nil"/>
              <w:left w:val="nil"/>
              <w:bottom w:val="nil"/>
              <w:right w:val="nil"/>
            </w:tcBorders>
            <w:vAlign w:val="bottom"/>
          </w:tcPr>
          <w:p w:rsidR="004C0111" w:rsidRDefault="004C0111" w:rsidP="008A68BE">
            <w:pPr>
              <w:pStyle w:val="a0"/>
              <w:pPrChange w:id="1450" w:author="Иво Станков" w:date="2013-07-29T18:48:00Z">
                <w:pPr>
                  <w:pStyle w:val="a0"/>
                </w:pPr>
              </w:pPrChange>
            </w:pPr>
          </w:p>
        </w:tc>
        <w:tc>
          <w:tcPr>
            <w:tcW w:w="1207" w:type="dxa"/>
            <w:tcBorders>
              <w:top w:val="single" w:sz="4" w:space="0" w:color="auto"/>
              <w:left w:val="nil"/>
              <w:bottom w:val="double" w:sz="6" w:space="0" w:color="auto"/>
              <w:right w:val="nil"/>
            </w:tcBorders>
            <w:vAlign w:val="bottom"/>
          </w:tcPr>
          <w:p w:rsidR="004C0111" w:rsidRDefault="0012073B" w:rsidP="008A68BE">
            <w:pPr>
              <w:pStyle w:val="a0"/>
              <w:pPrChange w:id="1451" w:author="Иво Станков" w:date="2013-07-29T18:48:00Z">
                <w:pPr>
                  <w:pStyle w:val="a0"/>
                </w:pPr>
              </w:pPrChange>
            </w:pPr>
            <w:r w:rsidRPr="00146731">
              <w:t>310</w:t>
            </w:r>
          </w:p>
        </w:tc>
        <w:tc>
          <w:tcPr>
            <w:tcW w:w="960" w:type="dxa"/>
            <w:tcBorders>
              <w:top w:val="nil"/>
              <w:left w:val="nil"/>
              <w:bottom w:val="nil"/>
              <w:right w:val="nil"/>
            </w:tcBorders>
          </w:tcPr>
          <w:p w:rsidR="004C0111" w:rsidRDefault="004C0111" w:rsidP="008A68BE">
            <w:pPr>
              <w:pStyle w:val="a0"/>
              <w:pPrChange w:id="1452" w:author="Иво Станков" w:date="2013-07-29T18:48:00Z">
                <w:pPr>
                  <w:pStyle w:val="a0"/>
                </w:pPr>
              </w:pPrChange>
            </w:pPr>
          </w:p>
        </w:tc>
      </w:tr>
    </w:tbl>
    <w:p w:rsidR="004C0111" w:rsidRDefault="004C0111" w:rsidP="008A68BE">
      <w:pPr>
        <w:pPrChange w:id="1453" w:author="Иво Станков" w:date="2013-07-29T18:48:00Z">
          <w:pPr/>
        </w:pPrChange>
      </w:pPr>
    </w:p>
    <w:p w:rsidR="004C0111" w:rsidRDefault="0012073B" w:rsidP="008A68BE">
      <w:pPr>
        <w:pPrChange w:id="1454" w:author="Иво Станков" w:date="2013-07-29T18:48:00Z">
          <w:pPr/>
        </w:pPrChange>
      </w:pPr>
      <w:r w:rsidRPr="00146731">
        <w:tab/>
        <w:t xml:space="preserve">Към 31.12.2012 г. притежаваните акции в Централен депозитар АД са оценени по справедлива стойност на база извършена оценка (Приложение 2.23). Отчетен е </w:t>
      </w:r>
      <w:proofErr w:type="spellStart"/>
      <w:r w:rsidRPr="00146731">
        <w:t>преоценъчен</w:t>
      </w:r>
      <w:proofErr w:type="spellEnd"/>
      <w:r w:rsidRPr="00146731">
        <w:t xml:space="preserve"> резерв в размер на 157 х.лв., нетно от отсрочени данъци. (31.12.2011 г.: по цена на придобиване, приета за справедливата стойност, доколкото сделките по покупката са били осъществени близко до датата на финансовия отчет).</w:t>
      </w:r>
    </w:p>
    <w:p w:rsidR="004C0111" w:rsidRDefault="0012073B" w:rsidP="008A68BE">
      <w:pPr>
        <w:pPrChange w:id="1455" w:author="Иво Станков" w:date="2013-07-29T18:48:00Z">
          <w:pPr/>
        </w:pPrChange>
      </w:pPr>
      <w:r w:rsidRPr="00146731">
        <w:tab/>
        <w:t>Инвестицията в Сдружение Български инвестиционен форум е оценена и представена по цена на придобиване.</w:t>
      </w:r>
      <w:r>
        <w:t xml:space="preserve"> </w:t>
      </w:r>
      <w:r w:rsidRPr="00146731">
        <w:tab/>
      </w:r>
    </w:p>
    <w:p w:rsidR="004C0111" w:rsidRDefault="0012073B" w:rsidP="008A68BE">
      <w:pPr>
        <w:pPrChange w:id="1456" w:author="Иво Станков" w:date="2013-07-29T18:48:00Z">
          <w:pPr/>
        </w:pPrChange>
      </w:pPr>
      <w:r>
        <w:br w:type="page"/>
      </w:r>
    </w:p>
    <w:p w:rsidR="00EE5811" w:rsidRDefault="00833980" w:rsidP="008A68BE">
      <w:pPr>
        <w:pStyle w:val="Heading1"/>
        <w:pPrChange w:id="1457" w:author="Иво Станков" w:date="2013-07-29T18:48:00Z">
          <w:pPr/>
        </w:pPrChange>
      </w:pPr>
      <w:bookmarkStart w:id="1458" w:name="_Toc355005235"/>
      <w:r>
        <w:rPr>
          <w:rFonts w:asciiTheme="minorHAnsi" w:hAnsiTheme="minorHAnsi"/>
          <w:lang w:val="en-US"/>
        </w:rPr>
        <w:lastRenderedPageBreak/>
        <w:t>17.</w:t>
      </w:r>
      <w:r w:rsidR="0012073B" w:rsidRPr="00D01609">
        <w:t>АКТИВИ ПО ОТСРОЧЕНИ ДАНЪЦИ</w:t>
      </w:r>
      <w:bookmarkEnd w:id="1458"/>
    </w:p>
    <w:p w:rsidR="004C0111" w:rsidRDefault="0012073B" w:rsidP="008A68BE">
      <w:pPr>
        <w:pPrChange w:id="1459" w:author="Иво Станков" w:date="2013-07-29T18:48:00Z">
          <w:pPr/>
        </w:pPrChange>
      </w:pPr>
      <w:r w:rsidRPr="00146731">
        <w:rPr>
          <w:b/>
        </w:rPr>
        <w:tab/>
      </w:r>
      <w:r w:rsidRPr="00146731">
        <w:rPr>
          <w:b/>
          <w:i/>
          <w:u w:val="single"/>
        </w:rPr>
        <w:t>Отсрочените данъци върху печалбата</w:t>
      </w:r>
      <w:r w:rsidRPr="00146731">
        <w:t xml:space="preserve"> към 31 март са свързани със следните обекти в отчета за финансовото състояние:</w:t>
      </w:r>
    </w:p>
    <w:tbl>
      <w:tblPr>
        <w:tblW w:w="9072" w:type="dxa"/>
        <w:tblInd w:w="93" w:type="dxa"/>
        <w:tblCellMar>
          <w:left w:w="6" w:type="dxa"/>
          <w:right w:w="6" w:type="dxa"/>
        </w:tblCellMar>
        <w:tblLook w:val="00A0" w:firstRow="1" w:lastRow="0" w:firstColumn="1" w:lastColumn="0" w:noHBand="0" w:noVBand="0"/>
      </w:tblPr>
      <w:tblGrid>
        <w:gridCol w:w="3372"/>
        <w:gridCol w:w="1714"/>
        <w:gridCol w:w="1368"/>
        <w:gridCol w:w="1309"/>
        <w:gridCol w:w="1309"/>
      </w:tblGrid>
      <w:tr w:rsidR="0012073B" w:rsidRPr="00D01609" w:rsidTr="00D01609">
        <w:trPr>
          <w:trHeight w:val="170"/>
        </w:trPr>
        <w:tc>
          <w:tcPr>
            <w:tcW w:w="3372" w:type="dxa"/>
            <w:tcBorders>
              <w:top w:val="nil"/>
              <w:left w:val="nil"/>
              <w:bottom w:val="nil"/>
              <w:right w:val="nil"/>
            </w:tcBorders>
          </w:tcPr>
          <w:p w:rsidR="00EE5811" w:rsidRDefault="0012073B" w:rsidP="008A68BE">
            <w:pPr>
              <w:pStyle w:val="a1"/>
              <w:pPrChange w:id="1460" w:author="Иво Станков" w:date="2013-07-29T18:48:00Z">
                <w:pPr/>
              </w:pPrChange>
            </w:pPr>
            <w:r w:rsidRPr="00D01609">
              <w:t>Описание на обектите</w:t>
            </w:r>
          </w:p>
        </w:tc>
        <w:tc>
          <w:tcPr>
            <w:tcW w:w="1714" w:type="dxa"/>
            <w:tcBorders>
              <w:top w:val="nil"/>
              <w:left w:val="nil"/>
              <w:bottom w:val="single" w:sz="4" w:space="0" w:color="auto"/>
              <w:right w:val="nil"/>
            </w:tcBorders>
          </w:tcPr>
          <w:p w:rsidR="004C0111" w:rsidRDefault="0012073B" w:rsidP="008A68BE">
            <w:pPr>
              <w:pStyle w:val="a1"/>
              <w:pPrChange w:id="1461" w:author="Иво Станков" w:date="2013-07-29T18:48:00Z">
                <w:pPr>
                  <w:pStyle w:val="a1"/>
                </w:pPr>
              </w:pPrChange>
            </w:pPr>
            <w:proofErr w:type="gramStart"/>
            <w:r w:rsidRPr="00D01609">
              <w:t>временна</w:t>
            </w:r>
            <w:proofErr w:type="gramEnd"/>
            <w:r w:rsidRPr="00D01609">
              <w:t xml:space="preserve"> разлика</w:t>
            </w:r>
          </w:p>
        </w:tc>
        <w:tc>
          <w:tcPr>
            <w:tcW w:w="1368" w:type="dxa"/>
            <w:tcBorders>
              <w:top w:val="nil"/>
              <w:left w:val="nil"/>
              <w:bottom w:val="single" w:sz="4" w:space="0" w:color="auto"/>
              <w:right w:val="nil"/>
            </w:tcBorders>
          </w:tcPr>
          <w:p w:rsidR="004C0111" w:rsidRDefault="0012073B" w:rsidP="008A68BE">
            <w:pPr>
              <w:pStyle w:val="a1"/>
              <w:pPrChange w:id="1462" w:author="Иво Станков" w:date="2013-07-29T18:48:00Z">
                <w:pPr>
                  <w:pStyle w:val="a1"/>
                </w:pPr>
              </w:pPrChange>
            </w:pPr>
            <w:proofErr w:type="gramStart"/>
            <w:r w:rsidRPr="00D01609">
              <w:t>данък</w:t>
            </w:r>
            <w:proofErr w:type="gramEnd"/>
            <w:r w:rsidRPr="00D01609">
              <w:t xml:space="preserve"> 10%</w:t>
            </w:r>
          </w:p>
        </w:tc>
        <w:tc>
          <w:tcPr>
            <w:tcW w:w="1309" w:type="dxa"/>
            <w:tcBorders>
              <w:top w:val="nil"/>
              <w:left w:val="nil"/>
              <w:bottom w:val="single" w:sz="4" w:space="0" w:color="auto"/>
              <w:right w:val="nil"/>
            </w:tcBorders>
          </w:tcPr>
          <w:p w:rsidR="004C0111" w:rsidRDefault="0012073B" w:rsidP="008A68BE">
            <w:pPr>
              <w:pStyle w:val="a1"/>
              <w:pPrChange w:id="1463" w:author="Иво Станков" w:date="2013-07-29T18:48:00Z">
                <w:pPr>
                  <w:pStyle w:val="a1"/>
                </w:pPr>
              </w:pPrChange>
            </w:pPr>
            <w:proofErr w:type="gramStart"/>
            <w:r w:rsidRPr="00D01609">
              <w:t>временна</w:t>
            </w:r>
            <w:proofErr w:type="gramEnd"/>
            <w:r w:rsidRPr="00D01609">
              <w:t xml:space="preserve"> разлика</w:t>
            </w:r>
          </w:p>
        </w:tc>
        <w:tc>
          <w:tcPr>
            <w:tcW w:w="1309" w:type="dxa"/>
            <w:tcBorders>
              <w:top w:val="nil"/>
              <w:left w:val="nil"/>
              <w:bottom w:val="single" w:sz="4" w:space="0" w:color="auto"/>
              <w:right w:val="nil"/>
            </w:tcBorders>
          </w:tcPr>
          <w:p w:rsidR="004C0111" w:rsidRDefault="0012073B" w:rsidP="008A68BE">
            <w:pPr>
              <w:pStyle w:val="a1"/>
              <w:pPrChange w:id="1464" w:author="Иво Станков" w:date="2013-07-29T18:48:00Z">
                <w:pPr>
                  <w:pStyle w:val="a1"/>
                </w:pPr>
              </w:pPrChange>
            </w:pPr>
            <w:proofErr w:type="gramStart"/>
            <w:r w:rsidRPr="00D01609">
              <w:t>данък</w:t>
            </w:r>
            <w:proofErr w:type="gramEnd"/>
            <w:r w:rsidRPr="00D01609">
              <w:t xml:space="preserve"> 10%</w:t>
            </w:r>
          </w:p>
        </w:tc>
      </w:tr>
      <w:tr w:rsidR="0012073B" w:rsidRPr="00D01609" w:rsidTr="00D01609">
        <w:trPr>
          <w:trHeight w:val="170"/>
        </w:trPr>
        <w:tc>
          <w:tcPr>
            <w:tcW w:w="3372" w:type="dxa"/>
            <w:tcBorders>
              <w:top w:val="nil"/>
              <w:left w:val="nil"/>
              <w:bottom w:val="nil"/>
              <w:right w:val="nil"/>
            </w:tcBorders>
            <w:vAlign w:val="bottom"/>
          </w:tcPr>
          <w:p w:rsidR="00EE5811" w:rsidRDefault="00EE5811" w:rsidP="008A68BE">
            <w:pPr>
              <w:pStyle w:val="a"/>
              <w:pPrChange w:id="1465" w:author="Иво Станков" w:date="2013-07-29T18:48:00Z">
                <w:pPr>
                  <w:pStyle w:val="a1"/>
                </w:pPr>
              </w:pPrChange>
            </w:pPr>
          </w:p>
        </w:tc>
        <w:tc>
          <w:tcPr>
            <w:tcW w:w="1714" w:type="dxa"/>
            <w:tcBorders>
              <w:top w:val="nil"/>
              <w:left w:val="nil"/>
              <w:bottom w:val="nil"/>
              <w:right w:val="nil"/>
            </w:tcBorders>
            <w:vAlign w:val="bottom"/>
          </w:tcPr>
          <w:p w:rsidR="00EE5811" w:rsidRDefault="00865FB0" w:rsidP="008A68BE">
            <w:pPr>
              <w:pStyle w:val="a1"/>
              <w:pPrChange w:id="1466" w:author="Иво Станков" w:date="2013-07-29T18:48:00Z">
                <w:pPr>
                  <w:pStyle w:val="a"/>
                </w:pPr>
              </w:pPrChange>
            </w:pPr>
            <w:r>
              <w:t>30.06</w:t>
            </w:r>
            <w:r w:rsidR="0012073B" w:rsidRPr="00D01609">
              <w:t>.2013</w:t>
            </w:r>
          </w:p>
        </w:tc>
        <w:tc>
          <w:tcPr>
            <w:tcW w:w="1368" w:type="dxa"/>
            <w:tcBorders>
              <w:top w:val="nil"/>
              <w:left w:val="nil"/>
              <w:bottom w:val="nil"/>
              <w:right w:val="nil"/>
            </w:tcBorders>
            <w:vAlign w:val="bottom"/>
          </w:tcPr>
          <w:p w:rsidR="004C0111" w:rsidRDefault="00865FB0" w:rsidP="008A68BE">
            <w:pPr>
              <w:pStyle w:val="a1"/>
              <w:pPrChange w:id="1467" w:author="Иво Станков" w:date="2013-07-29T18:48:00Z">
                <w:pPr>
                  <w:pStyle w:val="a1"/>
                </w:pPr>
              </w:pPrChange>
            </w:pPr>
            <w:r>
              <w:t>30.06</w:t>
            </w:r>
            <w:r w:rsidR="0012073B" w:rsidRPr="00D01609">
              <w:t>.2013</w:t>
            </w:r>
          </w:p>
        </w:tc>
        <w:tc>
          <w:tcPr>
            <w:tcW w:w="1309" w:type="dxa"/>
            <w:tcBorders>
              <w:top w:val="nil"/>
              <w:left w:val="nil"/>
              <w:bottom w:val="nil"/>
              <w:right w:val="nil"/>
            </w:tcBorders>
            <w:vAlign w:val="bottom"/>
          </w:tcPr>
          <w:p w:rsidR="004C0111" w:rsidRDefault="0012073B" w:rsidP="008A68BE">
            <w:pPr>
              <w:pStyle w:val="a1"/>
              <w:pPrChange w:id="1468" w:author="Иво Станков" w:date="2013-07-29T18:48:00Z">
                <w:pPr>
                  <w:pStyle w:val="a1"/>
                </w:pPr>
              </w:pPrChange>
            </w:pPr>
            <w:r w:rsidRPr="00D01609">
              <w:t>31.12.</w:t>
            </w:r>
            <w:r>
              <w:t>2</w:t>
            </w:r>
            <w:r w:rsidRPr="00D01609">
              <w:t>012</w:t>
            </w:r>
          </w:p>
        </w:tc>
        <w:tc>
          <w:tcPr>
            <w:tcW w:w="1309" w:type="dxa"/>
            <w:tcBorders>
              <w:top w:val="nil"/>
              <w:left w:val="nil"/>
              <w:bottom w:val="nil"/>
              <w:right w:val="nil"/>
            </w:tcBorders>
            <w:vAlign w:val="bottom"/>
          </w:tcPr>
          <w:p w:rsidR="004C0111" w:rsidRDefault="0012073B" w:rsidP="008A68BE">
            <w:pPr>
              <w:pStyle w:val="a1"/>
              <w:pPrChange w:id="1469" w:author="Иво Станков" w:date="2013-07-29T18:48:00Z">
                <w:pPr>
                  <w:pStyle w:val="a1"/>
                </w:pPr>
              </w:pPrChange>
            </w:pPr>
            <w:r w:rsidRPr="00D01609">
              <w:t>31.12.2012</w:t>
            </w:r>
          </w:p>
        </w:tc>
      </w:tr>
      <w:tr w:rsidR="0012073B" w:rsidRPr="00D01609" w:rsidTr="00D01609">
        <w:trPr>
          <w:trHeight w:val="170"/>
        </w:trPr>
        <w:tc>
          <w:tcPr>
            <w:tcW w:w="3372" w:type="dxa"/>
            <w:tcBorders>
              <w:top w:val="nil"/>
              <w:left w:val="nil"/>
              <w:bottom w:val="nil"/>
              <w:right w:val="nil"/>
            </w:tcBorders>
            <w:vAlign w:val="bottom"/>
          </w:tcPr>
          <w:p w:rsidR="00EE5811" w:rsidRDefault="00EE5811" w:rsidP="008A68BE">
            <w:pPr>
              <w:pStyle w:val="a"/>
              <w:pPrChange w:id="1470" w:author="Иво Станков" w:date="2013-07-29T18:48:00Z">
                <w:pPr>
                  <w:pStyle w:val="a1"/>
                </w:pPr>
              </w:pPrChange>
            </w:pPr>
          </w:p>
        </w:tc>
        <w:tc>
          <w:tcPr>
            <w:tcW w:w="1714" w:type="dxa"/>
            <w:tcBorders>
              <w:top w:val="nil"/>
              <w:left w:val="nil"/>
              <w:bottom w:val="nil"/>
              <w:right w:val="nil"/>
            </w:tcBorders>
            <w:vAlign w:val="bottom"/>
          </w:tcPr>
          <w:p w:rsidR="00EE5811" w:rsidRDefault="0012073B" w:rsidP="008A68BE">
            <w:pPr>
              <w:pStyle w:val="a1"/>
              <w:pPrChange w:id="1471" w:author="Иво Станков" w:date="2013-07-29T18:48:00Z">
                <w:pPr>
                  <w:pStyle w:val="a"/>
                </w:pPr>
              </w:pPrChange>
            </w:pPr>
            <w:r w:rsidRPr="00D01609">
              <w:t>BGN '000</w:t>
            </w:r>
          </w:p>
        </w:tc>
        <w:tc>
          <w:tcPr>
            <w:tcW w:w="1368" w:type="dxa"/>
            <w:tcBorders>
              <w:top w:val="nil"/>
              <w:left w:val="nil"/>
              <w:bottom w:val="nil"/>
              <w:right w:val="nil"/>
            </w:tcBorders>
            <w:vAlign w:val="bottom"/>
          </w:tcPr>
          <w:p w:rsidR="004C0111" w:rsidRDefault="0012073B" w:rsidP="008A68BE">
            <w:pPr>
              <w:pStyle w:val="a1"/>
              <w:pPrChange w:id="1472" w:author="Иво Станков" w:date="2013-07-29T18:48:00Z">
                <w:pPr>
                  <w:pStyle w:val="a1"/>
                </w:pPr>
              </w:pPrChange>
            </w:pPr>
            <w:r w:rsidRPr="00D01609">
              <w:t>BGN '000</w:t>
            </w:r>
          </w:p>
        </w:tc>
        <w:tc>
          <w:tcPr>
            <w:tcW w:w="1309" w:type="dxa"/>
            <w:tcBorders>
              <w:top w:val="nil"/>
              <w:left w:val="nil"/>
              <w:bottom w:val="nil"/>
              <w:right w:val="nil"/>
            </w:tcBorders>
            <w:vAlign w:val="bottom"/>
          </w:tcPr>
          <w:p w:rsidR="004C0111" w:rsidRDefault="0012073B" w:rsidP="008A68BE">
            <w:pPr>
              <w:pStyle w:val="a1"/>
              <w:pPrChange w:id="1473" w:author="Иво Станков" w:date="2013-07-29T18:48:00Z">
                <w:pPr>
                  <w:pStyle w:val="a1"/>
                </w:pPr>
              </w:pPrChange>
            </w:pPr>
            <w:r w:rsidRPr="00D01609">
              <w:t>BGN '000</w:t>
            </w:r>
          </w:p>
        </w:tc>
        <w:tc>
          <w:tcPr>
            <w:tcW w:w="1309" w:type="dxa"/>
            <w:tcBorders>
              <w:top w:val="nil"/>
              <w:left w:val="nil"/>
              <w:bottom w:val="nil"/>
              <w:right w:val="nil"/>
            </w:tcBorders>
            <w:vAlign w:val="bottom"/>
          </w:tcPr>
          <w:p w:rsidR="004C0111" w:rsidRDefault="0012073B" w:rsidP="008A68BE">
            <w:pPr>
              <w:pStyle w:val="a1"/>
              <w:pPrChange w:id="1474" w:author="Иво Станков" w:date="2013-07-29T18:48:00Z">
                <w:pPr>
                  <w:pStyle w:val="a1"/>
                </w:pPr>
              </w:pPrChange>
            </w:pPr>
            <w:r w:rsidRPr="00D01609">
              <w:t>BGN '000</w:t>
            </w:r>
          </w:p>
        </w:tc>
      </w:tr>
      <w:tr w:rsidR="0012073B" w:rsidRPr="00D01609" w:rsidTr="00D01609">
        <w:trPr>
          <w:trHeight w:val="170"/>
        </w:trPr>
        <w:tc>
          <w:tcPr>
            <w:tcW w:w="3372" w:type="dxa"/>
            <w:tcBorders>
              <w:top w:val="nil"/>
              <w:left w:val="nil"/>
              <w:bottom w:val="nil"/>
              <w:right w:val="nil"/>
            </w:tcBorders>
            <w:vAlign w:val="bottom"/>
          </w:tcPr>
          <w:p w:rsidR="00EE5811" w:rsidRDefault="00EE5811" w:rsidP="008A68BE">
            <w:pPr>
              <w:pStyle w:val="a"/>
              <w:pPrChange w:id="1475" w:author="Иво Станков" w:date="2013-07-29T18:48:00Z">
                <w:pPr>
                  <w:pStyle w:val="a1"/>
                </w:pPr>
              </w:pPrChange>
            </w:pPr>
          </w:p>
        </w:tc>
        <w:tc>
          <w:tcPr>
            <w:tcW w:w="1714" w:type="dxa"/>
            <w:tcBorders>
              <w:top w:val="nil"/>
              <w:left w:val="nil"/>
              <w:bottom w:val="nil"/>
              <w:right w:val="nil"/>
            </w:tcBorders>
            <w:vAlign w:val="bottom"/>
          </w:tcPr>
          <w:p w:rsidR="00EE5811" w:rsidRDefault="00EE5811" w:rsidP="008A68BE">
            <w:pPr>
              <w:pStyle w:val="a1"/>
              <w:pPrChange w:id="1476" w:author="Иво Станков" w:date="2013-07-29T18:48:00Z">
                <w:pPr>
                  <w:pStyle w:val="a"/>
                </w:pPr>
              </w:pPrChange>
            </w:pPr>
          </w:p>
        </w:tc>
        <w:tc>
          <w:tcPr>
            <w:tcW w:w="1368" w:type="dxa"/>
            <w:tcBorders>
              <w:top w:val="nil"/>
              <w:left w:val="nil"/>
              <w:bottom w:val="nil"/>
              <w:right w:val="nil"/>
            </w:tcBorders>
            <w:vAlign w:val="bottom"/>
          </w:tcPr>
          <w:p w:rsidR="004C0111" w:rsidRDefault="004C0111" w:rsidP="008A68BE">
            <w:pPr>
              <w:pStyle w:val="a1"/>
              <w:pPrChange w:id="1477" w:author="Иво Станков" w:date="2013-07-29T18:48:00Z">
                <w:pPr>
                  <w:pStyle w:val="a1"/>
                </w:pPr>
              </w:pPrChange>
            </w:pPr>
          </w:p>
        </w:tc>
        <w:tc>
          <w:tcPr>
            <w:tcW w:w="1309" w:type="dxa"/>
            <w:tcBorders>
              <w:top w:val="nil"/>
              <w:left w:val="nil"/>
              <w:bottom w:val="nil"/>
              <w:right w:val="nil"/>
            </w:tcBorders>
            <w:vAlign w:val="bottom"/>
          </w:tcPr>
          <w:p w:rsidR="004C0111" w:rsidRDefault="004C0111" w:rsidP="008A68BE">
            <w:pPr>
              <w:pStyle w:val="a1"/>
              <w:pPrChange w:id="1478" w:author="Иво Станков" w:date="2013-07-29T18:48:00Z">
                <w:pPr>
                  <w:pStyle w:val="a1"/>
                </w:pPr>
              </w:pPrChange>
            </w:pPr>
          </w:p>
        </w:tc>
        <w:tc>
          <w:tcPr>
            <w:tcW w:w="1309" w:type="dxa"/>
            <w:tcBorders>
              <w:top w:val="nil"/>
              <w:left w:val="nil"/>
              <w:bottom w:val="nil"/>
              <w:right w:val="nil"/>
            </w:tcBorders>
            <w:vAlign w:val="bottom"/>
          </w:tcPr>
          <w:p w:rsidR="004C0111" w:rsidRDefault="004C0111" w:rsidP="008A68BE">
            <w:pPr>
              <w:pStyle w:val="a1"/>
              <w:pPrChange w:id="1479" w:author="Иво Станков" w:date="2013-07-29T18:48:00Z">
                <w:pPr>
                  <w:pStyle w:val="a1"/>
                </w:pPr>
              </w:pPrChange>
            </w:pPr>
          </w:p>
        </w:tc>
      </w:tr>
      <w:tr w:rsidR="0012073B" w:rsidRPr="00D01609" w:rsidTr="00D01609">
        <w:trPr>
          <w:trHeight w:val="170"/>
        </w:trPr>
        <w:tc>
          <w:tcPr>
            <w:tcW w:w="3372" w:type="dxa"/>
            <w:tcBorders>
              <w:top w:val="nil"/>
              <w:left w:val="nil"/>
              <w:bottom w:val="nil"/>
              <w:right w:val="nil"/>
            </w:tcBorders>
            <w:vAlign w:val="bottom"/>
          </w:tcPr>
          <w:p w:rsidR="00EE5811" w:rsidRDefault="0012073B" w:rsidP="008A68BE">
            <w:pPr>
              <w:pStyle w:val="a"/>
              <w:pPrChange w:id="1480" w:author="Иво Станков" w:date="2013-07-29T18:48:00Z">
                <w:pPr>
                  <w:pStyle w:val="a1"/>
                </w:pPr>
              </w:pPrChange>
            </w:pPr>
            <w:r w:rsidRPr="00D01609">
              <w:t xml:space="preserve">Имоти, машини, </w:t>
            </w:r>
            <w:proofErr w:type="gramStart"/>
            <w:r w:rsidRPr="00D01609">
              <w:t>оборудване</w:t>
            </w:r>
            <w:proofErr w:type="gramEnd"/>
          </w:p>
        </w:tc>
        <w:tc>
          <w:tcPr>
            <w:tcW w:w="1714" w:type="dxa"/>
            <w:tcBorders>
              <w:top w:val="nil"/>
              <w:left w:val="nil"/>
              <w:bottom w:val="nil"/>
              <w:right w:val="nil"/>
            </w:tcBorders>
            <w:vAlign w:val="bottom"/>
          </w:tcPr>
          <w:p w:rsidR="00EE5811" w:rsidRDefault="0012073B" w:rsidP="008A68BE">
            <w:pPr>
              <w:pStyle w:val="a0"/>
              <w:pPrChange w:id="1481" w:author="Иво Станков" w:date="2013-07-29T18:48:00Z">
                <w:pPr>
                  <w:pStyle w:val="a"/>
                </w:pPr>
              </w:pPrChange>
            </w:pPr>
            <w:r w:rsidRPr="00D01609">
              <w:t>126</w:t>
            </w:r>
          </w:p>
        </w:tc>
        <w:tc>
          <w:tcPr>
            <w:tcW w:w="1368" w:type="dxa"/>
            <w:tcBorders>
              <w:top w:val="nil"/>
              <w:left w:val="nil"/>
              <w:bottom w:val="nil"/>
              <w:right w:val="nil"/>
            </w:tcBorders>
            <w:vAlign w:val="bottom"/>
          </w:tcPr>
          <w:p w:rsidR="004C0111" w:rsidRDefault="0012073B" w:rsidP="008A68BE">
            <w:pPr>
              <w:pStyle w:val="a0"/>
              <w:pPrChange w:id="1482" w:author="Иво Станков" w:date="2013-07-29T18:48:00Z">
                <w:pPr>
                  <w:pStyle w:val="a0"/>
                </w:pPr>
              </w:pPrChange>
            </w:pPr>
            <w:r w:rsidRPr="00D01609">
              <w:t>13</w:t>
            </w:r>
          </w:p>
        </w:tc>
        <w:tc>
          <w:tcPr>
            <w:tcW w:w="1309" w:type="dxa"/>
            <w:tcBorders>
              <w:top w:val="nil"/>
              <w:left w:val="nil"/>
              <w:bottom w:val="nil"/>
              <w:right w:val="nil"/>
            </w:tcBorders>
            <w:vAlign w:val="bottom"/>
          </w:tcPr>
          <w:p w:rsidR="004C0111" w:rsidRDefault="0012073B" w:rsidP="008A68BE">
            <w:pPr>
              <w:pStyle w:val="a0"/>
              <w:pPrChange w:id="1483" w:author="Иво Станков" w:date="2013-07-29T18:48:00Z">
                <w:pPr>
                  <w:pStyle w:val="a0"/>
                </w:pPr>
              </w:pPrChange>
            </w:pPr>
            <w:r w:rsidRPr="00D01609">
              <w:t>126</w:t>
            </w:r>
          </w:p>
        </w:tc>
        <w:tc>
          <w:tcPr>
            <w:tcW w:w="1309" w:type="dxa"/>
            <w:tcBorders>
              <w:top w:val="nil"/>
              <w:left w:val="nil"/>
              <w:bottom w:val="nil"/>
              <w:right w:val="nil"/>
            </w:tcBorders>
            <w:vAlign w:val="bottom"/>
          </w:tcPr>
          <w:p w:rsidR="004C0111" w:rsidRDefault="0012073B" w:rsidP="008A68BE">
            <w:pPr>
              <w:pStyle w:val="a0"/>
              <w:pPrChange w:id="1484" w:author="Иво Станков" w:date="2013-07-29T18:48:00Z">
                <w:pPr>
                  <w:pStyle w:val="a0"/>
                </w:pPr>
              </w:pPrChange>
            </w:pPr>
            <w:r w:rsidRPr="00D01609">
              <w:t>13</w:t>
            </w:r>
          </w:p>
        </w:tc>
      </w:tr>
      <w:tr w:rsidR="0012073B" w:rsidRPr="00D01609" w:rsidTr="00D01609">
        <w:trPr>
          <w:trHeight w:val="170"/>
        </w:trPr>
        <w:tc>
          <w:tcPr>
            <w:tcW w:w="3372" w:type="dxa"/>
            <w:tcBorders>
              <w:top w:val="nil"/>
              <w:left w:val="nil"/>
              <w:bottom w:val="nil"/>
              <w:right w:val="nil"/>
            </w:tcBorders>
            <w:vAlign w:val="bottom"/>
          </w:tcPr>
          <w:p w:rsidR="00EE5811" w:rsidRDefault="0012073B" w:rsidP="008A68BE">
            <w:pPr>
              <w:pStyle w:val="a"/>
              <w:pPrChange w:id="1485" w:author="Иво Станков" w:date="2013-07-29T18:48:00Z">
                <w:pPr>
                  <w:pStyle w:val="a0"/>
                </w:pPr>
              </w:pPrChange>
            </w:pPr>
            <w:r w:rsidRPr="00D01609">
              <w:t>Начисления за неизползван платен отпуск</w:t>
            </w:r>
          </w:p>
        </w:tc>
        <w:tc>
          <w:tcPr>
            <w:tcW w:w="1714" w:type="dxa"/>
            <w:tcBorders>
              <w:top w:val="nil"/>
              <w:left w:val="nil"/>
              <w:bottom w:val="nil"/>
              <w:right w:val="nil"/>
            </w:tcBorders>
            <w:vAlign w:val="bottom"/>
          </w:tcPr>
          <w:p w:rsidR="00EE5811" w:rsidRDefault="0012073B" w:rsidP="008A68BE">
            <w:pPr>
              <w:pStyle w:val="a0"/>
              <w:pPrChange w:id="1486" w:author="Иво Станков" w:date="2013-07-29T18:48:00Z">
                <w:pPr>
                  <w:pStyle w:val="a"/>
                </w:pPr>
              </w:pPrChange>
            </w:pPr>
            <w:r w:rsidRPr="00D01609">
              <w:t>71</w:t>
            </w:r>
          </w:p>
        </w:tc>
        <w:tc>
          <w:tcPr>
            <w:tcW w:w="1368" w:type="dxa"/>
            <w:tcBorders>
              <w:top w:val="nil"/>
              <w:left w:val="nil"/>
              <w:bottom w:val="nil"/>
              <w:right w:val="nil"/>
            </w:tcBorders>
            <w:vAlign w:val="bottom"/>
          </w:tcPr>
          <w:p w:rsidR="004C0111" w:rsidRDefault="0012073B" w:rsidP="008A68BE">
            <w:pPr>
              <w:pStyle w:val="a0"/>
              <w:pPrChange w:id="1487" w:author="Иво Станков" w:date="2013-07-29T18:48:00Z">
                <w:pPr>
                  <w:pStyle w:val="a0"/>
                </w:pPr>
              </w:pPrChange>
            </w:pPr>
            <w:r w:rsidRPr="00D01609">
              <w:t>7</w:t>
            </w:r>
          </w:p>
        </w:tc>
        <w:tc>
          <w:tcPr>
            <w:tcW w:w="1309" w:type="dxa"/>
            <w:tcBorders>
              <w:top w:val="nil"/>
              <w:left w:val="nil"/>
              <w:bottom w:val="nil"/>
              <w:right w:val="nil"/>
            </w:tcBorders>
            <w:vAlign w:val="bottom"/>
          </w:tcPr>
          <w:p w:rsidR="004C0111" w:rsidRDefault="0012073B" w:rsidP="008A68BE">
            <w:pPr>
              <w:pStyle w:val="a0"/>
              <w:pPrChange w:id="1488" w:author="Иво Станков" w:date="2013-07-29T18:48:00Z">
                <w:pPr>
                  <w:pStyle w:val="a0"/>
                </w:pPr>
              </w:pPrChange>
            </w:pPr>
            <w:r w:rsidRPr="00D01609">
              <w:t>71</w:t>
            </w:r>
          </w:p>
        </w:tc>
        <w:tc>
          <w:tcPr>
            <w:tcW w:w="1309" w:type="dxa"/>
            <w:tcBorders>
              <w:top w:val="nil"/>
              <w:left w:val="nil"/>
              <w:bottom w:val="nil"/>
              <w:right w:val="nil"/>
            </w:tcBorders>
            <w:vAlign w:val="bottom"/>
          </w:tcPr>
          <w:p w:rsidR="004C0111" w:rsidRDefault="0012073B" w:rsidP="008A68BE">
            <w:pPr>
              <w:pStyle w:val="a0"/>
              <w:pPrChange w:id="1489" w:author="Иво Станков" w:date="2013-07-29T18:48:00Z">
                <w:pPr>
                  <w:pStyle w:val="a0"/>
                </w:pPr>
              </w:pPrChange>
            </w:pPr>
            <w:r w:rsidRPr="00D01609">
              <w:t>7</w:t>
            </w:r>
          </w:p>
        </w:tc>
      </w:tr>
      <w:tr w:rsidR="0012073B" w:rsidRPr="00D01609" w:rsidTr="00D01609">
        <w:trPr>
          <w:trHeight w:val="170"/>
        </w:trPr>
        <w:tc>
          <w:tcPr>
            <w:tcW w:w="3372" w:type="dxa"/>
            <w:tcBorders>
              <w:top w:val="nil"/>
              <w:left w:val="nil"/>
              <w:bottom w:val="nil"/>
              <w:right w:val="nil"/>
            </w:tcBorders>
            <w:vAlign w:val="bottom"/>
          </w:tcPr>
          <w:p w:rsidR="00EE5811" w:rsidRDefault="0012073B" w:rsidP="008A68BE">
            <w:pPr>
              <w:pStyle w:val="a"/>
              <w:pPrChange w:id="1490" w:author="Иво Станков" w:date="2013-07-29T18:48:00Z">
                <w:pPr>
                  <w:pStyle w:val="a0"/>
                </w:pPr>
              </w:pPrChange>
            </w:pPr>
            <w:r w:rsidRPr="00D01609">
              <w:t xml:space="preserve">Начисления за дългосрочни задължения към </w:t>
            </w:r>
            <w:proofErr w:type="gramStart"/>
            <w:r w:rsidRPr="00D01609">
              <w:t xml:space="preserve">персонала </w:t>
            </w:r>
            <w:proofErr w:type="gramEnd"/>
          </w:p>
        </w:tc>
        <w:tc>
          <w:tcPr>
            <w:tcW w:w="1714" w:type="dxa"/>
            <w:tcBorders>
              <w:top w:val="nil"/>
              <w:left w:val="nil"/>
              <w:bottom w:val="nil"/>
              <w:right w:val="nil"/>
            </w:tcBorders>
            <w:vAlign w:val="bottom"/>
          </w:tcPr>
          <w:p w:rsidR="00EE5811" w:rsidRDefault="0012073B" w:rsidP="008A68BE">
            <w:pPr>
              <w:pStyle w:val="a0"/>
              <w:pPrChange w:id="1491" w:author="Иво Станков" w:date="2013-07-29T18:48:00Z">
                <w:pPr>
                  <w:pStyle w:val="a"/>
                </w:pPr>
              </w:pPrChange>
            </w:pPr>
            <w:r w:rsidRPr="00D01609">
              <w:t>32</w:t>
            </w:r>
          </w:p>
        </w:tc>
        <w:tc>
          <w:tcPr>
            <w:tcW w:w="1368" w:type="dxa"/>
            <w:tcBorders>
              <w:top w:val="nil"/>
              <w:left w:val="nil"/>
              <w:bottom w:val="nil"/>
              <w:right w:val="nil"/>
            </w:tcBorders>
            <w:vAlign w:val="bottom"/>
          </w:tcPr>
          <w:p w:rsidR="004C0111" w:rsidRDefault="0012073B" w:rsidP="008A68BE">
            <w:pPr>
              <w:pStyle w:val="a0"/>
              <w:pPrChange w:id="1492" w:author="Иво Станков" w:date="2013-07-29T18:48:00Z">
                <w:pPr>
                  <w:pStyle w:val="a0"/>
                </w:pPr>
              </w:pPrChange>
            </w:pPr>
            <w:r w:rsidRPr="00D01609">
              <w:t>3</w:t>
            </w:r>
          </w:p>
        </w:tc>
        <w:tc>
          <w:tcPr>
            <w:tcW w:w="1309" w:type="dxa"/>
            <w:tcBorders>
              <w:top w:val="nil"/>
              <w:left w:val="nil"/>
              <w:bottom w:val="nil"/>
              <w:right w:val="nil"/>
            </w:tcBorders>
            <w:vAlign w:val="bottom"/>
          </w:tcPr>
          <w:p w:rsidR="004C0111" w:rsidRDefault="0012073B" w:rsidP="008A68BE">
            <w:pPr>
              <w:pStyle w:val="a0"/>
              <w:pPrChange w:id="1493" w:author="Иво Станков" w:date="2013-07-29T18:48:00Z">
                <w:pPr>
                  <w:pStyle w:val="a0"/>
                </w:pPr>
              </w:pPrChange>
            </w:pPr>
            <w:r w:rsidRPr="00D01609">
              <w:t>32</w:t>
            </w:r>
          </w:p>
        </w:tc>
        <w:tc>
          <w:tcPr>
            <w:tcW w:w="1309" w:type="dxa"/>
            <w:tcBorders>
              <w:top w:val="nil"/>
              <w:left w:val="nil"/>
              <w:bottom w:val="nil"/>
              <w:right w:val="nil"/>
            </w:tcBorders>
            <w:vAlign w:val="bottom"/>
          </w:tcPr>
          <w:p w:rsidR="004C0111" w:rsidRDefault="0012073B" w:rsidP="008A68BE">
            <w:pPr>
              <w:pStyle w:val="a0"/>
              <w:pPrChange w:id="1494" w:author="Иво Станков" w:date="2013-07-29T18:48:00Z">
                <w:pPr>
                  <w:pStyle w:val="a0"/>
                </w:pPr>
              </w:pPrChange>
            </w:pPr>
            <w:r w:rsidRPr="00D01609">
              <w:t>3</w:t>
            </w:r>
          </w:p>
        </w:tc>
      </w:tr>
      <w:tr w:rsidR="0012073B" w:rsidRPr="00D01609" w:rsidTr="00D01609">
        <w:trPr>
          <w:trHeight w:val="170"/>
        </w:trPr>
        <w:tc>
          <w:tcPr>
            <w:tcW w:w="3372" w:type="dxa"/>
            <w:tcBorders>
              <w:top w:val="nil"/>
              <w:left w:val="nil"/>
              <w:bottom w:val="nil"/>
              <w:right w:val="nil"/>
            </w:tcBorders>
            <w:vAlign w:val="bottom"/>
          </w:tcPr>
          <w:p w:rsidR="00EE5811" w:rsidRDefault="0012073B" w:rsidP="008A68BE">
            <w:pPr>
              <w:pStyle w:val="a"/>
              <w:pPrChange w:id="1495" w:author="Иво Станков" w:date="2013-07-29T18:48:00Z">
                <w:pPr>
                  <w:pStyle w:val="a0"/>
                </w:pPr>
              </w:pPrChange>
            </w:pPr>
            <w:proofErr w:type="spellStart"/>
            <w:r w:rsidRPr="00D01609">
              <w:t>Обезценка</w:t>
            </w:r>
            <w:proofErr w:type="spellEnd"/>
            <w:r w:rsidRPr="00D01609">
              <w:t xml:space="preserve"> на вземания</w:t>
            </w:r>
          </w:p>
        </w:tc>
        <w:tc>
          <w:tcPr>
            <w:tcW w:w="1714" w:type="dxa"/>
            <w:tcBorders>
              <w:top w:val="nil"/>
              <w:left w:val="nil"/>
              <w:bottom w:val="nil"/>
              <w:right w:val="nil"/>
            </w:tcBorders>
            <w:vAlign w:val="bottom"/>
          </w:tcPr>
          <w:p w:rsidR="00EE5811" w:rsidRDefault="0012073B" w:rsidP="008A68BE">
            <w:pPr>
              <w:pStyle w:val="a0"/>
              <w:pPrChange w:id="1496" w:author="Иво Станков" w:date="2013-07-29T18:48:00Z">
                <w:pPr>
                  <w:pStyle w:val="a"/>
                </w:pPr>
              </w:pPrChange>
            </w:pPr>
            <w:r w:rsidRPr="00D01609">
              <w:t>41</w:t>
            </w:r>
          </w:p>
        </w:tc>
        <w:tc>
          <w:tcPr>
            <w:tcW w:w="1368" w:type="dxa"/>
            <w:tcBorders>
              <w:top w:val="nil"/>
              <w:left w:val="nil"/>
              <w:bottom w:val="nil"/>
              <w:right w:val="nil"/>
            </w:tcBorders>
            <w:vAlign w:val="bottom"/>
          </w:tcPr>
          <w:p w:rsidR="004C0111" w:rsidRDefault="0012073B" w:rsidP="008A68BE">
            <w:pPr>
              <w:pStyle w:val="a0"/>
              <w:pPrChange w:id="1497" w:author="Иво Станков" w:date="2013-07-29T18:48:00Z">
                <w:pPr>
                  <w:pStyle w:val="a0"/>
                </w:pPr>
              </w:pPrChange>
            </w:pPr>
            <w:r w:rsidRPr="00D01609">
              <w:t>4</w:t>
            </w:r>
          </w:p>
        </w:tc>
        <w:tc>
          <w:tcPr>
            <w:tcW w:w="1309" w:type="dxa"/>
            <w:tcBorders>
              <w:top w:val="nil"/>
              <w:left w:val="nil"/>
              <w:bottom w:val="nil"/>
              <w:right w:val="nil"/>
            </w:tcBorders>
            <w:vAlign w:val="bottom"/>
          </w:tcPr>
          <w:p w:rsidR="004C0111" w:rsidRDefault="0012073B" w:rsidP="008A68BE">
            <w:pPr>
              <w:pStyle w:val="a0"/>
              <w:pPrChange w:id="1498" w:author="Иво Станков" w:date="2013-07-29T18:48:00Z">
                <w:pPr>
                  <w:pStyle w:val="a0"/>
                </w:pPr>
              </w:pPrChange>
            </w:pPr>
            <w:r w:rsidRPr="00D01609">
              <w:t>41</w:t>
            </w:r>
          </w:p>
        </w:tc>
        <w:tc>
          <w:tcPr>
            <w:tcW w:w="1309" w:type="dxa"/>
            <w:tcBorders>
              <w:top w:val="nil"/>
              <w:left w:val="nil"/>
              <w:bottom w:val="nil"/>
              <w:right w:val="nil"/>
            </w:tcBorders>
            <w:vAlign w:val="bottom"/>
          </w:tcPr>
          <w:p w:rsidR="004C0111" w:rsidRDefault="0012073B" w:rsidP="008A68BE">
            <w:pPr>
              <w:pStyle w:val="a0"/>
              <w:pPrChange w:id="1499" w:author="Иво Станков" w:date="2013-07-29T18:48:00Z">
                <w:pPr>
                  <w:pStyle w:val="a0"/>
                </w:pPr>
              </w:pPrChange>
            </w:pPr>
            <w:r w:rsidRPr="00D01609">
              <w:t>4</w:t>
            </w:r>
          </w:p>
        </w:tc>
      </w:tr>
      <w:tr w:rsidR="0012073B" w:rsidRPr="00D01609" w:rsidTr="00D01609">
        <w:trPr>
          <w:trHeight w:val="170"/>
        </w:trPr>
        <w:tc>
          <w:tcPr>
            <w:tcW w:w="3372" w:type="dxa"/>
            <w:tcBorders>
              <w:top w:val="nil"/>
              <w:left w:val="nil"/>
              <w:bottom w:val="nil"/>
              <w:right w:val="nil"/>
            </w:tcBorders>
            <w:vAlign w:val="bottom"/>
          </w:tcPr>
          <w:p w:rsidR="00EE5811" w:rsidRDefault="0012073B" w:rsidP="008A68BE">
            <w:pPr>
              <w:pStyle w:val="a"/>
              <w:pPrChange w:id="1500" w:author="Иво Станков" w:date="2013-07-29T18:48:00Z">
                <w:pPr>
                  <w:pStyle w:val="a0"/>
                </w:pPr>
              </w:pPrChange>
            </w:pPr>
            <w:r w:rsidRPr="00D01609">
              <w:t>Финансови активи на разположение за продажба</w:t>
            </w:r>
          </w:p>
        </w:tc>
        <w:tc>
          <w:tcPr>
            <w:tcW w:w="1714" w:type="dxa"/>
            <w:tcBorders>
              <w:top w:val="nil"/>
              <w:left w:val="nil"/>
              <w:bottom w:val="nil"/>
              <w:right w:val="nil"/>
            </w:tcBorders>
            <w:vAlign w:val="bottom"/>
          </w:tcPr>
          <w:p w:rsidR="00EE5811" w:rsidRDefault="00324CCE" w:rsidP="008A68BE">
            <w:pPr>
              <w:pStyle w:val="a0"/>
              <w:pPrChange w:id="1501" w:author="Иво Станков" w:date="2013-07-29T18:48:00Z">
                <w:pPr>
                  <w:pStyle w:val="a"/>
                </w:pPr>
              </w:pPrChange>
            </w:pPr>
            <w:r>
              <w:t>5</w:t>
            </w:r>
          </w:p>
        </w:tc>
        <w:tc>
          <w:tcPr>
            <w:tcW w:w="1368" w:type="dxa"/>
            <w:tcBorders>
              <w:top w:val="nil"/>
              <w:left w:val="nil"/>
              <w:bottom w:val="nil"/>
              <w:right w:val="nil"/>
            </w:tcBorders>
            <w:vAlign w:val="bottom"/>
          </w:tcPr>
          <w:p w:rsidR="004C0111" w:rsidRDefault="00324CCE" w:rsidP="008A68BE">
            <w:pPr>
              <w:pStyle w:val="a0"/>
              <w:pPrChange w:id="1502" w:author="Иво Станков" w:date="2013-07-29T18:48:00Z">
                <w:pPr>
                  <w:pStyle w:val="a0"/>
                </w:pPr>
              </w:pPrChange>
            </w:pPr>
            <w:r>
              <w:t>-</w:t>
            </w:r>
          </w:p>
        </w:tc>
        <w:tc>
          <w:tcPr>
            <w:tcW w:w="1309" w:type="dxa"/>
            <w:tcBorders>
              <w:top w:val="nil"/>
              <w:left w:val="nil"/>
              <w:bottom w:val="nil"/>
              <w:right w:val="nil"/>
            </w:tcBorders>
            <w:vAlign w:val="bottom"/>
          </w:tcPr>
          <w:p w:rsidR="004C0111" w:rsidRDefault="0012073B" w:rsidP="008A68BE">
            <w:pPr>
              <w:pStyle w:val="a0"/>
              <w:pPrChange w:id="1503" w:author="Иво Станков" w:date="2013-07-29T18:48:00Z">
                <w:pPr>
                  <w:pStyle w:val="a0"/>
                </w:pPr>
              </w:pPrChange>
            </w:pPr>
            <w:r w:rsidRPr="00D01609">
              <w:t>5</w:t>
            </w:r>
          </w:p>
        </w:tc>
        <w:tc>
          <w:tcPr>
            <w:tcW w:w="1309" w:type="dxa"/>
            <w:tcBorders>
              <w:top w:val="nil"/>
              <w:left w:val="nil"/>
              <w:bottom w:val="nil"/>
              <w:right w:val="nil"/>
            </w:tcBorders>
            <w:vAlign w:val="bottom"/>
          </w:tcPr>
          <w:p w:rsidR="004C0111" w:rsidRDefault="0012073B" w:rsidP="008A68BE">
            <w:pPr>
              <w:pStyle w:val="a0"/>
              <w:pPrChange w:id="1504" w:author="Иво Станков" w:date="2013-07-29T18:48:00Z">
                <w:pPr>
                  <w:pStyle w:val="a0"/>
                </w:pPr>
              </w:pPrChange>
            </w:pPr>
            <w:r w:rsidRPr="00D01609">
              <w:t>-</w:t>
            </w:r>
          </w:p>
        </w:tc>
      </w:tr>
      <w:tr w:rsidR="0012073B" w:rsidRPr="00D01609" w:rsidTr="00D01609">
        <w:trPr>
          <w:trHeight w:val="170"/>
        </w:trPr>
        <w:tc>
          <w:tcPr>
            <w:tcW w:w="3372" w:type="dxa"/>
            <w:tcBorders>
              <w:top w:val="nil"/>
              <w:left w:val="nil"/>
              <w:bottom w:val="nil"/>
              <w:right w:val="nil"/>
            </w:tcBorders>
            <w:vAlign w:val="bottom"/>
          </w:tcPr>
          <w:p w:rsidR="00EE5811" w:rsidRDefault="0012073B" w:rsidP="008A68BE">
            <w:pPr>
              <w:pStyle w:val="a"/>
              <w:pPrChange w:id="1505" w:author="Иво Станков" w:date="2013-07-29T18:48:00Z">
                <w:pPr>
                  <w:pStyle w:val="a0"/>
                </w:pPr>
              </w:pPrChange>
            </w:pPr>
            <w:r w:rsidRPr="00D01609">
              <w:t xml:space="preserve">Общо активи по отсрочени </w:t>
            </w:r>
            <w:proofErr w:type="gramStart"/>
            <w:r w:rsidRPr="00D01609">
              <w:t xml:space="preserve">данъци: </w:t>
            </w:r>
            <w:proofErr w:type="gramEnd"/>
          </w:p>
        </w:tc>
        <w:tc>
          <w:tcPr>
            <w:tcW w:w="1714" w:type="dxa"/>
            <w:tcBorders>
              <w:top w:val="single" w:sz="4" w:space="0" w:color="auto"/>
              <w:left w:val="nil"/>
              <w:bottom w:val="single" w:sz="4" w:space="0" w:color="auto"/>
              <w:right w:val="nil"/>
            </w:tcBorders>
            <w:vAlign w:val="bottom"/>
          </w:tcPr>
          <w:p w:rsidR="00EE5811" w:rsidRDefault="00324CCE" w:rsidP="008A68BE">
            <w:pPr>
              <w:pStyle w:val="a0"/>
              <w:pPrChange w:id="1506" w:author="Иво Станков" w:date="2013-07-29T18:48:00Z">
                <w:pPr>
                  <w:pStyle w:val="a"/>
                </w:pPr>
              </w:pPrChange>
            </w:pPr>
            <w:r w:rsidRPr="00D01609">
              <w:t>27</w:t>
            </w:r>
            <w:r>
              <w:t>5</w:t>
            </w:r>
          </w:p>
        </w:tc>
        <w:tc>
          <w:tcPr>
            <w:tcW w:w="1368" w:type="dxa"/>
            <w:tcBorders>
              <w:top w:val="single" w:sz="4" w:space="0" w:color="auto"/>
              <w:left w:val="nil"/>
              <w:bottom w:val="single" w:sz="4" w:space="0" w:color="auto"/>
              <w:right w:val="nil"/>
            </w:tcBorders>
            <w:vAlign w:val="bottom"/>
          </w:tcPr>
          <w:p w:rsidR="00EE5811" w:rsidRDefault="00324CCE" w:rsidP="008A68BE">
            <w:pPr>
              <w:pStyle w:val="a0"/>
              <w:pPrChange w:id="1507" w:author="Иво Станков" w:date="2013-07-29T18:48:00Z">
                <w:pPr>
                  <w:pStyle w:val="a0"/>
                </w:pPr>
              </w:pPrChange>
            </w:pPr>
            <w:r>
              <w:t>27</w:t>
            </w:r>
          </w:p>
        </w:tc>
        <w:tc>
          <w:tcPr>
            <w:tcW w:w="1309" w:type="dxa"/>
            <w:tcBorders>
              <w:top w:val="single" w:sz="4" w:space="0" w:color="auto"/>
              <w:left w:val="nil"/>
              <w:bottom w:val="single" w:sz="4" w:space="0" w:color="auto"/>
              <w:right w:val="nil"/>
            </w:tcBorders>
            <w:vAlign w:val="bottom"/>
          </w:tcPr>
          <w:p w:rsidR="004C0111" w:rsidRDefault="0012073B" w:rsidP="008A68BE">
            <w:pPr>
              <w:pStyle w:val="a0"/>
              <w:pPrChange w:id="1508" w:author="Иво Станков" w:date="2013-07-29T18:48:00Z">
                <w:pPr>
                  <w:pStyle w:val="a0"/>
                </w:pPr>
              </w:pPrChange>
            </w:pPr>
            <w:r w:rsidRPr="00D01609">
              <w:t>275</w:t>
            </w:r>
          </w:p>
        </w:tc>
        <w:tc>
          <w:tcPr>
            <w:tcW w:w="1309" w:type="dxa"/>
            <w:tcBorders>
              <w:top w:val="single" w:sz="4" w:space="0" w:color="auto"/>
              <w:left w:val="nil"/>
              <w:bottom w:val="single" w:sz="4" w:space="0" w:color="auto"/>
              <w:right w:val="nil"/>
            </w:tcBorders>
            <w:vAlign w:val="bottom"/>
          </w:tcPr>
          <w:p w:rsidR="004C0111" w:rsidRDefault="0012073B" w:rsidP="008A68BE">
            <w:pPr>
              <w:pStyle w:val="a0"/>
              <w:pPrChange w:id="1509" w:author="Иво Станков" w:date="2013-07-29T18:48:00Z">
                <w:pPr>
                  <w:pStyle w:val="a0"/>
                </w:pPr>
              </w:pPrChange>
            </w:pPr>
            <w:r w:rsidRPr="00D01609">
              <w:t>27</w:t>
            </w:r>
          </w:p>
        </w:tc>
      </w:tr>
      <w:tr w:rsidR="0012073B" w:rsidRPr="00D01609" w:rsidTr="00D01609">
        <w:trPr>
          <w:trHeight w:val="170"/>
        </w:trPr>
        <w:tc>
          <w:tcPr>
            <w:tcW w:w="3372" w:type="dxa"/>
            <w:tcBorders>
              <w:top w:val="nil"/>
              <w:left w:val="nil"/>
              <w:bottom w:val="nil"/>
              <w:right w:val="nil"/>
            </w:tcBorders>
            <w:noWrap/>
            <w:vAlign w:val="bottom"/>
          </w:tcPr>
          <w:p w:rsidR="00EE5811" w:rsidRDefault="00EE5811" w:rsidP="008A68BE">
            <w:pPr>
              <w:pStyle w:val="a"/>
              <w:pPrChange w:id="1510" w:author="Иво Станков" w:date="2013-07-29T18:48:00Z">
                <w:pPr>
                  <w:pStyle w:val="a0"/>
                </w:pPr>
              </w:pPrChange>
            </w:pPr>
          </w:p>
        </w:tc>
        <w:tc>
          <w:tcPr>
            <w:tcW w:w="1714" w:type="dxa"/>
            <w:tcBorders>
              <w:top w:val="nil"/>
              <w:left w:val="nil"/>
              <w:bottom w:val="nil"/>
              <w:right w:val="nil"/>
            </w:tcBorders>
            <w:noWrap/>
            <w:vAlign w:val="bottom"/>
          </w:tcPr>
          <w:p w:rsidR="00EE5811" w:rsidRDefault="00EE5811" w:rsidP="008A68BE">
            <w:pPr>
              <w:pStyle w:val="a0"/>
              <w:pPrChange w:id="1511" w:author="Иво Станков" w:date="2013-07-29T18:48:00Z">
                <w:pPr>
                  <w:pStyle w:val="a"/>
                </w:pPr>
              </w:pPrChange>
            </w:pPr>
          </w:p>
        </w:tc>
        <w:tc>
          <w:tcPr>
            <w:tcW w:w="1368" w:type="dxa"/>
            <w:tcBorders>
              <w:top w:val="nil"/>
              <w:left w:val="nil"/>
              <w:bottom w:val="nil"/>
              <w:right w:val="nil"/>
            </w:tcBorders>
            <w:noWrap/>
            <w:vAlign w:val="bottom"/>
          </w:tcPr>
          <w:p w:rsidR="004C0111" w:rsidRDefault="004C0111" w:rsidP="008A68BE">
            <w:pPr>
              <w:pStyle w:val="a0"/>
              <w:pPrChange w:id="1512" w:author="Иво Станков" w:date="2013-07-29T18:48:00Z">
                <w:pPr>
                  <w:pStyle w:val="a0"/>
                </w:pPr>
              </w:pPrChange>
            </w:pPr>
          </w:p>
        </w:tc>
        <w:tc>
          <w:tcPr>
            <w:tcW w:w="1309" w:type="dxa"/>
            <w:tcBorders>
              <w:top w:val="nil"/>
              <w:left w:val="nil"/>
              <w:bottom w:val="nil"/>
              <w:right w:val="nil"/>
            </w:tcBorders>
            <w:noWrap/>
            <w:vAlign w:val="bottom"/>
          </w:tcPr>
          <w:p w:rsidR="004C0111" w:rsidRDefault="004C0111" w:rsidP="008A68BE">
            <w:pPr>
              <w:pStyle w:val="a0"/>
              <w:pPrChange w:id="1513" w:author="Иво Станков" w:date="2013-07-29T18:48:00Z">
                <w:pPr>
                  <w:pStyle w:val="a0"/>
                </w:pPr>
              </w:pPrChange>
            </w:pPr>
          </w:p>
        </w:tc>
        <w:tc>
          <w:tcPr>
            <w:tcW w:w="1309" w:type="dxa"/>
            <w:tcBorders>
              <w:top w:val="nil"/>
              <w:left w:val="nil"/>
              <w:bottom w:val="nil"/>
              <w:right w:val="nil"/>
            </w:tcBorders>
            <w:noWrap/>
            <w:vAlign w:val="bottom"/>
          </w:tcPr>
          <w:p w:rsidR="004C0111" w:rsidRDefault="004C0111" w:rsidP="008A68BE">
            <w:pPr>
              <w:pStyle w:val="a0"/>
              <w:pPrChange w:id="1514" w:author="Иво Станков" w:date="2013-07-29T18:48:00Z">
                <w:pPr>
                  <w:pStyle w:val="a0"/>
                </w:pPr>
              </w:pPrChange>
            </w:pPr>
          </w:p>
        </w:tc>
      </w:tr>
      <w:tr w:rsidR="0012073B" w:rsidRPr="00A12DC3" w:rsidTr="00D01609">
        <w:trPr>
          <w:trHeight w:val="170"/>
        </w:trPr>
        <w:tc>
          <w:tcPr>
            <w:tcW w:w="3372" w:type="dxa"/>
            <w:tcBorders>
              <w:top w:val="nil"/>
              <w:left w:val="nil"/>
              <w:bottom w:val="nil"/>
              <w:right w:val="nil"/>
            </w:tcBorders>
            <w:vAlign w:val="bottom"/>
          </w:tcPr>
          <w:p w:rsidR="00EE5811" w:rsidRPr="00A12DC3" w:rsidRDefault="0012073B" w:rsidP="008A68BE">
            <w:pPr>
              <w:pStyle w:val="a"/>
              <w:pPrChange w:id="1515" w:author="Иво Станков" w:date="2013-07-29T18:48:00Z">
                <w:pPr>
                  <w:pStyle w:val="a0"/>
                </w:pPr>
              </w:pPrChange>
            </w:pPr>
            <w:r w:rsidRPr="00A12DC3">
              <w:t>Финансови активи на разположение за продажба</w:t>
            </w:r>
          </w:p>
        </w:tc>
        <w:tc>
          <w:tcPr>
            <w:tcW w:w="1714" w:type="dxa"/>
            <w:tcBorders>
              <w:top w:val="nil"/>
              <w:left w:val="nil"/>
              <w:bottom w:val="nil"/>
              <w:right w:val="nil"/>
            </w:tcBorders>
            <w:vAlign w:val="bottom"/>
          </w:tcPr>
          <w:p w:rsidR="00EE5811" w:rsidRPr="00A12DC3" w:rsidRDefault="006F14B9" w:rsidP="008A68BE">
            <w:pPr>
              <w:pStyle w:val="a0"/>
              <w:pPrChange w:id="1516" w:author="Иво Станков" w:date="2013-07-29T18:48:00Z">
                <w:pPr>
                  <w:pStyle w:val="a"/>
                </w:pPr>
              </w:pPrChange>
            </w:pPr>
            <w:r w:rsidRPr="00A12DC3">
              <w:t>(</w:t>
            </w:r>
            <w:r w:rsidRPr="00A12DC3">
              <w:rPr>
                <w:lang w:val="en-US"/>
              </w:rPr>
              <w:t>1</w:t>
            </w:r>
            <w:r w:rsidR="00324CCE" w:rsidRPr="00A12DC3">
              <w:t>48</w:t>
            </w:r>
            <w:r w:rsidRPr="00A12DC3">
              <w:t>)</w:t>
            </w:r>
          </w:p>
        </w:tc>
        <w:tc>
          <w:tcPr>
            <w:tcW w:w="1368" w:type="dxa"/>
            <w:tcBorders>
              <w:top w:val="nil"/>
              <w:left w:val="nil"/>
              <w:bottom w:val="nil"/>
              <w:right w:val="nil"/>
            </w:tcBorders>
            <w:vAlign w:val="bottom"/>
          </w:tcPr>
          <w:p w:rsidR="00EE5811" w:rsidRPr="00A12DC3" w:rsidRDefault="006F14B9" w:rsidP="008A68BE">
            <w:pPr>
              <w:pStyle w:val="a0"/>
              <w:pPrChange w:id="1517" w:author="Иво Станков" w:date="2013-07-29T18:48:00Z">
                <w:pPr>
                  <w:pStyle w:val="a0"/>
                </w:pPr>
              </w:pPrChange>
            </w:pPr>
            <w:r w:rsidRPr="00A12DC3">
              <w:t>(</w:t>
            </w:r>
            <w:r w:rsidR="00324CCE" w:rsidRPr="00A12DC3">
              <w:t>15</w:t>
            </w:r>
            <w:r w:rsidRPr="00A12DC3">
              <w:t>)</w:t>
            </w:r>
          </w:p>
        </w:tc>
        <w:tc>
          <w:tcPr>
            <w:tcW w:w="1309" w:type="dxa"/>
            <w:tcBorders>
              <w:top w:val="nil"/>
              <w:left w:val="nil"/>
              <w:bottom w:val="nil"/>
              <w:right w:val="nil"/>
            </w:tcBorders>
            <w:vAlign w:val="bottom"/>
          </w:tcPr>
          <w:p w:rsidR="004C0111" w:rsidRPr="00A12DC3" w:rsidRDefault="0012073B" w:rsidP="008A68BE">
            <w:pPr>
              <w:pStyle w:val="a0"/>
              <w:pPrChange w:id="1518" w:author="Иво Станков" w:date="2013-07-29T18:48:00Z">
                <w:pPr>
                  <w:pStyle w:val="a0"/>
                </w:pPr>
              </w:pPrChange>
            </w:pPr>
            <w:r w:rsidRPr="00A12DC3">
              <w:t>(202)</w:t>
            </w:r>
          </w:p>
        </w:tc>
        <w:tc>
          <w:tcPr>
            <w:tcW w:w="1309" w:type="dxa"/>
            <w:tcBorders>
              <w:top w:val="nil"/>
              <w:left w:val="nil"/>
              <w:bottom w:val="nil"/>
              <w:right w:val="nil"/>
            </w:tcBorders>
            <w:vAlign w:val="bottom"/>
          </w:tcPr>
          <w:p w:rsidR="004C0111" w:rsidRPr="00A12DC3" w:rsidRDefault="0012073B" w:rsidP="008A68BE">
            <w:pPr>
              <w:pStyle w:val="a0"/>
              <w:pPrChange w:id="1519" w:author="Иво Станков" w:date="2013-07-29T18:48:00Z">
                <w:pPr>
                  <w:pStyle w:val="a0"/>
                </w:pPr>
              </w:pPrChange>
            </w:pPr>
            <w:r w:rsidRPr="00A12DC3">
              <w:t>(20)</w:t>
            </w:r>
          </w:p>
        </w:tc>
      </w:tr>
      <w:tr w:rsidR="0012073B" w:rsidRPr="00D01609" w:rsidTr="00D01609">
        <w:trPr>
          <w:trHeight w:val="170"/>
        </w:trPr>
        <w:tc>
          <w:tcPr>
            <w:tcW w:w="3372" w:type="dxa"/>
            <w:tcBorders>
              <w:top w:val="nil"/>
              <w:left w:val="nil"/>
              <w:bottom w:val="nil"/>
              <w:right w:val="nil"/>
            </w:tcBorders>
            <w:vAlign w:val="bottom"/>
          </w:tcPr>
          <w:p w:rsidR="00EE5811" w:rsidRPr="00A12DC3" w:rsidRDefault="0012073B" w:rsidP="008A68BE">
            <w:pPr>
              <w:pStyle w:val="a"/>
              <w:pPrChange w:id="1520" w:author="Иво Станков" w:date="2013-07-29T18:48:00Z">
                <w:pPr>
                  <w:pStyle w:val="a0"/>
                </w:pPr>
              </w:pPrChange>
            </w:pPr>
            <w:r w:rsidRPr="00A12DC3">
              <w:t xml:space="preserve">Общо пасиви по отсрочени </w:t>
            </w:r>
            <w:proofErr w:type="gramStart"/>
            <w:r w:rsidRPr="00A12DC3">
              <w:t xml:space="preserve">данъци: </w:t>
            </w:r>
            <w:proofErr w:type="gramEnd"/>
          </w:p>
        </w:tc>
        <w:tc>
          <w:tcPr>
            <w:tcW w:w="1714" w:type="dxa"/>
            <w:tcBorders>
              <w:top w:val="single" w:sz="4" w:space="0" w:color="auto"/>
              <w:left w:val="nil"/>
              <w:bottom w:val="single" w:sz="4" w:space="0" w:color="auto"/>
              <w:right w:val="nil"/>
            </w:tcBorders>
            <w:vAlign w:val="bottom"/>
          </w:tcPr>
          <w:p w:rsidR="00EE5811" w:rsidRPr="00A12DC3" w:rsidRDefault="006F14B9" w:rsidP="008A68BE">
            <w:pPr>
              <w:pStyle w:val="a0"/>
              <w:pPrChange w:id="1521" w:author="Иво Станков" w:date="2013-07-29T18:48:00Z">
                <w:pPr>
                  <w:pStyle w:val="a"/>
                </w:pPr>
              </w:pPrChange>
            </w:pPr>
            <w:r w:rsidRPr="00A12DC3">
              <w:t>(</w:t>
            </w:r>
            <w:r w:rsidRPr="00A12DC3">
              <w:rPr>
                <w:lang w:val="en-US"/>
              </w:rPr>
              <w:t>1</w:t>
            </w:r>
            <w:r w:rsidR="00324CCE" w:rsidRPr="00A12DC3">
              <w:t>48</w:t>
            </w:r>
            <w:r w:rsidRPr="00A12DC3">
              <w:t>)</w:t>
            </w:r>
          </w:p>
        </w:tc>
        <w:tc>
          <w:tcPr>
            <w:tcW w:w="1368" w:type="dxa"/>
            <w:tcBorders>
              <w:top w:val="single" w:sz="4" w:space="0" w:color="auto"/>
              <w:left w:val="nil"/>
              <w:bottom w:val="single" w:sz="4" w:space="0" w:color="auto"/>
              <w:right w:val="nil"/>
            </w:tcBorders>
            <w:vAlign w:val="bottom"/>
          </w:tcPr>
          <w:p w:rsidR="00EE5811" w:rsidRPr="00A12DC3" w:rsidRDefault="006F14B9" w:rsidP="008A68BE">
            <w:pPr>
              <w:pStyle w:val="a0"/>
              <w:pPrChange w:id="1522" w:author="Иво Станков" w:date="2013-07-29T18:48:00Z">
                <w:pPr>
                  <w:pStyle w:val="a0"/>
                </w:pPr>
              </w:pPrChange>
            </w:pPr>
            <w:r w:rsidRPr="00A12DC3">
              <w:t>(</w:t>
            </w:r>
            <w:r w:rsidR="00324CCE" w:rsidRPr="00A12DC3">
              <w:t>15</w:t>
            </w:r>
            <w:r w:rsidRPr="00A12DC3">
              <w:t>)</w:t>
            </w:r>
          </w:p>
        </w:tc>
        <w:tc>
          <w:tcPr>
            <w:tcW w:w="1309" w:type="dxa"/>
            <w:tcBorders>
              <w:top w:val="single" w:sz="4" w:space="0" w:color="auto"/>
              <w:left w:val="nil"/>
              <w:bottom w:val="single" w:sz="4" w:space="0" w:color="auto"/>
              <w:right w:val="nil"/>
            </w:tcBorders>
            <w:vAlign w:val="bottom"/>
          </w:tcPr>
          <w:p w:rsidR="004C0111" w:rsidRPr="00A12DC3" w:rsidRDefault="0012073B" w:rsidP="008A68BE">
            <w:pPr>
              <w:pStyle w:val="a0"/>
              <w:pPrChange w:id="1523" w:author="Иво Станков" w:date="2013-07-29T18:48:00Z">
                <w:pPr>
                  <w:pStyle w:val="a0"/>
                </w:pPr>
              </w:pPrChange>
            </w:pPr>
            <w:r w:rsidRPr="00A12DC3">
              <w:t>-</w:t>
            </w:r>
          </w:p>
        </w:tc>
        <w:tc>
          <w:tcPr>
            <w:tcW w:w="1309" w:type="dxa"/>
            <w:tcBorders>
              <w:top w:val="single" w:sz="4" w:space="0" w:color="auto"/>
              <w:left w:val="nil"/>
              <w:bottom w:val="single" w:sz="4" w:space="0" w:color="auto"/>
              <w:right w:val="nil"/>
            </w:tcBorders>
            <w:vAlign w:val="bottom"/>
          </w:tcPr>
          <w:p w:rsidR="004C0111" w:rsidRDefault="0012073B" w:rsidP="008A68BE">
            <w:pPr>
              <w:pStyle w:val="a0"/>
              <w:pPrChange w:id="1524" w:author="Иво Станков" w:date="2013-07-29T18:48:00Z">
                <w:pPr>
                  <w:pStyle w:val="a0"/>
                </w:pPr>
              </w:pPrChange>
            </w:pPr>
            <w:r w:rsidRPr="00A12DC3">
              <w:t>-</w:t>
            </w:r>
          </w:p>
        </w:tc>
      </w:tr>
      <w:tr w:rsidR="0012073B" w:rsidRPr="00D01609" w:rsidTr="00D01609">
        <w:trPr>
          <w:trHeight w:val="170"/>
        </w:trPr>
        <w:tc>
          <w:tcPr>
            <w:tcW w:w="3372" w:type="dxa"/>
            <w:tcBorders>
              <w:top w:val="nil"/>
              <w:left w:val="nil"/>
              <w:bottom w:val="nil"/>
              <w:right w:val="nil"/>
            </w:tcBorders>
            <w:noWrap/>
            <w:vAlign w:val="bottom"/>
          </w:tcPr>
          <w:p w:rsidR="00EE5811" w:rsidRDefault="00EE5811" w:rsidP="008A68BE">
            <w:pPr>
              <w:pStyle w:val="a"/>
              <w:pPrChange w:id="1525" w:author="Иво Станков" w:date="2013-07-29T18:48:00Z">
                <w:pPr>
                  <w:pStyle w:val="a0"/>
                </w:pPr>
              </w:pPrChange>
            </w:pPr>
          </w:p>
        </w:tc>
        <w:tc>
          <w:tcPr>
            <w:tcW w:w="1714" w:type="dxa"/>
            <w:tcBorders>
              <w:top w:val="nil"/>
              <w:left w:val="nil"/>
              <w:bottom w:val="nil"/>
              <w:right w:val="nil"/>
            </w:tcBorders>
            <w:noWrap/>
            <w:vAlign w:val="bottom"/>
          </w:tcPr>
          <w:p w:rsidR="00EE5811" w:rsidRDefault="00EE5811" w:rsidP="008A68BE">
            <w:pPr>
              <w:pStyle w:val="a0"/>
              <w:pPrChange w:id="1526" w:author="Иво Станков" w:date="2013-07-29T18:48:00Z">
                <w:pPr>
                  <w:pStyle w:val="a"/>
                </w:pPr>
              </w:pPrChange>
            </w:pPr>
          </w:p>
        </w:tc>
        <w:tc>
          <w:tcPr>
            <w:tcW w:w="1368" w:type="dxa"/>
            <w:tcBorders>
              <w:top w:val="nil"/>
              <w:left w:val="nil"/>
              <w:bottom w:val="nil"/>
              <w:right w:val="nil"/>
            </w:tcBorders>
            <w:noWrap/>
            <w:vAlign w:val="bottom"/>
          </w:tcPr>
          <w:p w:rsidR="004C0111" w:rsidRDefault="004C0111" w:rsidP="008A68BE">
            <w:pPr>
              <w:pStyle w:val="a0"/>
              <w:pPrChange w:id="1527" w:author="Иво Станков" w:date="2013-07-29T18:48:00Z">
                <w:pPr>
                  <w:pStyle w:val="a0"/>
                </w:pPr>
              </w:pPrChange>
            </w:pPr>
          </w:p>
        </w:tc>
        <w:tc>
          <w:tcPr>
            <w:tcW w:w="1309" w:type="dxa"/>
            <w:tcBorders>
              <w:top w:val="nil"/>
              <w:left w:val="nil"/>
              <w:bottom w:val="nil"/>
              <w:right w:val="nil"/>
            </w:tcBorders>
            <w:noWrap/>
            <w:vAlign w:val="bottom"/>
          </w:tcPr>
          <w:p w:rsidR="004C0111" w:rsidRDefault="004C0111" w:rsidP="008A68BE">
            <w:pPr>
              <w:pStyle w:val="a0"/>
              <w:pPrChange w:id="1528" w:author="Иво Станков" w:date="2013-07-29T18:48:00Z">
                <w:pPr>
                  <w:pStyle w:val="a0"/>
                </w:pPr>
              </w:pPrChange>
            </w:pPr>
          </w:p>
        </w:tc>
        <w:tc>
          <w:tcPr>
            <w:tcW w:w="1309" w:type="dxa"/>
            <w:tcBorders>
              <w:top w:val="nil"/>
              <w:left w:val="nil"/>
              <w:bottom w:val="nil"/>
              <w:right w:val="nil"/>
            </w:tcBorders>
            <w:noWrap/>
            <w:vAlign w:val="bottom"/>
          </w:tcPr>
          <w:p w:rsidR="004C0111" w:rsidRDefault="004C0111" w:rsidP="008A68BE">
            <w:pPr>
              <w:pStyle w:val="a0"/>
              <w:pPrChange w:id="1529" w:author="Иво Станков" w:date="2013-07-29T18:48:00Z">
                <w:pPr>
                  <w:pStyle w:val="a0"/>
                </w:pPr>
              </w:pPrChange>
            </w:pPr>
          </w:p>
        </w:tc>
      </w:tr>
      <w:tr w:rsidR="0012073B" w:rsidRPr="00D01609" w:rsidTr="00D01609">
        <w:trPr>
          <w:trHeight w:val="170"/>
        </w:trPr>
        <w:tc>
          <w:tcPr>
            <w:tcW w:w="3372" w:type="dxa"/>
            <w:tcBorders>
              <w:top w:val="nil"/>
              <w:left w:val="nil"/>
              <w:bottom w:val="nil"/>
              <w:right w:val="nil"/>
            </w:tcBorders>
            <w:vAlign w:val="bottom"/>
          </w:tcPr>
          <w:p w:rsidR="00EE5811" w:rsidRDefault="0012073B" w:rsidP="008A68BE">
            <w:pPr>
              <w:pStyle w:val="a"/>
              <w:pPrChange w:id="1530" w:author="Иво Станков" w:date="2013-07-29T18:48:00Z">
                <w:pPr>
                  <w:pStyle w:val="a0"/>
                </w:pPr>
              </w:pPrChange>
            </w:pPr>
            <w:r w:rsidRPr="00D01609">
              <w:t>Нетни активи по отсрочени данъци върху печалбата</w:t>
            </w:r>
          </w:p>
        </w:tc>
        <w:tc>
          <w:tcPr>
            <w:tcW w:w="1714" w:type="dxa"/>
            <w:tcBorders>
              <w:top w:val="nil"/>
              <w:left w:val="nil"/>
              <w:bottom w:val="double" w:sz="6" w:space="0" w:color="auto"/>
              <w:right w:val="nil"/>
            </w:tcBorders>
            <w:noWrap/>
            <w:vAlign w:val="bottom"/>
          </w:tcPr>
          <w:p w:rsidR="00EE5811" w:rsidRDefault="00324CCE" w:rsidP="008A68BE">
            <w:pPr>
              <w:pStyle w:val="a0"/>
              <w:pPrChange w:id="1531" w:author="Иво Станков" w:date="2013-07-29T18:48:00Z">
                <w:pPr>
                  <w:pStyle w:val="a"/>
                </w:pPr>
              </w:pPrChange>
            </w:pPr>
            <w:r>
              <w:t>127</w:t>
            </w:r>
          </w:p>
        </w:tc>
        <w:tc>
          <w:tcPr>
            <w:tcW w:w="1368" w:type="dxa"/>
            <w:tcBorders>
              <w:top w:val="nil"/>
              <w:left w:val="nil"/>
              <w:bottom w:val="double" w:sz="6" w:space="0" w:color="auto"/>
              <w:right w:val="nil"/>
            </w:tcBorders>
            <w:noWrap/>
            <w:vAlign w:val="bottom"/>
          </w:tcPr>
          <w:p w:rsidR="004C0111" w:rsidRDefault="00324CCE" w:rsidP="008A68BE">
            <w:pPr>
              <w:pStyle w:val="a0"/>
              <w:pPrChange w:id="1532" w:author="Иво Станков" w:date="2013-07-29T18:48:00Z">
                <w:pPr>
                  <w:pStyle w:val="a0"/>
                </w:pPr>
              </w:pPrChange>
            </w:pPr>
            <w:r>
              <w:t>12</w:t>
            </w:r>
          </w:p>
        </w:tc>
        <w:tc>
          <w:tcPr>
            <w:tcW w:w="1309" w:type="dxa"/>
            <w:tcBorders>
              <w:top w:val="nil"/>
              <w:left w:val="nil"/>
              <w:bottom w:val="double" w:sz="6" w:space="0" w:color="auto"/>
              <w:right w:val="nil"/>
            </w:tcBorders>
            <w:noWrap/>
            <w:vAlign w:val="bottom"/>
          </w:tcPr>
          <w:p w:rsidR="004C0111" w:rsidRDefault="0012073B" w:rsidP="008A68BE">
            <w:pPr>
              <w:pStyle w:val="a0"/>
              <w:pPrChange w:id="1533" w:author="Иво Станков" w:date="2013-07-29T18:48:00Z">
                <w:pPr>
                  <w:pStyle w:val="a0"/>
                </w:pPr>
              </w:pPrChange>
            </w:pPr>
            <w:r w:rsidRPr="00D01609">
              <w:t>73</w:t>
            </w:r>
          </w:p>
        </w:tc>
        <w:tc>
          <w:tcPr>
            <w:tcW w:w="1309" w:type="dxa"/>
            <w:tcBorders>
              <w:top w:val="nil"/>
              <w:left w:val="nil"/>
              <w:bottom w:val="double" w:sz="6" w:space="0" w:color="auto"/>
              <w:right w:val="nil"/>
            </w:tcBorders>
            <w:noWrap/>
            <w:vAlign w:val="bottom"/>
          </w:tcPr>
          <w:p w:rsidR="004C0111" w:rsidRDefault="0012073B" w:rsidP="008A68BE">
            <w:pPr>
              <w:pStyle w:val="a0"/>
              <w:pPrChange w:id="1534" w:author="Иво Станков" w:date="2013-07-29T18:48:00Z">
                <w:pPr>
                  <w:pStyle w:val="a0"/>
                </w:pPr>
              </w:pPrChange>
            </w:pPr>
            <w:r w:rsidRPr="00D01609">
              <w:t>7</w:t>
            </w:r>
          </w:p>
        </w:tc>
      </w:tr>
    </w:tbl>
    <w:p w:rsidR="004C0111" w:rsidRDefault="0012073B" w:rsidP="008A68BE">
      <w:pPr>
        <w:rPr>
          <w:lang w:val="ru-RU"/>
        </w:rPr>
        <w:pPrChange w:id="1535" w:author="Иво Станков" w:date="2013-07-29T18:48:00Z">
          <w:pPr/>
        </w:pPrChange>
      </w:pPr>
      <w:r w:rsidRPr="00146731">
        <w:rPr>
          <w:lang w:val="ru-RU"/>
        </w:rPr>
        <w:tab/>
        <w:t>При признаване на отсрочените данъчни активи е взета предвид вероятността отделните разлики да имат обратно проявление в бъдеще и възможностите на дружеството да генерира достатъчна данъчна печалба.</w:t>
      </w:r>
    </w:p>
    <w:p w:rsidR="004C0111" w:rsidRDefault="004C0111" w:rsidP="008A68BE">
      <w:pPr>
        <w:rPr>
          <w:lang w:val="ru-RU"/>
        </w:rPr>
        <w:pPrChange w:id="1536" w:author="Иво Станков" w:date="2013-07-29T18:48:00Z">
          <w:pPr/>
        </w:pPrChange>
      </w:pPr>
      <w:bookmarkStart w:id="1537" w:name="_Toc439746826"/>
      <w:bookmarkStart w:id="1538" w:name="_Toc128275761"/>
    </w:p>
    <w:p w:rsidR="004C0111" w:rsidRDefault="0012073B" w:rsidP="008A68BE">
      <w:pPr>
        <w:rPr>
          <w:lang w:val="ru-RU"/>
        </w:rPr>
        <w:pPrChange w:id="1539" w:author="Иво Станков" w:date="2013-07-29T18:48:00Z">
          <w:pPr/>
        </w:pPrChange>
      </w:pPr>
      <w:r w:rsidRPr="00146731">
        <w:rPr>
          <w:lang w:val="ru-RU"/>
        </w:rPr>
        <w:t>Изменението в салдото на отсрочените данъци</w:t>
      </w:r>
      <w:r>
        <w:rPr>
          <w:lang w:val="ru-RU"/>
        </w:rPr>
        <w:t xml:space="preserve"> </w:t>
      </w:r>
      <w:r w:rsidRPr="00146731">
        <w:rPr>
          <w:lang w:val="ru-RU"/>
        </w:rPr>
        <w:t>за годината е както следва:</w:t>
      </w:r>
    </w:p>
    <w:tbl>
      <w:tblPr>
        <w:tblW w:w="10467" w:type="dxa"/>
        <w:jc w:val="center"/>
        <w:tblCellMar>
          <w:left w:w="17" w:type="dxa"/>
          <w:right w:w="17" w:type="dxa"/>
        </w:tblCellMar>
        <w:tblLook w:val="00A0" w:firstRow="1" w:lastRow="0" w:firstColumn="1" w:lastColumn="0" w:noHBand="0" w:noVBand="0"/>
        <w:tblPrChange w:id="1540" w:author="Иво Станков" w:date="2013-07-29T18:21:00Z">
          <w:tblPr>
            <w:tblW w:w="10418" w:type="dxa"/>
            <w:jc w:val="center"/>
            <w:tblCellMar>
              <w:left w:w="17" w:type="dxa"/>
              <w:right w:w="17" w:type="dxa"/>
            </w:tblCellMar>
            <w:tblLook w:val="00A0" w:firstRow="1" w:lastRow="0" w:firstColumn="1" w:lastColumn="0" w:noHBand="0" w:noVBand="0"/>
          </w:tblPr>
        </w:tblPrChange>
      </w:tblPr>
      <w:tblGrid>
        <w:gridCol w:w="4643"/>
        <w:gridCol w:w="1555"/>
        <w:gridCol w:w="1724"/>
        <w:gridCol w:w="1351"/>
        <w:gridCol w:w="1194"/>
        <w:tblGridChange w:id="1541">
          <w:tblGrid>
            <w:gridCol w:w="4170"/>
            <w:gridCol w:w="1555"/>
            <w:gridCol w:w="1724"/>
            <w:gridCol w:w="1515"/>
            <w:gridCol w:w="1454"/>
          </w:tblGrid>
        </w:tblGridChange>
      </w:tblGrid>
      <w:tr w:rsidR="0012073B" w:rsidRPr="00842737" w:rsidTr="00A01296">
        <w:trPr>
          <w:trHeight w:val="170"/>
          <w:jc w:val="center"/>
          <w:trPrChange w:id="1542" w:author="Иво Станков" w:date="2013-07-29T18:21:00Z">
            <w:trPr>
              <w:trHeight w:val="170"/>
              <w:jc w:val="center"/>
            </w:trPr>
          </w:trPrChange>
        </w:trPr>
        <w:tc>
          <w:tcPr>
            <w:tcW w:w="4643" w:type="dxa"/>
            <w:tcBorders>
              <w:top w:val="nil"/>
              <w:left w:val="nil"/>
              <w:bottom w:val="nil"/>
              <w:right w:val="nil"/>
            </w:tcBorders>
            <w:tcPrChange w:id="1543" w:author="Иво Станков" w:date="2013-07-29T18:21:00Z">
              <w:tcPr>
                <w:tcW w:w="4170" w:type="dxa"/>
                <w:tcBorders>
                  <w:top w:val="nil"/>
                  <w:left w:val="nil"/>
                  <w:bottom w:val="nil"/>
                  <w:right w:val="nil"/>
                </w:tcBorders>
              </w:tcPr>
            </w:tcPrChange>
          </w:tcPr>
          <w:p w:rsidR="00EE5811" w:rsidRDefault="0012073B" w:rsidP="008A68BE">
            <w:pPr>
              <w:pStyle w:val="a1"/>
              <w:pPrChange w:id="1544" w:author="Иво Станков" w:date="2013-07-29T18:48:00Z">
                <w:pPr/>
              </w:pPrChange>
            </w:pPr>
            <w:r w:rsidRPr="00842737">
              <w:t>Отсрочени данъчни (пасиви)/активи</w:t>
            </w:r>
          </w:p>
        </w:tc>
        <w:tc>
          <w:tcPr>
            <w:tcW w:w="1555" w:type="dxa"/>
            <w:tcBorders>
              <w:top w:val="nil"/>
              <w:left w:val="nil"/>
              <w:bottom w:val="nil"/>
              <w:right w:val="nil"/>
            </w:tcBorders>
            <w:tcPrChange w:id="1545" w:author="Иво Станков" w:date="2013-07-29T18:21:00Z">
              <w:tcPr>
                <w:tcW w:w="1555" w:type="dxa"/>
                <w:tcBorders>
                  <w:top w:val="nil"/>
                  <w:left w:val="nil"/>
                  <w:bottom w:val="nil"/>
                  <w:right w:val="nil"/>
                </w:tcBorders>
              </w:tcPr>
            </w:tcPrChange>
          </w:tcPr>
          <w:p w:rsidR="004C0111" w:rsidRDefault="0012073B" w:rsidP="008A68BE">
            <w:pPr>
              <w:pStyle w:val="a1"/>
              <w:pPrChange w:id="1546" w:author="Иво Станков" w:date="2013-07-29T18:48:00Z">
                <w:pPr>
                  <w:pStyle w:val="a1"/>
                </w:pPr>
              </w:pPrChange>
            </w:pPr>
            <w:r w:rsidRPr="00842737">
              <w:t>Салдо на 01.</w:t>
            </w:r>
            <w:proofErr w:type="spellStart"/>
            <w:r w:rsidRPr="00842737">
              <w:t>01</w:t>
            </w:r>
            <w:proofErr w:type="spellEnd"/>
            <w:r w:rsidRPr="00842737">
              <w:t>.201</w:t>
            </w:r>
            <w:r w:rsidRPr="00842737">
              <w:rPr>
                <w:lang w:val="en-US"/>
              </w:rPr>
              <w:t>3</w:t>
            </w:r>
          </w:p>
        </w:tc>
        <w:tc>
          <w:tcPr>
            <w:tcW w:w="1724" w:type="dxa"/>
            <w:tcBorders>
              <w:top w:val="nil"/>
              <w:left w:val="nil"/>
              <w:bottom w:val="nil"/>
              <w:right w:val="nil"/>
            </w:tcBorders>
            <w:tcPrChange w:id="1547" w:author="Иво Станков" w:date="2013-07-29T18:21:00Z">
              <w:tcPr>
                <w:tcW w:w="1724" w:type="dxa"/>
                <w:tcBorders>
                  <w:top w:val="nil"/>
                  <w:left w:val="nil"/>
                  <w:bottom w:val="nil"/>
                  <w:right w:val="nil"/>
                </w:tcBorders>
              </w:tcPr>
            </w:tcPrChange>
          </w:tcPr>
          <w:p w:rsidR="004C0111" w:rsidRDefault="0012073B" w:rsidP="008A68BE">
            <w:pPr>
              <w:pStyle w:val="a1"/>
              <w:pPrChange w:id="1548" w:author="Иво Станков" w:date="2013-07-29T18:48:00Z">
                <w:pPr>
                  <w:pStyle w:val="a1"/>
                </w:pPr>
              </w:pPrChange>
            </w:pPr>
            <w:r w:rsidRPr="00842737">
              <w:t>Признати в отчета за всеобхватния доход</w:t>
            </w:r>
          </w:p>
        </w:tc>
        <w:tc>
          <w:tcPr>
            <w:tcW w:w="1351" w:type="dxa"/>
            <w:tcBorders>
              <w:top w:val="nil"/>
              <w:left w:val="nil"/>
              <w:bottom w:val="nil"/>
              <w:right w:val="nil"/>
            </w:tcBorders>
            <w:tcPrChange w:id="1549" w:author="Иво Станков" w:date="2013-07-29T18:21:00Z">
              <w:tcPr>
                <w:tcW w:w="1515" w:type="dxa"/>
                <w:tcBorders>
                  <w:top w:val="nil"/>
                  <w:left w:val="nil"/>
                  <w:bottom w:val="nil"/>
                  <w:right w:val="nil"/>
                </w:tcBorders>
              </w:tcPr>
            </w:tcPrChange>
          </w:tcPr>
          <w:p w:rsidR="004C0111" w:rsidRDefault="0012073B" w:rsidP="008A68BE">
            <w:pPr>
              <w:pStyle w:val="a1"/>
              <w:pPrChange w:id="1550" w:author="Иво Станков" w:date="2013-07-29T18:48:00Z">
                <w:pPr>
                  <w:pStyle w:val="a1"/>
                </w:pPr>
              </w:pPrChange>
            </w:pPr>
            <w:r w:rsidRPr="00842737">
              <w:t>Признати в собствения капитал</w:t>
            </w:r>
          </w:p>
        </w:tc>
        <w:tc>
          <w:tcPr>
            <w:tcW w:w="1194" w:type="dxa"/>
            <w:tcBorders>
              <w:top w:val="nil"/>
              <w:left w:val="nil"/>
              <w:bottom w:val="nil"/>
              <w:right w:val="nil"/>
            </w:tcBorders>
            <w:tcPrChange w:id="1551" w:author="Иво Станков" w:date="2013-07-29T18:21:00Z">
              <w:tcPr>
                <w:tcW w:w="1454" w:type="dxa"/>
                <w:tcBorders>
                  <w:top w:val="nil"/>
                  <w:left w:val="nil"/>
                  <w:bottom w:val="nil"/>
                  <w:right w:val="nil"/>
                </w:tcBorders>
              </w:tcPr>
            </w:tcPrChange>
          </w:tcPr>
          <w:p w:rsidR="004C0111" w:rsidRDefault="0012073B" w:rsidP="008A68BE">
            <w:pPr>
              <w:pStyle w:val="a1"/>
              <w:pPrChange w:id="1552" w:author="Иво Станков" w:date="2013-07-29T18:48:00Z">
                <w:pPr>
                  <w:pStyle w:val="a1"/>
                </w:pPr>
              </w:pPrChange>
            </w:pPr>
            <w:r w:rsidRPr="00842737">
              <w:t xml:space="preserve"> Салдо на </w:t>
            </w:r>
            <w:r w:rsidR="00865FB0">
              <w:t>30.06.</w:t>
            </w:r>
            <w:r w:rsidRPr="00842737">
              <w:t>2013</w:t>
            </w:r>
          </w:p>
        </w:tc>
      </w:tr>
      <w:tr w:rsidR="0012073B" w:rsidRPr="00842737" w:rsidTr="00A01296">
        <w:trPr>
          <w:trHeight w:val="170"/>
          <w:jc w:val="center"/>
          <w:trPrChange w:id="1553" w:author="Иво Станков" w:date="2013-07-29T18:21:00Z">
            <w:trPr>
              <w:trHeight w:val="170"/>
              <w:jc w:val="center"/>
            </w:trPr>
          </w:trPrChange>
        </w:trPr>
        <w:tc>
          <w:tcPr>
            <w:tcW w:w="4643" w:type="dxa"/>
            <w:tcBorders>
              <w:top w:val="nil"/>
              <w:left w:val="nil"/>
              <w:bottom w:val="nil"/>
              <w:right w:val="nil"/>
            </w:tcBorders>
            <w:noWrap/>
            <w:vAlign w:val="bottom"/>
            <w:tcPrChange w:id="1554" w:author="Иво Станков" w:date="2013-07-29T18:21:00Z">
              <w:tcPr>
                <w:tcW w:w="4170" w:type="dxa"/>
                <w:tcBorders>
                  <w:top w:val="nil"/>
                  <w:left w:val="nil"/>
                  <w:bottom w:val="nil"/>
                  <w:right w:val="nil"/>
                </w:tcBorders>
                <w:noWrap/>
                <w:vAlign w:val="bottom"/>
              </w:tcPr>
            </w:tcPrChange>
          </w:tcPr>
          <w:p w:rsidR="004C0111" w:rsidRDefault="004C0111" w:rsidP="008A68BE">
            <w:pPr>
              <w:pStyle w:val="a1"/>
              <w:pPrChange w:id="1555" w:author="Иво Станков" w:date="2013-07-29T18:48:00Z">
                <w:pPr>
                  <w:pStyle w:val="a1"/>
                </w:pPr>
              </w:pPrChange>
            </w:pPr>
          </w:p>
        </w:tc>
        <w:tc>
          <w:tcPr>
            <w:tcW w:w="1555" w:type="dxa"/>
            <w:tcBorders>
              <w:top w:val="nil"/>
              <w:left w:val="nil"/>
              <w:bottom w:val="nil"/>
              <w:right w:val="nil"/>
            </w:tcBorders>
            <w:vAlign w:val="bottom"/>
            <w:tcPrChange w:id="1556" w:author="Иво Станков" w:date="2013-07-29T18:21:00Z">
              <w:tcPr>
                <w:tcW w:w="1555" w:type="dxa"/>
                <w:tcBorders>
                  <w:top w:val="nil"/>
                  <w:left w:val="nil"/>
                  <w:bottom w:val="nil"/>
                  <w:right w:val="nil"/>
                </w:tcBorders>
                <w:vAlign w:val="bottom"/>
              </w:tcPr>
            </w:tcPrChange>
          </w:tcPr>
          <w:p w:rsidR="004C0111" w:rsidRDefault="0012073B" w:rsidP="008A68BE">
            <w:pPr>
              <w:pStyle w:val="a1"/>
              <w:pPrChange w:id="1557" w:author="Иво Станков" w:date="2013-07-29T18:48:00Z">
                <w:pPr>
                  <w:pStyle w:val="a1"/>
                </w:pPr>
              </w:pPrChange>
            </w:pPr>
            <w:r w:rsidRPr="00842737">
              <w:t xml:space="preserve"> BGN ‘</w:t>
            </w:r>
            <w:proofErr w:type="gramStart"/>
            <w:r w:rsidRPr="00842737">
              <w:t xml:space="preserve">000 </w:t>
            </w:r>
            <w:proofErr w:type="gramEnd"/>
          </w:p>
        </w:tc>
        <w:tc>
          <w:tcPr>
            <w:tcW w:w="1724" w:type="dxa"/>
            <w:tcBorders>
              <w:top w:val="nil"/>
              <w:left w:val="nil"/>
              <w:bottom w:val="nil"/>
              <w:right w:val="nil"/>
            </w:tcBorders>
            <w:vAlign w:val="bottom"/>
            <w:tcPrChange w:id="1558" w:author="Иво Станков" w:date="2013-07-29T18:21:00Z">
              <w:tcPr>
                <w:tcW w:w="1724" w:type="dxa"/>
                <w:tcBorders>
                  <w:top w:val="nil"/>
                  <w:left w:val="nil"/>
                  <w:bottom w:val="nil"/>
                  <w:right w:val="nil"/>
                </w:tcBorders>
                <w:vAlign w:val="bottom"/>
              </w:tcPr>
            </w:tcPrChange>
          </w:tcPr>
          <w:p w:rsidR="004C0111" w:rsidRDefault="0012073B" w:rsidP="008A68BE">
            <w:pPr>
              <w:pStyle w:val="a1"/>
              <w:pPrChange w:id="1559" w:author="Иво Станков" w:date="2013-07-29T18:48:00Z">
                <w:pPr>
                  <w:pStyle w:val="a1"/>
                </w:pPr>
              </w:pPrChange>
            </w:pPr>
            <w:r w:rsidRPr="00842737">
              <w:t xml:space="preserve"> BGN ‘</w:t>
            </w:r>
            <w:proofErr w:type="gramStart"/>
            <w:r w:rsidRPr="00842737">
              <w:t xml:space="preserve">000 </w:t>
            </w:r>
            <w:proofErr w:type="gramEnd"/>
          </w:p>
        </w:tc>
        <w:tc>
          <w:tcPr>
            <w:tcW w:w="1351" w:type="dxa"/>
            <w:tcBorders>
              <w:top w:val="nil"/>
              <w:left w:val="nil"/>
              <w:bottom w:val="nil"/>
              <w:right w:val="nil"/>
            </w:tcBorders>
            <w:vAlign w:val="bottom"/>
            <w:tcPrChange w:id="1560" w:author="Иво Станков" w:date="2013-07-29T18:21:00Z">
              <w:tcPr>
                <w:tcW w:w="1515" w:type="dxa"/>
                <w:tcBorders>
                  <w:top w:val="nil"/>
                  <w:left w:val="nil"/>
                  <w:bottom w:val="nil"/>
                  <w:right w:val="nil"/>
                </w:tcBorders>
                <w:vAlign w:val="bottom"/>
              </w:tcPr>
            </w:tcPrChange>
          </w:tcPr>
          <w:p w:rsidR="004C0111" w:rsidRDefault="0012073B" w:rsidP="008A68BE">
            <w:pPr>
              <w:pStyle w:val="a1"/>
              <w:pPrChange w:id="1561" w:author="Иво Станков" w:date="2013-07-29T18:48:00Z">
                <w:pPr>
                  <w:pStyle w:val="a1"/>
                </w:pPr>
              </w:pPrChange>
            </w:pPr>
            <w:r w:rsidRPr="00842737">
              <w:t xml:space="preserve"> BGN ‘</w:t>
            </w:r>
            <w:proofErr w:type="gramStart"/>
            <w:r w:rsidRPr="00842737">
              <w:t xml:space="preserve">000 </w:t>
            </w:r>
            <w:proofErr w:type="gramEnd"/>
          </w:p>
        </w:tc>
        <w:tc>
          <w:tcPr>
            <w:tcW w:w="1194" w:type="dxa"/>
            <w:tcBorders>
              <w:top w:val="nil"/>
              <w:left w:val="nil"/>
              <w:bottom w:val="nil"/>
              <w:right w:val="nil"/>
            </w:tcBorders>
            <w:vAlign w:val="bottom"/>
            <w:tcPrChange w:id="1562" w:author="Иво Станков" w:date="2013-07-29T18:21:00Z">
              <w:tcPr>
                <w:tcW w:w="1454" w:type="dxa"/>
                <w:tcBorders>
                  <w:top w:val="nil"/>
                  <w:left w:val="nil"/>
                  <w:bottom w:val="nil"/>
                  <w:right w:val="nil"/>
                </w:tcBorders>
                <w:vAlign w:val="bottom"/>
              </w:tcPr>
            </w:tcPrChange>
          </w:tcPr>
          <w:p w:rsidR="004C0111" w:rsidRDefault="0012073B" w:rsidP="008A68BE">
            <w:pPr>
              <w:pStyle w:val="a1"/>
              <w:pPrChange w:id="1563" w:author="Иво Станков" w:date="2013-07-29T18:48:00Z">
                <w:pPr>
                  <w:pStyle w:val="a1"/>
                </w:pPr>
              </w:pPrChange>
            </w:pPr>
            <w:r w:rsidRPr="00842737">
              <w:t xml:space="preserve"> BGN ‘</w:t>
            </w:r>
            <w:proofErr w:type="gramStart"/>
            <w:r w:rsidRPr="00842737">
              <w:t xml:space="preserve">000 </w:t>
            </w:r>
            <w:proofErr w:type="gramEnd"/>
          </w:p>
        </w:tc>
      </w:tr>
      <w:tr w:rsidR="0012073B" w:rsidRPr="00842737" w:rsidTr="00A01296">
        <w:trPr>
          <w:trHeight w:val="170"/>
          <w:jc w:val="center"/>
          <w:trPrChange w:id="1564" w:author="Иво Станков" w:date="2013-07-29T18:21:00Z">
            <w:trPr>
              <w:trHeight w:val="170"/>
              <w:jc w:val="center"/>
            </w:trPr>
          </w:trPrChange>
        </w:trPr>
        <w:tc>
          <w:tcPr>
            <w:tcW w:w="4643" w:type="dxa"/>
            <w:tcBorders>
              <w:top w:val="nil"/>
              <w:left w:val="nil"/>
              <w:bottom w:val="nil"/>
              <w:right w:val="nil"/>
            </w:tcBorders>
            <w:vAlign w:val="bottom"/>
            <w:tcPrChange w:id="1565"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566" w:author="Иво Станков" w:date="2013-07-29T18:48:00Z">
                <w:pPr>
                  <w:pStyle w:val="a1"/>
                </w:pPr>
              </w:pPrChange>
            </w:pPr>
            <w:r w:rsidRPr="00842737">
              <w:t xml:space="preserve">Имоти, машини, </w:t>
            </w:r>
            <w:proofErr w:type="gramStart"/>
            <w:r w:rsidRPr="00842737">
              <w:t>оборудване</w:t>
            </w:r>
            <w:proofErr w:type="gramEnd"/>
          </w:p>
        </w:tc>
        <w:tc>
          <w:tcPr>
            <w:tcW w:w="1555" w:type="dxa"/>
            <w:tcBorders>
              <w:top w:val="nil"/>
              <w:left w:val="nil"/>
              <w:bottom w:val="nil"/>
              <w:right w:val="nil"/>
            </w:tcBorders>
            <w:noWrap/>
            <w:vAlign w:val="bottom"/>
            <w:tcPrChange w:id="1567"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568" w:author="Иво Станков" w:date="2013-07-29T18:48:00Z">
                <w:pPr>
                  <w:pStyle w:val="a"/>
                </w:pPr>
              </w:pPrChange>
            </w:pPr>
            <w:r w:rsidRPr="00842737">
              <w:t>13</w:t>
            </w:r>
          </w:p>
        </w:tc>
        <w:tc>
          <w:tcPr>
            <w:tcW w:w="1724" w:type="dxa"/>
            <w:tcBorders>
              <w:top w:val="nil"/>
              <w:left w:val="nil"/>
              <w:bottom w:val="nil"/>
              <w:right w:val="nil"/>
            </w:tcBorders>
            <w:noWrap/>
            <w:vAlign w:val="bottom"/>
            <w:tcPrChange w:id="1569"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570" w:author="Иво Станков" w:date="2013-07-29T18:48:00Z">
                <w:pPr>
                  <w:pStyle w:val="a"/>
                </w:pPr>
              </w:pPrChange>
            </w:pPr>
            <w:r w:rsidRPr="00842737">
              <w:t>-</w:t>
            </w:r>
          </w:p>
        </w:tc>
        <w:tc>
          <w:tcPr>
            <w:tcW w:w="1351" w:type="dxa"/>
            <w:tcBorders>
              <w:top w:val="nil"/>
              <w:left w:val="nil"/>
              <w:bottom w:val="nil"/>
              <w:right w:val="nil"/>
            </w:tcBorders>
            <w:noWrap/>
            <w:vAlign w:val="bottom"/>
            <w:tcPrChange w:id="1571"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572" w:author="Иво Станков" w:date="2013-07-29T18:48:00Z">
                <w:pPr>
                  <w:pStyle w:val="a"/>
                </w:pPr>
              </w:pPrChange>
            </w:pPr>
            <w:r w:rsidRPr="00842737">
              <w:t>-</w:t>
            </w:r>
          </w:p>
        </w:tc>
        <w:tc>
          <w:tcPr>
            <w:tcW w:w="1194" w:type="dxa"/>
            <w:tcBorders>
              <w:top w:val="nil"/>
              <w:left w:val="nil"/>
              <w:bottom w:val="nil"/>
              <w:right w:val="nil"/>
            </w:tcBorders>
            <w:noWrap/>
            <w:vAlign w:val="bottom"/>
            <w:tcPrChange w:id="1573"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574" w:author="Иво Станков" w:date="2013-07-29T18:48:00Z">
                <w:pPr>
                  <w:pStyle w:val="a"/>
                </w:pPr>
              </w:pPrChange>
            </w:pPr>
            <w:r w:rsidRPr="00842737">
              <w:t>13</w:t>
            </w:r>
          </w:p>
        </w:tc>
      </w:tr>
      <w:tr w:rsidR="0012073B" w:rsidRPr="00842737" w:rsidTr="00A01296">
        <w:trPr>
          <w:trHeight w:val="170"/>
          <w:jc w:val="center"/>
          <w:trPrChange w:id="1575" w:author="Иво Станков" w:date="2013-07-29T18:21:00Z">
            <w:trPr>
              <w:trHeight w:val="170"/>
              <w:jc w:val="center"/>
            </w:trPr>
          </w:trPrChange>
        </w:trPr>
        <w:tc>
          <w:tcPr>
            <w:tcW w:w="4643" w:type="dxa"/>
            <w:tcBorders>
              <w:top w:val="nil"/>
              <w:left w:val="nil"/>
              <w:bottom w:val="nil"/>
              <w:right w:val="nil"/>
            </w:tcBorders>
            <w:noWrap/>
            <w:vAlign w:val="bottom"/>
            <w:tcPrChange w:id="1576" w:author="Иво Станков" w:date="2013-07-29T18:21:00Z">
              <w:tcPr>
                <w:tcW w:w="4170" w:type="dxa"/>
                <w:tcBorders>
                  <w:top w:val="nil"/>
                  <w:left w:val="nil"/>
                  <w:bottom w:val="nil"/>
                  <w:right w:val="nil"/>
                </w:tcBorders>
                <w:noWrap/>
                <w:vAlign w:val="bottom"/>
              </w:tcPr>
            </w:tcPrChange>
          </w:tcPr>
          <w:p w:rsidR="00EE5811" w:rsidRDefault="0012073B" w:rsidP="008A68BE">
            <w:pPr>
              <w:pStyle w:val="a"/>
              <w:pPrChange w:id="1577" w:author="Иво Станков" w:date="2013-07-29T18:48:00Z">
                <w:pPr>
                  <w:pStyle w:val="a"/>
                </w:pPr>
              </w:pPrChange>
            </w:pPr>
            <w:r w:rsidRPr="00842737">
              <w:t>Начисления за неизползван платен отпуск</w:t>
            </w:r>
          </w:p>
        </w:tc>
        <w:tc>
          <w:tcPr>
            <w:tcW w:w="1555" w:type="dxa"/>
            <w:tcBorders>
              <w:top w:val="nil"/>
              <w:left w:val="nil"/>
              <w:bottom w:val="nil"/>
              <w:right w:val="nil"/>
            </w:tcBorders>
            <w:vAlign w:val="bottom"/>
            <w:tcPrChange w:id="1578" w:author="Иво Станков" w:date="2013-07-29T18:21:00Z">
              <w:tcPr>
                <w:tcW w:w="1555" w:type="dxa"/>
                <w:tcBorders>
                  <w:top w:val="nil"/>
                  <w:left w:val="nil"/>
                  <w:bottom w:val="nil"/>
                  <w:right w:val="nil"/>
                </w:tcBorders>
                <w:vAlign w:val="bottom"/>
              </w:tcPr>
            </w:tcPrChange>
          </w:tcPr>
          <w:p w:rsidR="00EE5811" w:rsidRDefault="0012073B" w:rsidP="008A68BE">
            <w:pPr>
              <w:pStyle w:val="a0"/>
              <w:pPrChange w:id="1579" w:author="Иво Станков" w:date="2013-07-29T18:48:00Z">
                <w:pPr>
                  <w:pStyle w:val="a"/>
                </w:pPr>
              </w:pPrChange>
            </w:pPr>
            <w:r w:rsidRPr="00842737">
              <w:t>7</w:t>
            </w:r>
          </w:p>
        </w:tc>
        <w:tc>
          <w:tcPr>
            <w:tcW w:w="1724" w:type="dxa"/>
            <w:tcBorders>
              <w:top w:val="nil"/>
              <w:left w:val="nil"/>
              <w:bottom w:val="nil"/>
              <w:right w:val="nil"/>
            </w:tcBorders>
            <w:vAlign w:val="bottom"/>
            <w:tcPrChange w:id="1580" w:author="Иво Станков" w:date="2013-07-29T18:21:00Z">
              <w:tcPr>
                <w:tcW w:w="1724" w:type="dxa"/>
                <w:tcBorders>
                  <w:top w:val="nil"/>
                  <w:left w:val="nil"/>
                  <w:bottom w:val="nil"/>
                  <w:right w:val="nil"/>
                </w:tcBorders>
                <w:vAlign w:val="bottom"/>
              </w:tcPr>
            </w:tcPrChange>
          </w:tcPr>
          <w:p w:rsidR="004C0111" w:rsidRDefault="0012073B" w:rsidP="008A68BE">
            <w:pPr>
              <w:pStyle w:val="a0"/>
              <w:pPrChange w:id="1581" w:author="Иво Станков" w:date="2013-07-29T18:48:00Z">
                <w:pPr>
                  <w:pStyle w:val="a"/>
                </w:pPr>
              </w:pPrChange>
            </w:pPr>
            <w:r w:rsidRPr="00842737">
              <w:t>-</w:t>
            </w:r>
          </w:p>
        </w:tc>
        <w:tc>
          <w:tcPr>
            <w:tcW w:w="1351" w:type="dxa"/>
            <w:tcBorders>
              <w:top w:val="nil"/>
              <w:left w:val="nil"/>
              <w:bottom w:val="nil"/>
              <w:right w:val="nil"/>
            </w:tcBorders>
            <w:noWrap/>
            <w:vAlign w:val="bottom"/>
            <w:tcPrChange w:id="1582"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583" w:author="Иво Станков" w:date="2013-07-29T18:48:00Z">
                <w:pPr>
                  <w:pStyle w:val="a"/>
                </w:pPr>
              </w:pPrChange>
            </w:pPr>
            <w:r w:rsidRPr="00842737">
              <w:t>-</w:t>
            </w:r>
          </w:p>
        </w:tc>
        <w:tc>
          <w:tcPr>
            <w:tcW w:w="1194" w:type="dxa"/>
            <w:tcBorders>
              <w:top w:val="nil"/>
              <w:left w:val="nil"/>
              <w:bottom w:val="nil"/>
              <w:right w:val="nil"/>
            </w:tcBorders>
            <w:noWrap/>
            <w:vAlign w:val="bottom"/>
            <w:tcPrChange w:id="1584"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585" w:author="Иво Станков" w:date="2013-07-29T18:48:00Z">
                <w:pPr>
                  <w:pStyle w:val="a"/>
                </w:pPr>
              </w:pPrChange>
            </w:pPr>
            <w:r w:rsidRPr="00842737">
              <w:t>7</w:t>
            </w:r>
          </w:p>
        </w:tc>
      </w:tr>
      <w:tr w:rsidR="0012073B" w:rsidRPr="00842737" w:rsidTr="00A01296">
        <w:trPr>
          <w:trHeight w:val="170"/>
          <w:jc w:val="center"/>
          <w:trPrChange w:id="1586" w:author="Иво Станков" w:date="2013-07-29T18:21:00Z">
            <w:trPr>
              <w:trHeight w:val="170"/>
              <w:jc w:val="center"/>
            </w:trPr>
          </w:trPrChange>
        </w:trPr>
        <w:tc>
          <w:tcPr>
            <w:tcW w:w="4643" w:type="dxa"/>
            <w:tcBorders>
              <w:top w:val="nil"/>
              <w:left w:val="nil"/>
              <w:bottom w:val="nil"/>
              <w:right w:val="nil"/>
            </w:tcBorders>
            <w:vAlign w:val="bottom"/>
            <w:tcPrChange w:id="1587"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588" w:author="Иво Станков" w:date="2013-07-29T18:48:00Z">
                <w:pPr>
                  <w:pStyle w:val="a"/>
                </w:pPr>
              </w:pPrChange>
            </w:pPr>
            <w:r w:rsidRPr="00842737">
              <w:t xml:space="preserve">Начисления за дългосрочни задължения към </w:t>
            </w:r>
            <w:proofErr w:type="gramStart"/>
            <w:r w:rsidRPr="00842737">
              <w:t xml:space="preserve">персонала </w:t>
            </w:r>
            <w:proofErr w:type="gramEnd"/>
          </w:p>
        </w:tc>
        <w:tc>
          <w:tcPr>
            <w:tcW w:w="1555" w:type="dxa"/>
            <w:tcBorders>
              <w:top w:val="nil"/>
              <w:left w:val="nil"/>
              <w:bottom w:val="nil"/>
              <w:right w:val="nil"/>
            </w:tcBorders>
            <w:noWrap/>
            <w:vAlign w:val="bottom"/>
            <w:tcPrChange w:id="1589"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590" w:author="Иво Станков" w:date="2013-07-29T18:48:00Z">
                <w:pPr>
                  <w:pStyle w:val="a"/>
                </w:pPr>
              </w:pPrChange>
            </w:pPr>
            <w:r w:rsidRPr="00842737">
              <w:t>3</w:t>
            </w:r>
          </w:p>
        </w:tc>
        <w:tc>
          <w:tcPr>
            <w:tcW w:w="1724" w:type="dxa"/>
            <w:tcBorders>
              <w:top w:val="nil"/>
              <w:left w:val="nil"/>
              <w:bottom w:val="nil"/>
              <w:right w:val="nil"/>
            </w:tcBorders>
            <w:noWrap/>
            <w:vAlign w:val="bottom"/>
            <w:tcPrChange w:id="1591"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592" w:author="Иво Станков" w:date="2013-07-29T18:48:00Z">
                <w:pPr>
                  <w:pStyle w:val="a"/>
                </w:pPr>
              </w:pPrChange>
            </w:pPr>
            <w:r w:rsidRPr="00842737">
              <w:t>-</w:t>
            </w:r>
          </w:p>
        </w:tc>
        <w:tc>
          <w:tcPr>
            <w:tcW w:w="1351" w:type="dxa"/>
            <w:tcBorders>
              <w:top w:val="nil"/>
              <w:left w:val="nil"/>
              <w:bottom w:val="nil"/>
              <w:right w:val="nil"/>
            </w:tcBorders>
            <w:noWrap/>
            <w:vAlign w:val="bottom"/>
            <w:tcPrChange w:id="1593"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594" w:author="Иво Станков" w:date="2013-07-29T18:48:00Z">
                <w:pPr>
                  <w:pStyle w:val="a"/>
                </w:pPr>
              </w:pPrChange>
            </w:pPr>
            <w:r w:rsidRPr="00842737">
              <w:t>-</w:t>
            </w:r>
          </w:p>
        </w:tc>
        <w:tc>
          <w:tcPr>
            <w:tcW w:w="1194" w:type="dxa"/>
            <w:tcBorders>
              <w:top w:val="nil"/>
              <w:left w:val="nil"/>
              <w:bottom w:val="nil"/>
              <w:right w:val="nil"/>
            </w:tcBorders>
            <w:noWrap/>
            <w:vAlign w:val="bottom"/>
            <w:tcPrChange w:id="1595"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596" w:author="Иво Станков" w:date="2013-07-29T18:48:00Z">
                <w:pPr>
                  <w:pStyle w:val="a"/>
                </w:pPr>
              </w:pPrChange>
            </w:pPr>
            <w:r w:rsidRPr="00842737">
              <w:t>3</w:t>
            </w:r>
          </w:p>
        </w:tc>
      </w:tr>
      <w:tr w:rsidR="0012073B" w:rsidRPr="00842737" w:rsidTr="00A01296">
        <w:trPr>
          <w:trHeight w:val="170"/>
          <w:jc w:val="center"/>
          <w:trPrChange w:id="1597" w:author="Иво Станков" w:date="2013-07-29T18:21:00Z">
            <w:trPr>
              <w:trHeight w:val="170"/>
              <w:jc w:val="center"/>
            </w:trPr>
          </w:trPrChange>
        </w:trPr>
        <w:tc>
          <w:tcPr>
            <w:tcW w:w="4643" w:type="dxa"/>
            <w:tcBorders>
              <w:top w:val="nil"/>
              <w:left w:val="nil"/>
              <w:bottom w:val="nil"/>
              <w:right w:val="nil"/>
            </w:tcBorders>
            <w:vAlign w:val="bottom"/>
            <w:tcPrChange w:id="1598"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599" w:author="Иво Станков" w:date="2013-07-29T18:48:00Z">
                <w:pPr>
                  <w:pStyle w:val="a"/>
                </w:pPr>
              </w:pPrChange>
            </w:pPr>
            <w:proofErr w:type="spellStart"/>
            <w:r w:rsidRPr="00842737">
              <w:t>Обезценка</w:t>
            </w:r>
            <w:proofErr w:type="spellEnd"/>
            <w:r w:rsidRPr="00842737">
              <w:t xml:space="preserve"> на вземания</w:t>
            </w:r>
          </w:p>
        </w:tc>
        <w:tc>
          <w:tcPr>
            <w:tcW w:w="1555" w:type="dxa"/>
            <w:tcBorders>
              <w:top w:val="nil"/>
              <w:left w:val="nil"/>
              <w:bottom w:val="nil"/>
              <w:right w:val="nil"/>
            </w:tcBorders>
            <w:noWrap/>
            <w:vAlign w:val="bottom"/>
            <w:tcPrChange w:id="1600"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601" w:author="Иво Станков" w:date="2013-07-29T18:48:00Z">
                <w:pPr>
                  <w:pStyle w:val="a"/>
                </w:pPr>
              </w:pPrChange>
            </w:pPr>
            <w:r w:rsidRPr="00842737">
              <w:t>4</w:t>
            </w:r>
          </w:p>
        </w:tc>
        <w:tc>
          <w:tcPr>
            <w:tcW w:w="1724" w:type="dxa"/>
            <w:tcBorders>
              <w:top w:val="nil"/>
              <w:left w:val="nil"/>
              <w:bottom w:val="nil"/>
              <w:right w:val="nil"/>
            </w:tcBorders>
            <w:noWrap/>
            <w:vAlign w:val="bottom"/>
            <w:tcPrChange w:id="1602"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603" w:author="Иво Станков" w:date="2013-07-29T18:48:00Z">
                <w:pPr>
                  <w:pStyle w:val="a"/>
                </w:pPr>
              </w:pPrChange>
            </w:pPr>
            <w:r w:rsidRPr="00842737">
              <w:t>-</w:t>
            </w:r>
          </w:p>
        </w:tc>
        <w:tc>
          <w:tcPr>
            <w:tcW w:w="1351" w:type="dxa"/>
            <w:tcBorders>
              <w:top w:val="nil"/>
              <w:left w:val="nil"/>
              <w:bottom w:val="nil"/>
              <w:right w:val="nil"/>
            </w:tcBorders>
            <w:noWrap/>
            <w:vAlign w:val="bottom"/>
            <w:tcPrChange w:id="1604"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605" w:author="Иво Станков" w:date="2013-07-29T18:48:00Z">
                <w:pPr>
                  <w:pStyle w:val="a"/>
                </w:pPr>
              </w:pPrChange>
            </w:pPr>
            <w:r w:rsidRPr="00842737">
              <w:t>-</w:t>
            </w:r>
          </w:p>
        </w:tc>
        <w:tc>
          <w:tcPr>
            <w:tcW w:w="1194" w:type="dxa"/>
            <w:tcBorders>
              <w:top w:val="nil"/>
              <w:left w:val="nil"/>
              <w:bottom w:val="nil"/>
              <w:right w:val="nil"/>
            </w:tcBorders>
            <w:noWrap/>
            <w:vAlign w:val="bottom"/>
            <w:tcPrChange w:id="1606"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607" w:author="Иво Станков" w:date="2013-07-29T18:48:00Z">
                <w:pPr>
                  <w:pStyle w:val="a"/>
                </w:pPr>
              </w:pPrChange>
            </w:pPr>
            <w:r w:rsidRPr="00842737">
              <w:t>4</w:t>
            </w:r>
          </w:p>
        </w:tc>
      </w:tr>
      <w:tr w:rsidR="0012073B" w:rsidRPr="00842737" w:rsidTr="00A01296">
        <w:trPr>
          <w:trHeight w:val="170"/>
          <w:jc w:val="center"/>
          <w:trPrChange w:id="1608" w:author="Иво Станков" w:date="2013-07-29T18:21:00Z">
            <w:trPr>
              <w:trHeight w:val="170"/>
              <w:jc w:val="center"/>
            </w:trPr>
          </w:trPrChange>
        </w:trPr>
        <w:tc>
          <w:tcPr>
            <w:tcW w:w="4643" w:type="dxa"/>
            <w:tcBorders>
              <w:top w:val="nil"/>
              <w:left w:val="nil"/>
              <w:bottom w:val="nil"/>
              <w:right w:val="nil"/>
            </w:tcBorders>
            <w:vAlign w:val="bottom"/>
            <w:tcPrChange w:id="1609"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610" w:author="Иво Станков" w:date="2013-07-29T18:48:00Z">
                <w:pPr>
                  <w:pStyle w:val="a"/>
                </w:pPr>
              </w:pPrChange>
            </w:pPr>
            <w:r w:rsidRPr="00842737">
              <w:t>Финансови активи на разположение за продажба</w:t>
            </w:r>
          </w:p>
        </w:tc>
        <w:tc>
          <w:tcPr>
            <w:tcW w:w="1555" w:type="dxa"/>
            <w:tcBorders>
              <w:top w:val="nil"/>
              <w:left w:val="nil"/>
              <w:bottom w:val="nil"/>
              <w:right w:val="nil"/>
            </w:tcBorders>
            <w:noWrap/>
            <w:vAlign w:val="bottom"/>
            <w:tcPrChange w:id="1611"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612" w:author="Иво Станков" w:date="2013-07-29T18:48:00Z">
                <w:pPr>
                  <w:pStyle w:val="a"/>
                </w:pPr>
              </w:pPrChange>
            </w:pPr>
            <w:r w:rsidRPr="00842737">
              <w:t>(</w:t>
            </w:r>
            <w:r w:rsidR="00BC7984">
              <w:rPr>
                <w:rFonts w:asciiTheme="minorHAnsi" w:hAnsiTheme="minorHAnsi"/>
                <w:lang w:val="en-US"/>
              </w:rPr>
              <w:t>20</w:t>
            </w:r>
            <w:r w:rsidRPr="00842737">
              <w:t>)</w:t>
            </w:r>
          </w:p>
        </w:tc>
        <w:tc>
          <w:tcPr>
            <w:tcW w:w="1724" w:type="dxa"/>
            <w:tcBorders>
              <w:top w:val="nil"/>
              <w:left w:val="nil"/>
              <w:bottom w:val="nil"/>
              <w:right w:val="nil"/>
            </w:tcBorders>
            <w:noWrap/>
            <w:vAlign w:val="bottom"/>
            <w:tcPrChange w:id="1613"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614" w:author="Иво Станков" w:date="2013-07-29T18:48:00Z">
                <w:pPr>
                  <w:pStyle w:val="a"/>
                </w:pPr>
              </w:pPrChange>
            </w:pPr>
            <w:proofErr w:type="gramStart"/>
            <w:r w:rsidRPr="00842737">
              <w:t>-</w:t>
            </w:r>
            <w:proofErr w:type="gramEnd"/>
            <w:r w:rsidRPr="00842737" w:rsidDel="0023790D">
              <w:t xml:space="preserve"> </w:t>
            </w:r>
          </w:p>
        </w:tc>
        <w:tc>
          <w:tcPr>
            <w:tcW w:w="1351" w:type="dxa"/>
            <w:tcBorders>
              <w:top w:val="nil"/>
              <w:left w:val="nil"/>
              <w:bottom w:val="nil"/>
              <w:right w:val="nil"/>
            </w:tcBorders>
            <w:noWrap/>
            <w:vAlign w:val="bottom"/>
            <w:tcPrChange w:id="1615" w:author="Иво Станков" w:date="2013-07-29T18:21:00Z">
              <w:tcPr>
                <w:tcW w:w="1515" w:type="dxa"/>
                <w:tcBorders>
                  <w:top w:val="nil"/>
                  <w:left w:val="nil"/>
                  <w:bottom w:val="nil"/>
                  <w:right w:val="nil"/>
                </w:tcBorders>
                <w:noWrap/>
                <w:vAlign w:val="bottom"/>
              </w:tcPr>
            </w:tcPrChange>
          </w:tcPr>
          <w:p w:rsidR="00EE5811" w:rsidRPr="00A12DC3" w:rsidRDefault="00BC7984" w:rsidP="008A68BE">
            <w:pPr>
              <w:pStyle w:val="a0"/>
              <w:rPr>
                <w:highlight w:val="yellow"/>
                <w:lang w:val="en-US"/>
              </w:rPr>
              <w:pPrChange w:id="1616" w:author="Иво Станков" w:date="2013-07-29T18:48:00Z">
                <w:pPr>
                  <w:pStyle w:val="a"/>
                </w:pPr>
              </w:pPrChange>
            </w:pPr>
            <w:r>
              <w:rPr>
                <w:lang w:val="en-US"/>
              </w:rPr>
              <w:t>5</w:t>
            </w:r>
          </w:p>
        </w:tc>
        <w:tc>
          <w:tcPr>
            <w:tcW w:w="1194" w:type="dxa"/>
            <w:tcBorders>
              <w:top w:val="nil"/>
              <w:left w:val="nil"/>
              <w:bottom w:val="nil"/>
              <w:right w:val="nil"/>
            </w:tcBorders>
            <w:noWrap/>
            <w:vAlign w:val="bottom"/>
            <w:tcPrChange w:id="1617" w:author="Иво Станков" w:date="2013-07-29T18:21:00Z">
              <w:tcPr>
                <w:tcW w:w="1454" w:type="dxa"/>
                <w:tcBorders>
                  <w:top w:val="nil"/>
                  <w:left w:val="nil"/>
                  <w:bottom w:val="nil"/>
                  <w:right w:val="nil"/>
                </w:tcBorders>
                <w:noWrap/>
                <w:vAlign w:val="bottom"/>
              </w:tcPr>
            </w:tcPrChange>
          </w:tcPr>
          <w:p w:rsidR="00EE5811" w:rsidRPr="00A12DC3" w:rsidRDefault="006F14B9" w:rsidP="008A68BE">
            <w:pPr>
              <w:pStyle w:val="a0"/>
              <w:rPr>
                <w:highlight w:val="yellow"/>
              </w:rPr>
              <w:pPrChange w:id="1618" w:author="Иво Станков" w:date="2013-07-29T18:48:00Z">
                <w:pPr>
                  <w:pStyle w:val="a"/>
                </w:pPr>
              </w:pPrChange>
            </w:pPr>
            <w:r>
              <w:t>(</w:t>
            </w:r>
            <w:r w:rsidR="00BC7984">
              <w:rPr>
                <w:rFonts w:asciiTheme="minorHAnsi" w:hAnsiTheme="minorHAnsi"/>
                <w:lang w:val="en-US"/>
              </w:rPr>
              <w:t>15</w:t>
            </w:r>
            <w:r>
              <w:t>)</w:t>
            </w:r>
          </w:p>
        </w:tc>
      </w:tr>
      <w:tr w:rsidR="0012073B" w:rsidRPr="00842737" w:rsidTr="00A01296">
        <w:trPr>
          <w:trHeight w:val="170"/>
          <w:jc w:val="center"/>
          <w:trPrChange w:id="1619" w:author="Иво Станков" w:date="2013-07-29T18:21:00Z">
            <w:trPr>
              <w:trHeight w:val="170"/>
              <w:jc w:val="center"/>
            </w:trPr>
          </w:trPrChange>
        </w:trPr>
        <w:tc>
          <w:tcPr>
            <w:tcW w:w="4643" w:type="dxa"/>
            <w:tcBorders>
              <w:top w:val="nil"/>
              <w:left w:val="nil"/>
              <w:bottom w:val="nil"/>
              <w:right w:val="nil"/>
            </w:tcBorders>
            <w:vAlign w:val="bottom"/>
            <w:tcPrChange w:id="1620"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621" w:author="Иво Станков" w:date="2013-07-29T18:48:00Z">
                <w:pPr>
                  <w:pStyle w:val="a"/>
                </w:pPr>
              </w:pPrChange>
            </w:pPr>
            <w:r w:rsidRPr="00842737">
              <w:t>Общо</w:t>
            </w:r>
          </w:p>
        </w:tc>
        <w:tc>
          <w:tcPr>
            <w:tcW w:w="1555" w:type="dxa"/>
            <w:tcBorders>
              <w:top w:val="single" w:sz="4" w:space="0" w:color="auto"/>
              <w:left w:val="nil"/>
              <w:bottom w:val="double" w:sz="6" w:space="0" w:color="auto"/>
              <w:right w:val="nil"/>
            </w:tcBorders>
            <w:noWrap/>
            <w:vAlign w:val="bottom"/>
            <w:tcPrChange w:id="1622" w:author="Иво Станков" w:date="2013-07-29T18:21:00Z">
              <w:tcPr>
                <w:tcW w:w="1555" w:type="dxa"/>
                <w:tcBorders>
                  <w:top w:val="single" w:sz="4" w:space="0" w:color="auto"/>
                  <w:left w:val="nil"/>
                  <w:bottom w:val="double" w:sz="6" w:space="0" w:color="auto"/>
                  <w:right w:val="nil"/>
                </w:tcBorders>
                <w:noWrap/>
                <w:vAlign w:val="bottom"/>
              </w:tcPr>
            </w:tcPrChange>
          </w:tcPr>
          <w:p w:rsidR="00EE5811" w:rsidRPr="00A12DC3" w:rsidRDefault="003871BD" w:rsidP="008A68BE">
            <w:pPr>
              <w:pStyle w:val="a0"/>
              <w:rPr>
                <w:rFonts w:asciiTheme="minorHAnsi" w:hAnsiTheme="minorHAnsi"/>
                <w:lang w:val="en-US"/>
              </w:rPr>
              <w:pPrChange w:id="1623" w:author="Иво Станков" w:date="2013-07-29T18:48:00Z">
                <w:pPr>
                  <w:pStyle w:val="a"/>
                </w:pPr>
              </w:pPrChange>
            </w:pPr>
            <w:del w:id="1624" w:author="Иво Станков" w:date="2013-07-29T18:20:00Z">
              <w:r w:rsidDel="00A01296">
                <w:delText xml:space="preserve">          </w:delText>
              </w:r>
            </w:del>
            <w:r w:rsidR="00BC7984">
              <w:rPr>
                <w:rFonts w:asciiTheme="minorHAnsi" w:hAnsiTheme="minorHAnsi"/>
                <w:lang w:val="en-US"/>
              </w:rPr>
              <w:t>7</w:t>
            </w:r>
          </w:p>
        </w:tc>
        <w:tc>
          <w:tcPr>
            <w:tcW w:w="1724" w:type="dxa"/>
            <w:tcBorders>
              <w:top w:val="single" w:sz="4" w:space="0" w:color="auto"/>
              <w:left w:val="nil"/>
              <w:bottom w:val="double" w:sz="6" w:space="0" w:color="auto"/>
              <w:right w:val="nil"/>
            </w:tcBorders>
            <w:noWrap/>
            <w:vAlign w:val="bottom"/>
            <w:tcPrChange w:id="1625" w:author="Иво Станков" w:date="2013-07-29T18:21:00Z">
              <w:tcPr>
                <w:tcW w:w="1724" w:type="dxa"/>
                <w:tcBorders>
                  <w:top w:val="single" w:sz="4" w:space="0" w:color="auto"/>
                  <w:left w:val="nil"/>
                  <w:bottom w:val="double" w:sz="6" w:space="0" w:color="auto"/>
                  <w:right w:val="nil"/>
                </w:tcBorders>
                <w:noWrap/>
                <w:vAlign w:val="bottom"/>
              </w:tcPr>
            </w:tcPrChange>
          </w:tcPr>
          <w:p w:rsidR="004C0111" w:rsidRPr="00A12DC3" w:rsidRDefault="0012073B" w:rsidP="008A68BE">
            <w:pPr>
              <w:pStyle w:val="a0"/>
              <w:rPr>
                <w:rFonts w:asciiTheme="minorHAnsi" w:hAnsiTheme="minorHAnsi"/>
                <w:lang w:val="en-US"/>
              </w:rPr>
              <w:pPrChange w:id="1626" w:author="Иво Станков" w:date="2013-07-29T18:48:00Z">
                <w:pPr>
                  <w:pStyle w:val="a"/>
                </w:pPr>
              </w:pPrChange>
            </w:pPr>
            <w:r w:rsidRPr="00842737">
              <w:t>-</w:t>
            </w:r>
          </w:p>
        </w:tc>
        <w:tc>
          <w:tcPr>
            <w:tcW w:w="1351" w:type="dxa"/>
            <w:tcBorders>
              <w:top w:val="single" w:sz="4" w:space="0" w:color="auto"/>
              <w:left w:val="nil"/>
              <w:bottom w:val="double" w:sz="6" w:space="0" w:color="auto"/>
              <w:right w:val="nil"/>
            </w:tcBorders>
            <w:noWrap/>
            <w:vAlign w:val="bottom"/>
            <w:tcPrChange w:id="1627" w:author="Иво Станков" w:date="2013-07-29T18:21:00Z">
              <w:tcPr>
                <w:tcW w:w="1515" w:type="dxa"/>
                <w:tcBorders>
                  <w:top w:val="single" w:sz="4" w:space="0" w:color="auto"/>
                  <w:left w:val="nil"/>
                  <w:bottom w:val="double" w:sz="6" w:space="0" w:color="auto"/>
                  <w:right w:val="nil"/>
                </w:tcBorders>
                <w:noWrap/>
                <w:vAlign w:val="bottom"/>
              </w:tcPr>
            </w:tcPrChange>
          </w:tcPr>
          <w:p w:rsidR="004C0111" w:rsidRPr="00A12DC3" w:rsidRDefault="00BC7984" w:rsidP="008A68BE">
            <w:pPr>
              <w:pStyle w:val="a0"/>
              <w:rPr>
                <w:lang w:val="en-US"/>
              </w:rPr>
              <w:pPrChange w:id="1628" w:author="Иво Станков" w:date="2013-07-29T18:48:00Z">
                <w:pPr>
                  <w:pStyle w:val="a"/>
                </w:pPr>
              </w:pPrChange>
            </w:pPr>
            <w:r>
              <w:rPr>
                <w:lang w:val="en-US"/>
              </w:rPr>
              <w:t>5</w:t>
            </w:r>
          </w:p>
        </w:tc>
        <w:tc>
          <w:tcPr>
            <w:tcW w:w="1194" w:type="dxa"/>
            <w:tcBorders>
              <w:top w:val="single" w:sz="4" w:space="0" w:color="auto"/>
              <w:left w:val="nil"/>
              <w:bottom w:val="double" w:sz="6" w:space="0" w:color="auto"/>
              <w:right w:val="nil"/>
            </w:tcBorders>
            <w:noWrap/>
            <w:vAlign w:val="bottom"/>
            <w:tcPrChange w:id="1629" w:author="Иво Станков" w:date="2013-07-29T18:21:00Z">
              <w:tcPr>
                <w:tcW w:w="1454" w:type="dxa"/>
                <w:tcBorders>
                  <w:top w:val="single" w:sz="4" w:space="0" w:color="auto"/>
                  <w:left w:val="nil"/>
                  <w:bottom w:val="double" w:sz="6" w:space="0" w:color="auto"/>
                  <w:right w:val="nil"/>
                </w:tcBorders>
                <w:noWrap/>
                <w:vAlign w:val="bottom"/>
              </w:tcPr>
            </w:tcPrChange>
          </w:tcPr>
          <w:p w:rsidR="004C0111" w:rsidRPr="00A12DC3" w:rsidRDefault="00BC7984" w:rsidP="008A68BE">
            <w:pPr>
              <w:pStyle w:val="a0"/>
              <w:rPr>
                <w:lang w:val="en-US"/>
              </w:rPr>
              <w:pPrChange w:id="1630" w:author="Иво Станков" w:date="2013-07-29T18:48:00Z">
                <w:pPr>
                  <w:pStyle w:val="a"/>
                </w:pPr>
              </w:pPrChange>
            </w:pPr>
            <w:r>
              <w:rPr>
                <w:lang w:val="en-US"/>
              </w:rPr>
              <w:t>12</w:t>
            </w:r>
          </w:p>
        </w:tc>
      </w:tr>
      <w:tr w:rsidR="0012073B" w:rsidRPr="00842737" w:rsidDel="0049464D" w:rsidTr="00A01296">
        <w:trPr>
          <w:trHeight w:val="170"/>
          <w:jc w:val="center"/>
          <w:del w:id="1631" w:author="Иво Станков" w:date="2013-07-29T18:14:00Z"/>
          <w:trPrChange w:id="1632" w:author="Иво Станков" w:date="2013-07-29T18:21:00Z">
            <w:trPr>
              <w:trHeight w:val="170"/>
              <w:jc w:val="center"/>
            </w:trPr>
          </w:trPrChange>
        </w:trPr>
        <w:tc>
          <w:tcPr>
            <w:tcW w:w="4643" w:type="dxa"/>
            <w:tcBorders>
              <w:top w:val="nil"/>
              <w:left w:val="nil"/>
              <w:bottom w:val="nil"/>
              <w:right w:val="nil"/>
            </w:tcBorders>
            <w:noWrap/>
            <w:vAlign w:val="bottom"/>
            <w:tcPrChange w:id="1633" w:author="Иво Станков" w:date="2013-07-29T18:21:00Z">
              <w:tcPr>
                <w:tcW w:w="4170" w:type="dxa"/>
                <w:tcBorders>
                  <w:top w:val="nil"/>
                  <w:left w:val="nil"/>
                  <w:bottom w:val="nil"/>
                  <w:right w:val="nil"/>
                </w:tcBorders>
                <w:noWrap/>
                <w:vAlign w:val="bottom"/>
              </w:tcPr>
            </w:tcPrChange>
          </w:tcPr>
          <w:p w:rsidR="00EE5811" w:rsidDel="0049464D" w:rsidRDefault="00EE5811" w:rsidP="008A68BE">
            <w:pPr>
              <w:pStyle w:val="a"/>
              <w:rPr>
                <w:del w:id="1634" w:author="Иво Станков" w:date="2013-07-29T18:14:00Z"/>
              </w:rPr>
              <w:pPrChange w:id="1635" w:author="Иво Станков" w:date="2013-07-29T18:48:00Z">
                <w:pPr>
                  <w:pStyle w:val="a"/>
                </w:pPr>
              </w:pPrChange>
            </w:pPr>
          </w:p>
        </w:tc>
        <w:tc>
          <w:tcPr>
            <w:tcW w:w="1555" w:type="dxa"/>
            <w:tcBorders>
              <w:top w:val="nil"/>
              <w:left w:val="nil"/>
              <w:bottom w:val="nil"/>
              <w:right w:val="nil"/>
            </w:tcBorders>
            <w:noWrap/>
            <w:vAlign w:val="bottom"/>
            <w:tcPrChange w:id="1636" w:author="Иво Станков" w:date="2013-07-29T18:21:00Z">
              <w:tcPr>
                <w:tcW w:w="1555" w:type="dxa"/>
                <w:tcBorders>
                  <w:top w:val="nil"/>
                  <w:left w:val="nil"/>
                  <w:bottom w:val="nil"/>
                  <w:right w:val="nil"/>
                </w:tcBorders>
                <w:noWrap/>
                <w:vAlign w:val="bottom"/>
              </w:tcPr>
            </w:tcPrChange>
          </w:tcPr>
          <w:p w:rsidR="004C0111" w:rsidDel="0049464D" w:rsidRDefault="004C0111" w:rsidP="008A68BE">
            <w:pPr>
              <w:pStyle w:val="a"/>
              <w:rPr>
                <w:del w:id="1637" w:author="Иво Станков" w:date="2013-07-29T18:14:00Z"/>
              </w:rPr>
              <w:pPrChange w:id="1638" w:author="Иво Станков" w:date="2013-07-29T18:48:00Z">
                <w:pPr/>
              </w:pPrChange>
            </w:pPr>
          </w:p>
        </w:tc>
        <w:tc>
          <w:tcPr>
            <w:tcW w:w="1724" w:type="dxa"/>
            <w:tcBorders>
              <w:top w:val="nil"/>
              <w:left w:val="nil"/>
              <w:bottom w:val="nil"/>
              <w:right w:val="nil"/>
            </w:tcBorders>
            <w:noWrap/>
            <w:vAlign w:val="bottom"/>
            <w:tcPrChange w:id="1639" w:author="Иво Станков" w:date="2013-07-29T18:21:00Z">
              <w:tcPr>
                <w:tcW w:w="1724" w:type="dxa"/>
                <w:tcBorders>
                  <w:top w:val="nil"/>
                  <w:left w:val="nil"/>
                  <w:bottom w:val="nil"/>
                  <w:right w:val="nil"/>
                </w:tcBorders>
                <w:noWrap/>
                <w:vAlign w:val="bottom"/>
              </w:tcPr>
            </w:tcPrChange>
          </w:tcPr>
          <w:p w:rsidR="004C0111" w:rsidDel="0049464D" w:rsidRDefault="004C0111" w:rsidP="008A68BE">
            <w:pPr>
              <w:pStyle w:val="a"/>
              <w:rPr>
                <w:del w:id="1640" w:author="Иво Станков" w:date="2013-07-29T18:14:00Z"/>
              </w:rPr>
              <w:pPrChange w:id="1641" w:author="Иво Станков" w:date="2013-07-29T18:48:00Z">
                <w:pPr/>
              </w:pPrChange>
            </w:pPr>
          </w:p>
        </w:tc>
        <w:tc>
          <w:tcPr>
            <w:tcW w:w="1351" w:type="dxa"/>
            <w:tcBorders>
              <w:top w:val="nil"/>
              <w:left w:val="nil"/>
              <w:bottom w:val="nil"/>
              <w:right w:val="nil"/>
            </w:tcBorders>
            <w:noWrap/>
            <w:vAlign w:val="bottom"/>
            <w:tcPrChange w:id="1642" w:author="Иво Станков" w:date="2013-07-29T18:21:00Z">
              <w:tcPr>
                <w:tcW w:w="1515" w:type="dxa"/>
                <w:tcBorders>
                  <w:top w:val="nil"/>
                  <w:left w:val="nil"/>
                  <w:bottom w:val="nil"/>
                  <w:right w:val="nil"/>
                </w:tcBorders>
                <w:noWrap/>
                <w:vAlign w:val="bottom"/>
              </w:tcPr>
            </w:tcPrChange>
          </w:tcPr>
          <w:p w:rsidR="004C0111" w:rsidDel="0049464D" w:rsidRDefault="004C0111" w:rsidP="008A68BE">
            <w:pPr>
              <w:pStyle w:val="a"/>
              <w:rPr>
                <w:del w:id="1643" w:author="Иво Станков" w:date="2013-07-29T18:14:00Z"/>
              </w:rPr>
              <w:pPrChange w:id="1644" w:author="Иво Станков" w:date="2013-07-29T18:48:00Z">
                <w:pPr/>
              </w:pPrChange>
            </w:pPr>
          </w:p>
        </w:tc>
        <w:tc>
          <w:tcPr>
            <w:tcW w:w="1194" w:type="dxa"/>
            <w:tcBorders>
              <w:top w:val="nil"/>
              <w:left w:val="nil"/>
              <w:bottom w:val="nil"/>
              <w:right w:val="nil"/>
            </w:tcBorders>
            <w:noWrap/>
            <w:vAlign w:val="bottom"/>
            <w:tcPrChange w:id="1645" w:author="Иво Станков" w:date="2013-07-29T18:21:00Z">
              <w:tcPr>
                <w:tcW w:w="1454" w:type="dxa"/>
                <w:tcBorders>
                  <w:top w:val="nil"/>
                  <w:left w:val="nil"/>
                  <w:bottom w:val="nil"/>
                  <w:right w:val="nil"/>
                </w:tcBorders>
                <w:noWrap/>
                <w:vAlign w:val="bottom"/>
              </w:tcPr>
            </w:tcPrChange>
          </w:tcPr>
          <w:p w:rsidR="004C0111" w:rsidDel="0049464D" w:rsidRDefault="004C0111" w:rsidP="008A68BE">
            <w:pPr>
              <w:pStyle w:val="a"/>
              <w:rPr>
                <w:del w:id="1646" w:author="Иво Станков" w:date="2013-07-29T18:14:00Z"/>
              </w:rPr>
              <w:pPrChange w:id="1647" w:author="Иво Станков" w:date="2013-07-29T18:48:00Z">
                <w:pPr/>
              </w:pPrChange>
            </w:pPr>
          </w:p>
        </w:tc>
      </w:tr>
      <w:tr w:rsidR="0012073B" w:rsidRPr="00842737" w:rsidTr="00A01296">
        <w:trPr>
          <w:trHeight w:val="170"/>
          <w:jc w:val="center"/>
          <w:trPrChange w:id="1648" w:author="Иво Станков" w:date="2013-07-29T18:21:00Z">
            <w:trPr>
              <w:trHeight w:val="170"/>
              <w:jc w:val="center"/>
            </w:trPr>
          </w:trPrChange>
        </w:trPr>
        <w:tc>
          <w:tcPr>
            <w:tcW w:w="4643" w:type="dxa"/>
            <w:tcBorders>
              <w:top w:val="nil"/>
              <w:left w:val="nil"/>
              <w:bottom w:val="nil"/>
              <w:right w:val="nil"/>
            </w:tcBorders>
            <w:noWrap/>
            <w:vAlign w:val="bottom"/>
            <w:tcPrChange w:id="1649" w:author="Иво Станков" w:date="2013-07-29T18:21:00Z">
              <w:tcPr>
                <w:tcW w:w="4170" w:type="dxa"/>
                <w:tcBorders>
                  <w:top w:val="nil"/>
                  <w:left w:val="nil"/>
                  <w:bottom w:val="nil"/>
                  <w:right w:val="nil"/>
                </w:tcBorders>
                <w:noWrap/>
                <w:vAlign w:val="bottom"/>
              </w:tcPr>
            </w:tcPrChange>
          </w:tcPr>
          <w:p w:rsidR="00EE5811" w:rsidRDefault="00EE5811" w:rsidP="008A68BE">
            <w:pPr>
              <w:pStyle w:val="a"/>
              <w:pPrChange w:id="1650" w:author="Иво Станков" w:date="2013-07-29T18:48:00Z">
                <w:pPr>
                  <w:pStyle w:val="a"/>
                </w:pPr>
              </w:pPrChange>
            </w:pPr>
          </w:p>
        </w:tc>
        <w:tc>
          <w:tcPr>
            <w:tcW w:w="1555" w:type="dxa"/>
            <w:tcBorders>
              <w:top w:val="nil"/>
              <w:left w:val="nil"/>
              <w:bottom w:val="nil"/>
              <w:right w:val="nil"/>
            </w:tcBorders>
            <w:tcPrChange w:id="1651" w:author="Иво Станков" w:date="2013-07-29T18:21:00Z">
              <w:tcPr>
                <w:tcW w:w="1555" w:type="dxa"/>
                <w:tcBorders>
                  <w:top w:val="nil"/>
                  <w:left w:val="nil"/>
                  <w:bottom w:val="nil"/>
                  <w:right w:val="nil"/>
                </w:tcBorders>
              </w:tcPr>
            </w:tcPrChange>
          </w:tcPr>
          <w:p w:rsidR="004C0111" w:rsidRDefault="004C0111" w:rsidP="008A68BE">
            <w:pPr>
              <w:pPrChange w:id="1652" w:author="Иво Станков" w:date="2013-07-29T18:48:00Z">
                <w:pPr/>
              </w:pPrChange>
            </w:pPr>
          </w:p>
        </w:tc>
        <w:tc>
          <w:tcPr>
            <w:tcW w:w="1724" w:type="dxa"/>
            <w:tcBorders>
              <w:top w:val="nil"/>
              <w:left w:val="nil"/>
              <w:bottom w:val="nil"/>
              <w:right w:val="nil"/>
            </w:tcBorders>
            <w:noWrap/>
            <w:vAlign w:val="bottom"/>
            <w:tcPrChange w:id="1653" w:author="Иво Станков" w:date="2013-07-29T18:21:00Z">
              <w:tcPr>
                <w:tcW w:w="1724" w:type="dxa"/>
                <w:tcBorders>
                  <w:top w:val="nil"/>
                  <w:left w:val="nil"/>
                  <w:bottom w:val="nil"/>
                  <w:right w:val="nil"/>
                </w:tcBorders>
                <w:noWrap/>
                <w:vAlign w:val="bottom"/>
              </w:tcPr>
            </w:tcPrChange>
          </w:tcPr>
          <w:p w:rsidR="004C0111" w:rsidRDefault="004C0111" w:rsidP="008A68BE">
            <w:pPr>
              <w:pPrChange w:id="1654" w:author="Иво Станков" w:date="2013-07-29T18:48:00Z">
                <w:pPr/>
              </w:pPrChange>
            </w:pPr>
          </w:p>
        </w:tc>
        <w:tc>
          <w:tcPr>
            <w:tcW w:w="1351" w:type="dxa"/>
            <w:tcBorders>
              <w:top w:val="nil"/>
              <w:left w:val="nil"/>
              <w:bottom w:val="nil"/>
              <w:right w:val="nil"/>
            </w:tcBorders>
            <w:noWrap/>
            <w:vAlign w:val="bottom"/>
            <w:tcPrChange w:id="1655" w:author="Иво Станков" w:date="2013-07-29T18:21:00Z">
              <w:tcPr>
                <w:tcW w:w="1515" w:type="dxa"/>
                <w:tcBorders>
                  <w:top w:val="nil"/>
                  <w:left w:val="nil"/>
                  <w:bottom w:val="nil"/>
                  <w:right w:val="nil"/>
                </w:tcBorders>
                <w:noWrap/>
                <w:vAlign w:val="bottom"/>
              </w:tcPr>
            </w:tcPrChange>
          </w:tcPr>
          <w:p w:rsidR="004C0111" w:rsidRDefault="004C0111" w:rsidP="008A68BE">
            <w:pPr>
              <w:pPrChange w:id="1656" w:author="Иво Станков" w:date="2013-07-29T18:48:00Z">
                <w:pPr/>
              </w:pPrChange>
            </w:pPr>
          </w:p>
        </w:tc>
        <w:tc>
          <w:tcPr>
            <w:tcW w:w="1194" w:type="dxa"/>
            <w:tcBorders>
              <w:top w:val="nil"/>
              <w:left w:val="nil"/>
              <w:bottom w:val="nil"/>
              <w:right w:val="nil"/>
            </w:tcBorders>
            <w:noWrap/>
            <w:vAlign w:val="bottom"/>
            <w:tcPrChange w:id="1657" w:author="Иво Станков" w:date="2013-07-29T18:21:00Z">
              <w:tcPr>
                <w:tcW w:w="1454" w:type="dxa"/>
                <w:tcBorders>
                  <w:top w:val="nil"/>
                  <w:left w:val="nil"/>
                  <w:bottom w:val="nil"/>
                  <w:right w:val="nil"/>
                </w:tcBorders>
                <w:noWrap/>
                <w:vAlign w:val="bottom"/>
              </w:tcPr>
            </w:tcPrChange>
          </w:tcPr>
          <w:p w:rsidR="004C0111" w:rsidRDefault="004C0111" w:rsidP="008A68BE">
            <w:pPr>
              <w:pPrChange w:id="1658" w:author="Иво Станков" w:date="2013-07-29T18:48:00Z">
                <w:pPr/>
              </w:pPrChange>
            </w:pPr>
          </w:p>
        </w:tc>
      </w:tr>
      <w:tr w:rsidR="0012073B" w:rsidRPr="00842737" w:rsidTr="00A01296">
        <w:trPr>
          <w:trHeight w:val="170"/>
          <w:jc w:val="center"/>
          <w:trPrChange w:id="1659" w:author="Иво Станков" w:date="2013-07-29T18:21:00Z">
            <w:trPr>
              <w:trHeight w:val="170"/>
              <w:jc w:val="center"/>
            </w:trPr>
          </w:trPrChange>
        </w:trPr>
        <w:tc>
          <w:tcPr>
            <w:tcW w:w="4643" w:type="dxa"/>
            <w:tcBorders>
              <w:top w:val="nil"/>
              <w:left w:val="nil"/>
              <w:bottom w:val="nil"/>
              <w:right w:val="nil"/>
            </w:tcBorders>
            <w:tcPrChange w:id="1660" w:author="Иво Станков" w:date="2013-07-29T18:21:00Z">
              <w:tcPr>
                <w:tcW w:w="4170" w:type="dxa"/>
                <w:tcBorders>
                  <w:top w:val="nil"/>
                  <w:left w:val="nil"/>
                  <w:bottom w:val="nil"/>
                  <w:right w:val="nil"/>
                </w:tcBorders>
              </w:tcPr>
            </w:tcPrChange>
          </w:tcPr>
          <w:p w:rsidR="00EE5811" w:rsidRDefault="0012073B" w:rsidP="008A68BE">
            <w:pPr>
              <w:pStyle w:val="a1"/>
              <w:pPrChange w:id="1661" w:author="Иво Станков" w:date="2013-07-29T18:48:00Z">
                <w:pPr>
                  <w:pStyle w:val="a"/>
                </w:pPr>
              </w:pPrChange>
            </w:pPr>
            <w:r w:rsidRPr="00842737">
              <w:t>Отсрочени данъчни (пасиви)/активи</w:t>
            </w:r>
          </w:p>
        </w:tc>
        <w:tc>
          <w:tcPr>
            <w:tcW w:w="1555" w:type="dxa"/>
            <w:tcBorders>
              <w:top w:val="nil"/>
              <w:left w:val="nil"/>
              <w:bottom w:val="nil"/>
              <w:right w:val="nil"/>
            </w:tcBorders>
            <w:tcPrChange w:id="1662" w:author="Иво Станков" w:date="2013-07-29T18:21:00Z">
              <w:tcPr>
                <w:tcW w:w="1555" w:type="dxa"/>
                <w:tcBorders>
                  <w:top w:val="nil"/>
                  <w:left w:val="nil"/>
                  <w:bottom w:val="nil"/>
                  <w:right w:val="nil"/>
                </w:tcBorders>
              </w:tcPr>
            </w:tcPrChange>
          </w:tcPr>
          <w:p w:rsidR="004C0111" w:rsidRDefault="0012073B" w:rsidP="008A68BE">
            <w:pPr>
              <w:pStyle w:val="a1"/>
              <w:pPrChange w:id="1663" w:author="Иво Станков" w:date="2013-07-29T18:48:00Z">
                <w:pPr>
                  <w:pStyle w:val="a1"/>
                </w:pPr>
              </w:pPrChange>
            </w:pPr>
            <w:r w:rsidRPr="00842737">
              <w:t>Салдо на 01.</w:t>
            </w:r>
            <w:proofErr w:type="spellStart"/>
            <w:r w:rsidRPr="00842737">
              <w:t>01</w:t>
            </w:r>
            <w:proofErr w:type="spellEnd"/>
            <w:r w:rsidRPr="00842737">
              <w:t>.2012</w:t>
            </w:r>
          </w:p>
        </w:tc>
        <w:tc>
          <w:tcPr>
            <w:tcW w:w="1724" w:type="dxa"/>
            <w:tcBorders>
              <w:top w:val="nil"/>
              <w:left w:val="nil"/>
              <w:bottom w:val="nil"/>
              <w:right w:val="nil"/>
            </w:tcBorders>
            <w:tcPrChange w:id="1664" w:author="Иво Станков" w:date="2013-07-29T18:21:00Z">
              <w:tcPr>
                <w:tcW w:w="1724" w:type="dxa"/>
                <w:tcBorders>
                  <w:top w:val="nil"/>
                  <w:left w:val="nil"/>
                  <w:bottom w:val="nil"/>
                  <w:right w:val="nil"/>
                </w:tcBorders>
              </w:tcPr>
            </w:tcPrChange>
          </w:tcPr>
          <w:p w:rsidR="004C0111" w:rsidRDefault="0012073B" w:rsidP="008A68BE">
            <w:pPr>
              <w:pStyle w:val="a1"/>
              <w:pPrChange w:id="1665" w:author="Иво Станков" w:date="2013-07-29T18:48:00Z">
                <w:pPr>
                  <w:pStyle w:val="a1"/>
                </w:pPr>
              </w:pPrChange>
            </w:pPr>
            <w:r w:rsidRPr="00842737">
              <w:t>Признати в отчета за всеобхватния доход</w:t>
            </w:r>
          </w:p>
        </w:tc>
        <w:tc>
          <w:tcPr>
            <w:tcW w:w="1351" w:type="dxa"/>
            <w:tcBorders>
              <w:top w:val="nil"/>
              <w:left w:val="nil"/>
              <w:bottom w:val="nil"/>
              <w:right w:val="nil"/>
            </w:tcBorders>
            <w:tcPrChange w:id="1666" w:author="Иво Станков" w:date="2013-07-29T18:21:00Z">
              <w:tcPr>
                <w:tcW w:w="1515" w:type="dxa"/>
                <w:tcBorders>
                  <w:top w:val="nil"/>
                  <w:left w:val="nil"/>
                  <w:bottom w:val="nil"/>
                  <w:right w:val="nil"/>
                </w:tcBorders>
              </w:tcPr>
            </w:tcPrChange>
          </w:tcPr>
          <w:p w:rsidR="004C0111" w:rsidRDefault="0012073B" w:rsidP="008A68BE">
            <w:pPr>
              <w:pStyle w:val="a1"/>
              <w:pPrChange w:id="1667" w:author="Иво Станков" w:date="2013-07-29T18:48:00Z">
                <w:pPr>
                  <w:pStyle w:val="a1"/>
                </w:pPr>
              </w:pPrChange>
            </w:pPr>
            <w:r w:rsidRPr="00842737">
              <w:t>Признати в собствения капитал</w:t>
            </w:r>
          </w:p>
        </w:tc>
        <w:tc>
          <w:tcPr>
            <w:tcW w:w="1194" w:type="dxa"/>
            <w:tcBorders>
              <w:top w:val="nil"/>
              <w:left w:val="nil"/>
              <w:bottom w:val="nil"/>
              <w:right w:val="nil"/>
            </w:tcBorders>
            <w:tcPrChange w:id="1668" w:author="Иво Станков" w:date="2013-07-29T18:21:00Z">
              <w:tcPr>
                <w:tcW w:w="1454" w:type="dxa"/>
                <w:tcBorders>
                  <w:top w:val="nil"/>
                  <w:left w:val="nil"/>
                  <w:bottom w:val="nil"/>
                  <w:right w:val="nil"/>
                </w:tcBorders>
              </w:tcPr>
            </w:tcPrChange>
          </w:tcPr>
          <w:p w:rsidR="004C0111" w:rsidRDefault="0012073B" w:rsidP="008A68BE">
            <w:pPr>
              <w:pStyle w:val="a1"/>
              <w:pPrChange w:id="1669" w:author="Иво Станков" w:date="2013-07-29T18:48:00Z">
                <w:pPr>
                  <w:pStyle w:val="a1"/>
                </w:pPr>
              </w:pPrChange>
            </w:pPr>
            <w:r w:rsidRPr="00842737">
              <w:t xml:space="preserve"> Салдо на 31.12.</w:t>
            </w:r>
            <w:proofErr w:type="gramStart"/>
            <w:r w:rsidRPr="00842737">
              <w:t xml:space="preserve">2012 </w:t>
            </w:r>
            <w:proofErr w:type="gramEnd"/>
          </w:p>
        </w:tc>
      </w:tr>
      <w:tr w:rsidR="0012073B" w:rsidRPr="00842737" w:rsidTr="00A01296">
        <w:trPr>
          <w:trHeight w:val="170"/>
          <w:jc w:val="center"/>
          <w:trPrChange w:id="1670" w:author="Иво Станков" w:date="2013-07-29T18:21:00Z">
            <w:trPr>
              <w:trHeight w:val="170"/>
              <w:jc w:val="center"/>
            </w:trPr>
          </w:trPrChange>
        </w:trPr>
        <w:tc>
          <w:tcPr>
            <w:tcW w:w="4643" w:type="dxa"/>
            <w:tcBorders>
              <w:top w:val="nil"/>
              <w:left w:val="nil"/>
              <w:bottom w:val="nil"/>
              <w:right w:val="nil"/>
            </w:tcBorders>
            <w:noWrap/>
            <w:vAlign w:val="bottom"/>
            <w:tcPrChange w:id="1671" w:author="Иво Станков" w:date="2013-07-29T18:21:00Z">
              <w:tcPr>
                <w:tcW w:w="4170" w:type="dxa"/>
                <w:tcBorders>
                  <w:top w:val="nil"/>
                  <w:left w:val="nil"/>
                  <w:bottom w:val="nil"/>
                  <w:right w:val="nil"/>
                </w:tcBorders>
                <w:noWrap/>
                <w:vAlign w:val="bottom"/>
              </w:tcPr>
            </w:tcPrChange>
          </w:tcPr>
          <w:p w:rsidR="00EE5811" w:rsidRDefault="00EE5811" w:rsidP="008A68BE">
            <w:pPr>
              <w:pStyle w:val="a"/>
              <w:pPrChange w:id="1672" w:author="Иво Станков" w:date="2013-07-29T18:48:00Z">
                <w:pPr>
                  <w:pStyle w:val="a1"/>
                </w:pPr>
              </w:pPrChange>
            </w:pPr>
          </w:p>
        </w:tc>
        <w:tc>
          <w:tcPr>
            <w:tcW w:w="1555" w:type="dxa"/>
            <w:tcBorders>
              <w:top w:val="nil"/>
              <w:left w:val="nil"/>
              <w:bottom w:val="nil"/>
              <w:right w:val="nil"/>
            </w:tcBorders>
            <w:vAlign w:val="bottom"/>
            <w:tcPrChange w:id="1673" w:author="Иво Станков" w:date="2013-07-29T18:21:00Z">
              <w:tcPr>
                <w:tcW w:w="1555" w:type="dxa"/>
                <w:tcBorders>
                  <w:top w:val="nil"/>
                  <w:left w:val="nil"/>
                  <w:bottom w:val="nil"/>
                  <w:right w:val="nil"/>
                </w:tcBorders>
                <w:vAlign w:val="bottom"/>
              </w:tcPr>
            </w:tcPrChange>
          </w:tcPr>
          <w:p w:rsidR="00EE5811" w:rsidRDefault="0012073B" w:rsidP="008A68BE">
            <w:pPr>
              <w:pStyle w:val="a1"/>
              <w:pPrChange w:id="1674" w:author="Иво Станков" w:date="2013-07-29T18:48:00Z">
                <w:pPr>
                  <w:pStyle w:val="a"/>
                </w:pPr>
              </w:pPrChange>
            </w:pPr>
            <w:r w:rsidRPr="00842737">
              <w:t xml:space="preserve"> BGN ‘</w:t>
            </w:r>
            <w:proofErr w:type="gramStart"/>
            <w:r w:rsidRPr="00842737">
              <w:t xml:space="preserve">000 </w:t>
            </w:r>
            <w:proofErr w:type="gramEnd"/>
          </w:p>
        </w:tc>
        <w:tc>
          <w:tcPr>
            <w:tcW w:w="1724" w:type="dxa"/>
            <w:tcBorders>
              <w:top w:val="nil"/>
              <w:left w:val="nil"/>
              <w:bottom w:val="nil"/>
              <w:right w:val="nil"/>
            </w:tcBorders>
            <w:vAlign w:val="bottom"/>
            <w:tcPrChange w:id="1675" w:author="Иво Станков" w:date="2013-07-29T18:21:00Z">
              <w:tcPr>
                <w:tcW w:w="1724" w:type="dxa"/>
                <w:tcBorders>
                  <w:top w:val="nil"/>
                  <w:left w:val="nil"/>
                  <w:bottom w:val="nil"/>
                  <w:right w:val="nil"/>
                </w:tcBorders>
                <w:vAlign w:val="bottom"/>
              </w:tcPr>
            </w:tcPrChange>
          </w:tcPr>
          <w:p w:rsidR="004C0111" w:rsidRDefault="0012073B" w:rsidP="008A68BE">
            <w:pPr>
              <w:pStyle w:val="a1"/>
              <w:pPrChange w:id="1676" w:author="Иво Станков" w:date="2013-07-29T18:48:00Z">
                <w:pPr>
                  <w:pStyle w:val="a"/>
                </w:pPr>
              </w:pPrChange>
            </w:pPr>
            <w:r w:rsidRPr="00842737">
              <w:t xml:space="preserve"> BGN ‘</w:t>
            </w:r>
            <w:proofErr w:type="gramStart"/>
            <w:r w:rsidRPr="00842737">
              <w:t xml:space="preserve">000 </w:t>
            </w:r>
            <w:proofErr w:type="gramEnd"/>
          </w:p>
        </w:tc>
        <w:tc>
          <w:tcPr>
            <w:tcW w:w="1351" w:type="dxa"/>
            <w:tcBorders>
              <w:top w:val="nil"/>
              <w:left w:val="nil"/>
              <w:bottom w:val="nil"/>
              <w:right w:val="nil"/>
            </w:tcBorders>
            <w:vAlign w:val="bottom"/>
            <w:tcPrChange w:id="1677" w:author="Иво Станков" w:date="2013-07-29T18:21:00Z">
              <w:tcPr>
                <w:tcW w:w="1515" w:type="dxa"/>
                <w:tcBorders>
                  <w:top w:val="nil"/>
                  <w:left w:val="nil"/>
                  <w:bottom w:val="nil"/>
                  <w:right w:val="nil"/>
                </w:tcBorders>
                <w:vAlign w:val="bottom"/>
              </w:tcPr>
            </w:tcPrChange>
          </w:tcPr>
          <w:p w:rsidR="004C0111" w:rsidRDefault="0012073B" w:rsidP="008A68BE">
            <w:pPr>
              <w:pStyle w:val="a1"/>
              <w:pPrChange w:id="1678" w:author="Иво Станков" w:date="2013-07-29T18:48:00Z">
                <w:pPr>
                  <w:pStyle w:val="a"/>
                </w:pPr>
              </w:pPrChange>
            </w:pPr>
            <w:r w:rsidRPr="00842737">
              <w:t xml:space="preserve"> BGN ‘</w:t>
            </w:r>
            <w:proofErr w:type="gramStart"/>
            <w:r w:rsidRPr="00842737">
              <w:t xml:space="preserve">000 </w:t>
            </w:r>
            <w:proofErr w:type="gramEnd"/>
          </w:p>
        </w:tc>
        <w:tc>
          <w:tcPr>
            <w:tcW w:w="1194" w:type="dxa"/>
            <w:tcBorders>
              <w:top w:val="nil"/>
              <w:left w:val="nil"/>
              <w:bottom w:val="nil"/>
              <w:right w:val="nil"/>
            </w:tcBorders>
            <w:vAlign w:val="bottom"/>
            <w:tcPrChange w:id="1679" w:author="Иво Станков" w:date="2013-07-29T18:21:00Z">
              <w:tcPr>
                <w:tcW w:w="1454" w:type="dxa"/>
                <w:tcBorders>
                  <w:top w:val="nil"/>
                  <w:left w:val="nil"/>
                  <w:bottom w:val="nil"/>
                  <w:right w:val="nil"/>
                </w:tcBorders>
                <w:vAlign w:val="bottom"/>
              </w:tcPr>
            </w:tcPrChange>
          </w:tcPr>
          <w:p w:rsidR="004C0111" w:rsidRDefault="0012073B" w:rsidP="008A68BE">
            <w:pPr>
              <w:pStyle w:val="a1"/>
              <w:pPrChange w:id="1680" w:author="Иво Станков" w:date="2013-07-29T18:48:00Z">
                <w:pPr>
                  <w:pStyle w:val="a"/>
                </w:pPr>
              </w:pPrChange>
            </w:pPr>
            <w:r w:rsidRPr="00842737">
              <w:t xml:space="preserve"> BGN ‘</w:t>
            </w:r>
            <w:proofErr w:type="gramStart"/>
            <w:r w:rsidRPr="00842737">
              <w:t xml:space="preserve">000 </w:t>
            </w:r>
            <w:proofErr w:type="gramEnd"/>
          </w:p>
        </w:tc>
      </w:tr>
      <w:tr w:rsidR="0012073B" w:rsidRPr="00842737" w:rsidTr="00A01296">
        <w:trPr>
          <w:trHeight w:val="170"/>
          <w:jc w:val="center"/>
          <w:trPrChange w:id="1681" w:author="Иво Станков" w:date="2013-07-29T18:21:00Z">
            <w:trPr>
              <w:trHeight w:val="170"/>
              <w:jc w:val="center"/>
            </w:trPr>
          </w:trPrChange>
        </w:trPr>
        <w:tc>
          <w:tcPr>
            <w:tcW w:w="4643" w:type="dxa"/>
            <w:tcBorders>
              <w:top w:val="nil"/>
              <w:left w:val="nil"/>
              <w:bottom w:val="nil"/>
              <w:right w:val="nil"/>
            </w:tcBorders>
            <w:vAlign w:val="bottom"/>
            <w:tcPrChange w:id="1682"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683" w:author="Иво Станков" w:date="2013-07-29T18:48:00Z">
                <w:pPr>
                  <w:pStyle w:val="a"/>
                </w:pPr>
              </w:pPrChange>
            </w:pPr>
            <w:r w:rsidRPr="00842737">
              <w:t xml:space="preserve">Имоти, машини, </w:t>
            </w:r>
            <w:proofErr w:type="gramStart"/>
            <w:r w:rsidRPr="00842737">
              <w:t>оборудване</w:t>
            </w:r>
            <w:proofErr w:type="gramEnd"/>
          </w:p>
        </w:tc>
        <w:tc>
          <w:tcPr>
            <w:tcW w:w="1555" w:type="dxa"/>
            <w:tcBorders>
              <w:top w:val="nil"/>
              <w:left w:val="nil"/>
              <w:bottom w:val="nil"/>
              <w:right w:val="nil"/>
            </w:tcBorders>
            <w:noWrap/>
            <w:vAlign w:val="bottom"/>
            <w:tcPrChange w:id="1684"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685" w:author="Иво Станков" w:date="2013-07-29T18:48:00Z">
                <w:pPr>
                  <w:pStyle w:val="a"/>
                </w:pPr>
              </w:pPrChange>
            </w:pPr>
            <w:r w:rsidRPr="00842737">
              <w:t>14</w:t>
            </w:r>
          </w:p>
        </w:tc>
        <w:tc>
          <w:tcPr>
            <w:tcW w:w="1724" w:type="dxa"/>
            <w:tcBorders>
              <w:top w:val="nil"/>
              <w:left w:val="nil"/>
              <w:bottom w:val="nil"/>
              <w:right w:val="nil"/>
            </w:tcBorders>
            <w:noWrap/>
            <w:vAlign w:val="bottom"/>
            <w:tcPrChange w:id="1686"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687" w:author="Иво Станков" w:date="2013-07-29T18:48:00Z">
                <w:pPr>
                  <w:pStyle w:val="a"/>
                </w:pPr>
              </w:pPrChange>
            </w:pPr>
            <w:r w:rsidRPr="00842737">
              <w:t>(1)</w:t>
            </w:r>
          </w:p>
        </w:tc>
        <w:tc>
          <w:tcPr>
            <w:tcW w:w="1351" w:type="dxa"/>
            <w:tcBorders>
              <w:top w:val="nil"/>
              <w:left w:val="nil"/>
              <w:bottom w:val="nil"/>
              <w:right w:val="nil"/>
            </w:tcBorders>
            <w:noWrap/>
            <w:vAlign w:val="bottom"/>
            <w:tcPrChange w:id="1688"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689" w:author="Иво Станков" w:date="2013-07-29T18:48:00Z">
                <w:pPr>
                  <w:pStyle w:val="a"/>
                </w:pPr>
              </w:pPrChange>
            </w:pPr>
            <w:r w:rsidRPr="00842737">
              <w:t>-</w:t>
            </w:r>
          </w:p>
        </w:tc>
        <w:tc>
          <w:tcPr>
            <w:tcW w:w="1194" w:type="dxa"/>
            <w:tcBorders>
              <w:top w:val="nil"/>
              <w:left w:val="nil"/>
              <w:bottom w:val="nil"/>
              <w:right w:val="nil"/>
            </w:tcBorders>
            <w:noWrap/>
            <w:vAlign w:val="bottom"/>
            <w:tcPrChange w:id="1690"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691" w:author="Иво Станков" w:date="2013-07-29T18:48:00Z">
                <w:pPr>
                  <w:pStyle w:val="a"/>
                </w:pPr>
              </w:pPrChange>
            </w:pPr>
            <w:r w:rsidRPr="00842737">
              <w:t>13</w:t>
            </w:r>
          </w:p>
        </w:tc>
      </w:tr>
      <w:tr w:rsidR="0012073B" w:rsidRPr="00842737" w:rsidTr="00A01296">
        <w:trPr>
          <w:trHeight w:val="170"/>
          <w:jc w:val="center"/>
          <w:trPrChange w:id="1692" w:author="Иво Станков" w:date="2013-07-29T18:21:00Z">
            <w:trPr>
              <w:trHeight w:val="170"/>
              <w:jc w:val="center"/>
            </w:trPr>
          </w:trPrChange>
        </w:trPr>
        <w:tc>
          <w:tcPr>
            <w:tcW w:w="4643" w:type="dxa"/>
            <w:tcBorders>
              <w:top w:val="nil"/>
              <w:left w:val="nil"/>
              <w:bottom w:val="nil"/>
              <w:right w:val="nil"/>
            </w:tcBorders>
            <w:noWrap/>
            <w:vAlign w:val="bottom"/>
            <w:tcPrChange w:id="1693" w:author="Иво Станков" w:date="2013-07-29T18:21:00Z">
              <w:tcPr>
                <w:tcW w:w="4170" w:type="dxa"/>
                <w:tcBorders>
                  <w:top w:val="nil"/>
                  <w:left w:val="nil"/>
                  <w:bottom w:val="nil"/>
                  <w:right w:val="nil"/>
                </w:tcBorders>
                <w:noWrap/>
                <w:vAlign w:val="bottom"/>
              </w:tcPr>
            </w:tcPrChange>
          </w:tcPr>
          <w:p w:rsidR="00EE5811" w:rsidRDefault="0012073B" w:rsidP="008A68BE">
            <w:pPr>
              <w:pStyle w:val="a"/>
              <w:pPrChange w:id="1694" w:author="Иво Станков" w:date="2013-07-29T18:48:00Z">
                <w:pPr>
                  <w:pStyle w:val="a"/>
                </w:pPr>
              </w:pPrChange>
            </w:pPr>
            <w:r w:rsidRPr="00842737">
              <w:t>Начисления за неизползван платен отпуск</w:t>
            </w:r>
          </w:p>
        </w:tc>
        <w:tc>
          <w:tcPr>
            <w:tcW w:w="1555" w:type="dxa"/>
            <w:tcBorders>
              <w:top w:val="nil"/>
              <w:left w:val="nil"/>
              <w:bottom w:val="nil"/>
              <w:right w:val="nil"/>
            </w:tcBorders>
            <w:vAlign w:val="bottom"/>
            <w:tcPrChange w:id="1695" w:author="Иво Станков" w:date="2013-07-29T18:21:00Z">
              <w:tcPr>
                <w:tcW w:w="1555" w:type="dxa"/>
                <w:tcBorders>
                  <w:top w:val="nil"/>
                  <w:left w:val="nil"/>
                  <w:bottom w:val="nil"/>
                  <w:right w:val="nil"/>
                </w:tcBorders>
                <w:vAlign w:val="bottom"/>
              </w:tcPr>
            </w:tcPrChange>
          </w:tcPr>
          <w:p w:rsidR="00EE5811" w:rsidRDefault="0012073B" w:rsidP="008A68BE">
            <w:pPr>
              <w:pStyle w:val="a0"/>
              <w:pPrChange w:id="1696" w:author="Иво Станков" w:date="2013-07-29T18:48:00Z">
                <w:pPr>
                  <w:pStyle w:val="a"/>
                </w:pPr>
              </w:pPrChange>
            </w:pPr>
            <w:r w:rsidRPr="00842737">
              <w:t>6</w:t>
            </w:r>
          </w:p>
        </w:tc>
        <w:tc>
          <w:tcPr>
            <w:tcW w:w="1724" w:type="dxa"/>
            <w:tcBorders>
              <w:top w:val="nil"/>
              <w:left w:val="nil"/>
              <w:bottom w:val="nil"/>
              <w:right w:val="nil"/>
            </w:tcBorders>
            <w:vAlign w:val="bottom"/>
            <w:tcPrChange w:id="1697" w:author="Иво Станков" w:date="2013-07-29T18:21:00Z">
              <w:tcPr>
                <w:tcW w:w="1724" w:type="dxa"/>
                <w:tcBorders>
                  <w:top w:val="nil"/>
                  <w:left w:val="nil"/>
                  <w:bottom w:val="nil"/>
                  <w:right w:val="nil"/>
                </w:tcBorders>
                <w:vAlign w:val="bottom"/>
              </w:tcPr>
            </w:tcPrChange>
          </w:tcPr>
          <w:p w:rsidR="004C0111" w:rsidRDefault="0012073B" w:rsidP="008A68BE">
            <w:pPr>
              <w:pStyle w:val="a0"/>
              <w:pPrChange w:id="1698" w:author="Иво Станков" w:date="2013-07-29T18:48:00Z">
                <w:pPr>
                  <w:pStyle w:val="a"/>
                </w:pPr>
              </w:pPrChange>
            </w:pPr>
            <w:r w:rsidRPr="00842737">
              <w:t>1</w:t>
            </w:r>
          </w:p>
        </w:tc>
        <w:tc>
          <w:tcPr>
            <w:tcW w:w="1351" w:type="dxa"/>
            <w:tcBorders>
              <w:top w:val="nil"/>
              <w:left w:val="nil"/>
              <w:bottom w:val="nil"/>
              <w:right w:val="nil"/>
            </w:tcBorders>
            <w:noWrap/>
            <w:vAlign w:val="bottom"/>
            <w:tcPrChange w:id="1699"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700" w:author="Иво Станков" w:date="2013-07-29T18:48:00Z">
                <w:pPr>
                  <w:pStyle w:val="a"/>
                </w:pPr>
              </w:pPrChange>
            </w:pPr>
            <w:r w:rsidRPr="00842737">
              <w:t>-</w:t>
            </w:r>
          </w:p>
        </w:tc>
        <w:tc>
          <w:tcPr>
            <w:tcW w:w="1194" w:type="dxa"/>
            <w:tcBorders>
              <w:top w:val="nil"/>
              <w:left w:val="nil"/>
              <w:bottom w:val="nil"/>
              <w:right w:val="nil"/>
            </w:tcBorders>
            <w:vAlign w:val="bottom"/>
            <w:tcPrChange w:id="1701" w:author="Иво Станков" w:date="2013-07-29T18:21:00Z">
              <w:tcPr>
                <w:tcW w:w="1454" w:type="dxa"/>
                <w:tcBorders>
                  <w:top w:val="nil"/>
                  <w:left w:val="nil"/>
                  <w:bottom w:val="nil"/>
                  <w:right w:val="nil"/>
                </w:tcBorders>
                <w:vAlign w:val="bottom"/>
              </w:tcPr>
            </w:tcPrChange>
          </w:tcPr>
          <w:p w:rsidR="004C0111" w:rsidRDefault="0012073B" w:rsidP="008A68BE">
            <w:pPr>
              <w:pStyle w:val="a0"/>
              <w:pPrChange w:id="1702" w:author="Иво Станков" w:date="2013-07-29T18:48:00Z">
                <w:pPr>
                  <w:pStyle w:val="a"/>
                </w:pPr>
              </w:pPrChange>
            </w:pPr>
            <w:r w:rsidRPr="00842737">
              <w:t>7</w:t>
            </w:r>
          </w:p>
        </w:tc>
      </w:tr>
      <w:tr w:rsidR="0012073B" w:rsidRPr="00842737" w:rsidTr="00A01296">
        <w:trPr>
          <w:trHeight w:val="170"/>
          <w:jc w:val="center"/>
          <w:trPrChange w:id="1703" w:author="Иво Станков" w:date="2013-07-29T18:21:00Z">
            <w:trPr>
              <w:trHeight w:val="170"/>
              <w:jc w:val="center"/>
            </w:trPr>
          </w:trPrChange>
        </w:trPr>
        <w:tc>
          <w:tcPr>
            <w:tcW w:w="4643" w:type="dxa"/>
            <w:tcBorders>
              <w:top w:val="nil"/>
              <w:left w:val="nil"/>
              <w:bottom w:val="nil"/>
              <w:right w:val="nil"/>
            </w:tcBorders>
            <w:vAlign w:val="bottom"/>
            <w:tcPrChange w:id="1704"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705" w:author="Иво Станков" w:date="2013-07-29T18:48:00Z">
                <w:pPr>
                  <w:pStyle w:val="a"/>
                </w:pPr>
              </w:pPrChange>
            </w:pPr>
            <w:r w:rsidRPr="00842737">
              <w:t xml:space="preserve">Начисления за дългосрочни задължения към </w:t>
            </w:r>
            <w:proofErr w:type="gramStart"/>
            <w:r w:rsidRPr="00842737">
              <w:t xml:space="preserve">персонала </w:t>
            </w:r>
            <w:proofErr w:type="gramEnd"/>
          </w:p>
        </w:tc>
        <w:tc>
          <w:tcPr>
            <w:tcW w:w="1555" w:type="dxa"/>
            <w:tcBorders>
              <w:top w:val="nil"/>
              <w:left w:val="nil"/>
              <w:bottom w:val="nil"/>
              <w:right w:val="nil"/>
            </w:tcBorders>
            <w:noWrap/>
            <w:vAlign w:val="bottom"/>
            <w:tcPrChange w:id="1706"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707" w:author="Иво Станков" w:date="2013-07-29T18:48:00Z">
                <w:pPr>
                  <w:pStyle w:val="a"/>
                </w:pPr>
              </w:pPrChange>
            </w:pPr>
            <w:r w:rsidRPr="00842737">
              <w:t>2</w:t>
            </w:r>
          </w:p>
        </w:tc>
        <w:tc>
          <w:tcPr>
            <w:tcW w:w="1724" w:type="dxa"/>
            <w:tcBorders>
              <w:top w:val="nil"/>
              <w:left w:val="nil"/>
              <w:bottom w:val="nil"/>
              <w:right w:val="nil"/>
            </w:tcBorders>
            <w:noWrap/>
            <w:vAlign w:val="bottom"/>
            <w:tcPrChange w:id="1708"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709" w:author="Иво Станков" w:date="2013-07-29T18:48:00Z">
                <w:pPr>
                  <w:pStyle w:val="a"/>
                </w:pPr>
              </w:pPrChange>
            </w:pPr>
            <w:r w:rsidRPr="00842737">
              <w:t>1</w:t>
            </w:r>
          </w:p>
        </w:tc>
        <w:tc>
          <w:tcPr>
            <w:tcW w:w="1351" w:type="dxa"/>
            <w:tcBorders>
              <w:top w:val="nil"/>
              <w:left w:val="nil"/>
              <w:bottom w:val="nil"/>
              <w:right w:val="nil"/>
            </w:tcBorders>
            <w:noWrap/>
            <w:vAlign w:val="bottom"/>
            <w:tcPrChange w:id="1710"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711" w:author="Иво Станков" w:date="2013-07-29T18:48:00Z">
                <w:pPr>
                  <w:pStyle w:val="a"/>
                </w:pPr>
              </w:pPrChange>
            </w:pPr>
            <w:r w:rsidRPr="00842737">
              <w:t>-</w:t>
            </w:r>
          </w:p>
        </w:tc>
        <w:tc>
          <w:tcPr>
            <w:tcW w:w="1194" w:type="dxa"/>
            <w:tcBorders>
              <w:top w:val="nil"/>
              <w:left w:val="nil"/>
              <w:bottom w:val="nil"/>
              <w:right w:val="nil"/>
            </w:tcBorders>
            <w:noWrap/>
            <w:vAlign w:val="bottom"/>
            <w:tcPrChange w:id="1712"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713" w:author="Иво Станков" w:date="2013-07-29T18:48:00Z">
                <w:pPr>
                  <w:pStyle w:val="a"/>
                </w:pPr>
              </w:pPrChange>
            </w:pPr>
            <w:r w:rsidRPr="00842737">
              <w:t>3</w:t>
            </w:r>
          </w:p>
        </w:tc>
      </w:tr>
      <w:tr w:rsidR="0012073B" w:rsidRPr="00842737" w:rsidTr="00A01296">
        <w:trPr>
          <w:trHeight w:val="170"/>
          <w:jc w:val="center"/>
          <w:trPrChange w:id="1714" w:author="Иво Станков" w:date="2013-07-29T18:21:00Z">
            <w:trPr>
              <w:trHeight w:val="170"/>
              <w:jc w:val="center"/>
            </w:trPr>
          </w:trPrChange>
        </w:trPr>
        <w:tc>
          <w:tcPr>
            <w:tcW w:w="4643" w:type="dxa"/>
            <w:tcBorders>
              <w:top w:val="nil"/>
              <w:left w:val="nil"/>
              <w:bottom w:val="nil"/>
              <w:right w:val="nil"/>
            </w:tcBorders>
            <w:vAlign w:val="bottom"/>
            <w:tcPrChange w:id="1715"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716" w:author="Иво Станков" w:date="2013-07-29T18:48:00Z">
                <w:pPr>
                  <w:pStyle w:val="a"/>
                </w:pPr>
              </w:pPrChange>
            </w:pPr>
            <w:proofErr w:type="spellStart"/>
            <w:r w:rsidRPr="00842737">
              <w:t>Обезценка</w:t>
            </w:r>
            <w:proofErr w:type="spellEnd"/>
            <w:r w:rsidRPr="00842737">
              <w:t xml:space="preserve"> на вземания</w:t>
            </w:r>
          </w:p>
        </w:tc>
        <w:tc>
          <w:tcPr>
            <w:tcW w:w="1555" w:type="dxa"/>
            <w:tcBorders>
              <w:top w:val="nil"/>
              <w:left w:val="nil"/>
              <w:bottom w:val="nil"/>
              <w:right w:val="nil"/>
            </w:tcBorders>
            <w:noWrap/>
            <w:vAlign w:val="bottom"/>
            <w:tcPrChange w:id="1717"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718" w:author="Иво Станков" w:date="2013-07-29T18:48:00Z">
                <w:pPr>
                  <w:pStyle w:val="a"/>
                </w:pPr>
              </w:pPrChange>
            </w:pPr>
            <w:r w:rsidRPr="00842737">
              <w:t>3</w:t>
            </w:r>
          </w:p>
        </w:tc>
        <w:tc>
          <w:tcPr>
            <w:tcW w:w="1724" w:type="dxa"/>
            <w:tcBorders>
              <w:top w:val="nil"/>
              <w:left w:val="nil"/>
              <w:bottom w:val="nil"/>
              <w:right w:val="nil"/>
            </w:tcBorders>
            <w:noWrap/>
            <w:vAlign w:val="bottom"/>
            <w:tcPrChange w:id="1719"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720" w:author="Иво Станков" w:date="2013-07-29T18:48:00Z">
                <w:pPr>
                  <w:pStyle w:val="a"/>
                </w:pPr>
              </w:pPrChange>
            </w:pPr>
            <w:r w:rsidRPr="00842737">
              <w:t>1</w:t>
            </w:r>
          </w:p>
        </w:tc>
        <w:tc>
          <w:tcPr>
            <w:tcW w:w="1351" w:type="dxa"/>
            <w:tcBorders>
              <w:top w:val="nil"/>
              <w:left w:val="nil"/>
              <w:bottom w:val="nil"/>
              <w:right w:val="nil"/>
            </w:tcBorders>
            <w:noWrap/>
            <w:vAlign w:val="bottom"/>
            <w:tcPrChange w:id="1721"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722" w:author="Иво Станков" w:date="2013-07-29T18:48:00Z">
                <w:pPr>
                  <w:pStyle w:val="a"/>
                </w:pPr>
              </w:pPrChange>
            </w:pPr>
            <w:r w:rsidRPr="00842737">
              <w:t>-</w:t>
            </w:r>
          </w:p>
        </w:tc>
        <w:tc>
          <w:tcPr>
            <w:tcW w:w="1194" w:type="dxa"/>
            <w:tcBorders>
              <w:top w:val="nil"/>
              <w:left w:val="nil"/>
              <w:bottom w:val="nil"/>
              <w:right w:val="nil"/>
            </w:tcBorders>
            <w:noWrap/>
            <w:vAlign w:val="bottom"/>
            <w:tcPrChange w:id="1723"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724" w:author="Иво Станков" w:date="2013-07-29T18:48:00Z">
                <w:pPr>
                  <w:pStyle w:val="a"/>
                </w:pPr>
              </w:pPrChange>
            </w:pPr>
            <w:r w:rsidRPr="00842737">
              <w:t>4</w:t>
            </w:r>
          </w:p>
        </w:tc>
      </w:tr>
      <w:tr w:rsidR="0012073B" w:rsidRPr="00842737" w:rsidTr="00A01296">
        <w:trPr>
          <w:trHeight w:val="170"/>
          <w:jc w:val="center"/>
          <w:trPrChange w:id="1725" w:author="Иво Станков" w:date="2013-07-29T18:21:00Z">
            <w:trPr>
              <w:trHeight w:val="170"/>
              <w:jc w:val="center"/>
            </w:trPr>
          </w:trPrChange>
        </w:trPr>
        <w:tc>
          <w:tcPr>
            <w:tcW w:w="4643" w:type="dxa"/>
            <w:tcBorders>
              <w:top w:val="nil"/>
              <w:left w:val="nil"/>
              <w:bottom w:val="nil"/>
              <w:right w:val="nil"/>
            </w:tcBorders>
            <w:vAlign w:val="bottom"/>
            <w:tcPrChange w:id="1726"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727" w:author="Иво Станков" w:date="2013-07-29T18:48:00Z">
                <w:pPr>
                  <w:pStyle w:val="a"/>
                </w:pPr>
              </w:pPrChange>
            </w:pPr>
            <w:r w:rsidRPr="00842737">
              <w:t>Финансови активи на разположение за продажба</w:t>
            </w:r>
          </w:p>
        </w:tc>
        <w:tc>
          <w:tcPr>
            <w:tcW w:w="1555" w:type="dxa"/>
            <w:tcBorders>
              <w:top w:val="nil"/>
              <w:left w:val="nil"/>
              <w:bottom w:val="nil"/>
              <w:right w:val="nil"/>
            </w:tcBorders>
            <w:noWrap/>
            <w:vAlign w:val="bottom"/>
            <w:tcPrChange w:id="1728" w:author="Иво Станков" w:date="2013-07-29T18:21:00Z">
              <w:tcPr>
                <w:tcW w:w="1555" w:type="dxa"/>
                <w:tcBorders>
                  <w:top w:val="nil"/>
                  <w:left w:val="nil"/>
                  <w:bottom w:val="nil"/>
                  <w:right w:val="nil"/>
                </w:tcBorders>
                <w:noWrap/>
                <w:vAlign w:val="bottom"/>
              </w:tcPr>
            </w:tcPrChange>
          </w:tcPr>
          <w:p w:rsidR="00EE5811" w:rsidRDefault="0012073B" w:rsidP="008A68BE">
            <w:pPr>
              <w:pStyle w:val="a0"/>
              <w:pPrChange w:id="1729" w:author="Иво Станков" w:date="2013-07-29T18:48:00Z">
                <w:pPr>
                  <w:pStyle w:val="a"/>
                </w:pPr>
              </w:pPrChange>
            </w:pPr>
            <w:r w:rsidRPr="00842737">
              <w:t>-</w:t>
            </w:r>
          </w:p>
        </w:tc>
        <w:tc>
          <w:tcPr>
            <w:tcW w:w="1724" w:type="dxa"/>
            <w:tcBorders>
              <w:top w:val="nil"/>
              <w:left w:val="nil"/>
              <w:bottom w:val="nil"/>
              <w:right w:val="nil"/>
            </w:tcBorders>
            <w:noWrap/>
            <w:vAlign w:val="bottom"/>
            <w:tcPrChange w:id="1730" w:author="Иво Станков" w:date="2013-07-29T18:21:00Z">
              <w:tcPr>
                <w:tcW w:w="1724" w:type="dxa"/>
                <w:tcBorders>
                  <w:top w:val="nil"/>
                  <w:left w:val="nil"/>
                  <w:bottom w:val="nil"/>
                  <w:right w:val="nil"/>
                </w:tcBorders>
                <w:noWrap/>
                <w:vAlign w:val="bottom"/>
              </w:tcPr>
            </w:tcPrChange>
          </w:tcPr>
          <w:p w:rsidR="004C0111" w:rsidRDefault="0012073B" w:rsidP="008A68BE">
            <w:pPr>
              <w:pStyle w:val="a0"/>
              <w:pPrChange w:id="1731" w:author="Иво Станков" w:date="2013-07-29T18:48:00Z">
                <w:pPr>
                  <w:pStyle w:val="a"/>
                </w:pPr>
              </w:pPrChange>
            </w:pPr>
            <w:r w:rsidRPr="00842737">
              <w:t>-</w:t>
            </w:r>
          </w:p>
        </w:tc>
        <w:tc>
          <w:tcPr>
            <w:tcW w:w="1351" w:type="dxa"/>
            <w:tcBorders>
              <w:top w:val="nil"/>
              <w:left w:val="nil"/>
              <w:bottom w:val="nil"/>
              <w:right w:val="nil"/>
            </w:tcBorders>
            <w:noWrap/>
            <w:vAlign w:val="bottom"/>
            <w:tcPrChange w:id="1732" w:author="Иво Станков" w:date="2013-07-29T18:21:00Z">
              <w:tcPr>
                <w:tcW w:w="1515" w:type="dxa"/>
                <w:tcBorders>
                  <w:top w:val="nil"/>
                  <w:left w:val="nil"/>
                  <w:bottom w:val="nil"/>
                  <w:right w:val="nil"/>
                </w:tcBorders>
                <w:noWrap/>
                <w:vAlign w:val="bottom"/>
              </w:tcPr>
            </w:tcPrChange>
          </w:tcPr>
          <w:p w:rsidR="004C0111" w:rsidRDefault="0012073B" w:rsidP="008A68BE">
            <w:pPr>
              <w:pStyle w:val="a0"/>
              <w:pPrChange w:id="1733" w:author="Иво Станков" w:date="2013-07-29T18:48:00Z">
                <w:pPr>
                  <w:pStyle w:val="a"/>
                </w:pPr>
              </w:pPrChange>
            </w:pPr>
            <w:r w:rsidRPr="00842737" w:rsidDel="00E135FD">
              <w:t xml:space="preserve"> </w:t>
            </w:r>
            <w:r w:rsidRPr="00842737">
              <w:t>(20)</w:t>
            </w:r>
          </w:p>
        </w:tc>
        <w:tc>
          <w:tcPr>
            <w:tcW w:w="1194" w:type="dxa"/>
            <w:tcBorders>
              <w:top w:val="nil"/>
              <w:left w:val="nil"/>
              <w:bottom w:val="nil"/>
              <w:right w:val="nil"/>
            </w:tcBorders>
            <w:noWrap/>
            <w:vAlign w:val="bottom"/>
            <w:tcPrChange w:id="1734" w:author="Иво Станков" w:date="2013-07-29T18:21:00Z">
              <w:tcPr>
                <w:tcW w:w="1454" w:type="dxa"/>
                <w:tcBorders>
                  <w:top w:val="nil"/>
                  <w:left w:val="nil"/>
                  <w:bottom w:val="nil"/>
                  <w:right w:val="nil"/>
                </w:tcBorders>
                <w:noWrap/>
                <w:vAlign w:val="bottom"/>
              </w:tcPr>
            </w:tcPrChange>
          </w:tcPr>
          <w:p w:rsidR="004C0111" w:rsidRDefault="0012073B" w:rsidP="008A68BE">
            <w:pPr>
              <w:pStyle w:val="a0"/>
              <w:pPrChange w:id="1735" w:author="Иво Станков" w:date="2013-07-29T18:48:00Z">
                <w:pPr>
                  <w:pStyle w:val="a"/>
                </w:pPr>
              </w:pPrChange>
            </w:pPr>
            <w:r w:rsidRPr="00842737">
              <w:t>(20)</w:t>
            </w:r>
          </w:p>
        </w:tc>
      </w:tr>
      <w:tr w:rsidR="0012073B" w:rsidRPr="00842737" w:rsidTr="00A01296">
        <w:trPr>
          <w:trHeight w:val="170"/>
          <w:jc w:val="center"/>
          <w:trPrChange w:id="1736" w:author="Иво Станков" w:date="2013-07-29T18:21:00Z">
            <w:trPr>
              <w:trHeight w:val="170"/>
              <w:jc w:val="center"/>
            </w:trPr>
          </w:trPrChange>
        </w:trPr>
        <w:tc>
          <w:tcPr>
            <w:tcW w:w="4643" w:type="dxa"/>
            <w:tcBorders>
              <w:top w:val="nil"/>
              <w:left w:val="nil"/>
              <w:bottom w:val="nil"/>
              <w:right w:val="nil"/>
            </w:tcBorders>
            <w:vAlign w:val="bottom"/>
            <w:tcPrChange w:id="1737" w:author="Иво Станков" w:date="2013-07-29T18:21:00Z">
              <w:tcPr>
                <w:tcW w:w="4170" w:type="dxa"/>
                <w:tcBorders>
                  <w:top w:val="nil"/>
                  <w:left w:val="nil"/>
                  <w:bottom w:val="nil"/>
                  <w:right w:val="nil"/>
                </w:tcBorders>
                <w:vAlign w:val="bottom"/>
              </w:tcPr>
            </w:tcPrChange>
          </w:tcPr>
          <w:p w:rsidR="00EE5811" w:rsidRDefault="0012073B" w:rsidP="008A68BE">
            <w:pPr>
              <w:pStyle w:val="a"/>
              <w:pPrChange w:id="1738" w:author="Иво Станков" w:date="2013-07-29T18:48:00Z">
                <w:pPr>
                  <w:pStyle w:val="a"/>
                </w:pPr>
              </w:pPrChange>
            </w:pPr>
            <w:r w:rsidRPr="00842737">
              <w:t>Общо</w:t>
            </w:r>
          </w:p>
        </w:tc>
        <w:tc>
          <w:tcPr>
            <w:tcW w:w="1555" w:type="dxa"/>
            <w:tcBorders>
              <w:top w:val="single" w:sz="4" w:space="0" w:color="auto"/>
              <w:left w:val="nil"/>
              <w:bottom w:val="double" w:sz="6" w:space="0" w:color="auto"/>
              <w:right w:val="nil"/>
            </w:tcBorders>
            <w:noWrap/>
            <w:vAlign w:val="bottom"/>
            <w:tcPrChange w:id="1739" w:author="Иво Станков" w:date="2013-07-29T18:21:00Z">
              <w:tcPr>
                <w:tcW w:w="1555" w:type="dxa"/>
                <w:tcBorders>
                  <w:top w:val="single" w:sz="4" w:space="0" w:color="auto"/>
                  <w:left w:val="nil"/>
                  <w:bottom w:val="double" w:sz="6" w:space="0" w:color="auto"/>
                  <w:right w:val="nil"/>
                </w:tcBorders>
                <w:noWrap/>
                <w:vAlign w:val="bottom"/>
              </w:tcPr>
            </w:tcPrChange>
          </w:tcPr>
          <w:p w:rsidR="00EE5811" w:rsidRDefault="0012073B" w:rsidP="008A68BE">
            <w:pPr>
              <w:pStyle w:val="a0"/>
              <w:pPrChange w:id="1740" w:author="Иво Станков" w:date="2013-07-29T18:48:00Z">
                <w:pPr>
                  <w:pStyle w:val="a"/>
                </w:pPr>
              </w:pPrChange>
            </w:pPr>
            <w:r w:rsidRPr="00842737">
              <w:t>25</w:t>
            </w:r>
          </w:p>
        </w:tc>
        <w:tc>
          <w:tcPr>
            <w:tcW w:w="1724" w:type="dxa"/>
            <w:tcBorders>
              <w:top w:val="single" w:sz="4" w:space="0" w:color="auto"/>
              <w:left w:val="nil"/>
              <w:bottom w:val="double" w:sz="6" w:space="0" w:color="auto"/>
              <w:right w:val="nil"/>
            </w:tcBorders>
            <w:noWrap/>
            <w:vAlign w:val="bottom"/>
            <w:tcPrChange w:id="1741" w:author="Иво Станков" w:date="2013-07-29T18:21:00Z">
              <w:tcPr>
                <w:tcW w:w="1724" w:type="dxa"/>
                <w:tcBorders>
                  <w:top w:val="single" w:sz="4" w:space="0" w:color="auto"/>
                  <w:left w:val="nil"/>
                  <w:bottom w:val="double" w:sz="6" w:space="0" w:color="auto"/>
                  <w:right w:val="nil"/>
                </w:tcBorders>
                <w:noWrap/>
                <w:vAlign w:val="bottom"/>
              </w:tcPr>
            </w:tcPrChange>
          </w:tcPr>
          <w:p w:rsidR="004C0111" w:rsidRDefault="0012073B" w:rsidP="008A68BE">
            <w:pPr>
              <w:pStyle w:val="a0"/>
              <w:pPrChange w:id="1742" w:author="Иво Станков" w:date="2013-07-29T18:48:00Z">
                <w:pPr>
                  <w:pStyle w:val="a"/>
                </w:pPr>
              </w:pPrChange>
            </w:pPr>
            <w:r w:rsidRPr="00842737">
              <w:t>2</w:t>
            </w:r>
          </w:p>
        </w:tc>
        <w:tc>
          <w:tcPr>
            <w:tcW w:w="1351" w:type="dxa"/>
            <w:tcBorders>
              <w:top w:val="single" w:sz="4" w:space="0" w:color="auto"/>
              <w:left w:val="nil"/>
              <w:bottom w:val="double" w:sz="6" w:space="0" w:color="auto"/>
              <w:right w:val="nil"/>
            </w:tcBorders>
            <w:noWrap/>
            <w:vAlign w:val="bottom"/>
            <w:tcPrChange w:id="1743" w:author="Иво Станков" w:date="2013-07-29T18:21:00Z">
              <w:tcPr>
                <w:tcW w:w="1515" w:type="dxa"/>
                <w:tcBorders>
                  <w:top w:val="single" w:sz="4" w:space="0" w:color="auto"/>
                  <w:left w:val="nil"/>
                  <w:bottom w:val="double" w:sz="6" w:space="0" w:color="auto"/>
                  <w:right w:val="nil"/>
                </w:tcBorders>
                <w:noWrap/>
                <w:vAlign w:val="bottom"/>
              </w:tcPr>
            </w:tcPrChange>
          </w:tcPr>
          <w:p w:rsidR="004C0111" w:rsidRDefault="0012073B" w:rsidP="008A68BE">
            <w:pPr>
              <w:pStyle w:val="a0"/>
              <w:pPrChange w:id="1744" w:author="Иво Станков" w:date="2013-07-29T18:48:00Z">
                <w:pPr>
                  <w:pStyle w:val="a"/>
                </w:pPr>
              </w:pPrChange>
            </w:pPr>
            <w:r w:rsidRPr="00842737">
              <w:t>(20)</w:t>
            </w:r>
          </w:p>
        </w:tc>
        <w:tc>
          <w:tcPr>
            <w:tcW w:w="1194" w:type="dxa"/>
            <w:tcBorders>
              <w:top w:val="single" w:sz="4" w:space="0" w:color="auto"/>
              <w:left w:val="nil"/>
              <w:bottom w:val="double" w:sz="6" w:space="0" w:color="auto"/>
              <w:right w:val="nil"/>
            </w:tcBorders>
            <w:noWrap/>
            <w:vAlign w:val="bottom"/>
            <w:tcPrChange w:id="1745" w:author="Иво Станков" w:date="2013-07-29T18:21:00Z">
              <w:tcPr>
                <w:tcW w:w="1454" w:type="dxa"/>
                <w:tcBorders>
                  <w:top w:val="single" w:sz="4" w:space="0" w:color="auto"/>
                  <w:left w:val="nil"/>
                  <w:bottom w:val="double" w:sz="6" w:space="0" w:color="auto"/>
                  <w:right w:val="nil"/>
                </w:tcBorders>
                <w:noWrap/>
                <w:vAlign w:val="bottom"/>
              </w:tcPr>
            </w:tcPrChange>
          </w:tcPr>
          <w:p w:rsidR="004C0111" w:rsidRDefault="0012073B" w:rsidP="008A68BE">
            <w:pPr>
              <w:pStyle w:val="a0"/>
              <w:pPrChange w:id="1746" w:author="Иво Станков" w:date="2013-07-29T18:48:00Z">
                <w:pPr>
                  <w:pStyle w:val="a"/>
                </w:pPr>
              </w:pPrChange>
            </w:pPr>
            <w:r w:rsidRPr="00842737">
              <w:t>7</w:t>
            </w:r>
          </w:p>
        </w:tc>
      </w:tr>
    </w:tbl>
    <w:p w:rsidR="00EE5811" w:rsidRDefault="00833980" w:rsidP="008A68BE">
      <w:pPr>
        <w:pStyle w:val="Heading1"/>
        <w:pPrChange w:id="1747" w:author="Иво Станков" w:date="2013-07-29T18:48:00Z">
          <w:pPr>
            <w:pStyle w:val="a"/>
          </w:pPr>
        </w:pPrChange>
      </w:pPr>
      <w:bookmarkStart w:id="1748" w:name="_Toc355005236"/>
      <w:r>
        <w:rPr>
          <w:rFonts w:asciiTheme="minorHAnsi" w:hAnsiTheme="minorHAnsi"/>
          <w:lang w:val="en-US"/>
        </w:rPr>
        <w:lastRenderedPageBreak/>
        <w:t>18.</w:t>
      </w:r>
      <w:r w:rsidR="002F2C2C">
        <w:t xml:space="preserve"> </w:t>
      </w:r>
      <w:r w:rsidR="0012073B" w:rsidRPr="00146731">
        <w:t>ТЪРГОВСКИ ВЗЕМАНИЯ</w:t>
      </w:r>
      <w:bookmarkEnd w:id="1748"/>
      <w:r w:rsidR="0012073B" w:rsidRPr="00146731">
        <w:t xml:space="preserve"> </w:t>
      </w:r>
    </w:p>
    <w:p w:rsidR="004C0111" w:rsidRDefault="0012073B" w:rsidP="008A68BE">
      <w:pPr>
        <w:pPrChange w:id="1749" w:author="Иво Станков" w:date="2013-07-29T18:48:00Z">
          <w:pPr/>
        </w:pPrChange>
      </w:pPr>
      <w:r w:rsidRPr="00146731">
        <w:t xml:space="preserve">Търговските вземания </w:t>
      </w:r>
      <w:proofErr w:type="gramStart"/>
      <w:r w:rsidRPr="00146731">
        <w:t xml:space="preserve">включват: </w:t>
      </w:r>
      <w:proofErr w:type="gramEnd"/>
    </w:p>
    <w:tbl>
      <w:tblPr>
        <w:tblW w:w="9317" w:type="dxa"/>
        <w:tblInd w:w="93" w:type="dxa"/>
        <w:tblLook w:val="00A0" w:firstRow="1" w:lastRow="0" w:firstColumn="1" w:lastColumn="0" w:noHBand="0" w:noVBand="0"/>
      </w:tblPr>
      <w:tblGrid>
        <w:gridCol w:w="6291"/>
        <w:gridCol w:w="1513"/>
        <w:gridCol w:w="1513"/>
      </w:tblGrid>
      <w:tr w:rsidR="0012073B" w:rsidRPr="00146731" w:rsidTr="00D01609">
        <w:trPr>
          <w:trHeight w:val="170"/>
        </w:trPr>
        <w:tc>
          <w:tcPr>
            <w:tcW w:w="6291" w:type="dxa"/>
            <w:tcBorders>
              <w:top w:val="nil"/>
              <w:left w:val="nil"/>
              <w:bottom w:val="nil"/>
              <w:right w:val="nil"/>
            </w:tcBorders>
            <w:vAlign w:val="bottom"/>
          </w:tcPr>
          <w:p w:rsidR="004C0111" w:rsidRDefault="004C0111" w:rsidP="008A68BE">
            <w:pPr>
              <w:pPrChange w:id="1750" w:author="Иво Станков" w:date="2013-07-29T18:48:00Z">
                <w:pPr/>
              </w:pPrChange>
            </w:pPr>
          </w:p>
        </w:tc>
        <w:tc>
          <w:tcPr>
            <w:tcW w:w="1513" w:type="dxa"/>
            <w:tcBorders>
              <w:top w:val="nil"/>
              <w:left w:val="nil"/>
              <w:bottom w:val="nil"/>
              <w:right w:val="nil"/>
            </w:tcBorders>
            <w:vAlign w:val="bottom"/>
          </w:tcPr>
          <w:p w:rsidR="00EE5811" w:rsidRDefault="003C7CF1" w:rsidP="008A68BE">
            <w:pPr>
              <w:pStyle w:val="a1"/>
              <w:pPrChange w:id="1751" w:author="Иво Станков" w:date="2013-07-29T18:48:00Z">
                <w:pPr/>
              </w:pPrChange>
            </w:pPr>
            <w:r>
              <w:t>30.06</w:t>
            </w:r>
            <w:r w:rsidR="0012073B" w:rsidRPr="00146731">
              <w:t>.</w:t>
            </w:r>
            <w:proofErr w:type="gramStart"/>
            <w:r w:rsidR="0012073B" w:rsidRPr="00146731">
              <w:t>201</w:t>
            </w:r>
            <w:r w:rsidR="0012073B" w:rsidRPr="00146731">
              <w:rPr>
                <w:lang w:val="en-US"/>
              </w:rPr>
              <w:t>3</w:t>
            </w:r>
            <w:r w:rsidR="0012073B" w:rsidRPr="00146731">
              <w:t xml:space="preserve"> </w:t>
            </w:r>
            <w:proofErr w:type="gramEnd"/>
          </w:p>
        </w:tc>
        <w:tc>
          <w:tcPr>
            <w:tcW w:w="1513" w:type="dxa"/>
            <w:tcBorders>
              <w:top w:val="nil"/>
              <w:left w:val="nil"/>
              <w:bottom w:val="nil"/>
              <w:right w:val="nil"/>
            </w:tcBorders>
            <w:vAlign w:val="bottom"/>
          </w:tcPr>
          <w:p w:rsidR="004C0111" w:rsidRDefault="0012073B" w:rsidP="008A68BE">
            <w:pPr>
              <w:pStyle w:val="a1"/>
              <w:rPr>
                <w:lang w:val="en-US"/>
              </w:rPr>
              <w:pPrChange w:id="1752" w:author="Иво Станков" w:date="2013-07-29T18:48:00Z">
                <w:pPr>
                  <w:pStyle w:val="a1"/>
                </w:pPr>
              </w:pPrChange>
            </w:pPr>
            <w:r w:rsidRPr="00146731">
              <w:t>31.12.201</w:t>
            </w:r>
            <w:r w:rsidRPr="00146731">
              <w:rPr>
                <w:lang w:val="en-US"/>
              </w:rPr>
              <w:t>2</w:t>
            </w:r>
          </w:p>
        </w:tc>
      </w:tr>
      <w:tr w:rsidR="0012073B" w:rsidRPr="00146731" w:rsidTr="00D01609">
        <w:trPr>
          <w:trHeight w:val="170"/>
        </w:trPr>
        <w:tc>
          <w:tcPr>
            <w:tcW w:w="6291" w:type="dxa"/>
            <w:tcBorders>
              <w:top w:val="nil"/>
              <w:left w:val="nil"/>
              <w:bottom w:val="nil"/>
              <w:right w:val="nil"/>
            </w:tcBorders>
            <w:vAlign w:val="bottom"/>
          </w:tcPr>
          <w:p w:rsidR="004C0111" w:rsidRDefault="004C0111" w:rsidP="008A68BE">
            <w:pPr>
              <w:pPrChange w:id="1753" w:author="Иво Станков" w:date="2013-07-29T18:48:00Z">
                <w:pPr/>
              </w:pPrChange>
            </w:pPr>
          </w:p>
        </w:tc>
        <w:tc>
          <w:tcPr>
            <w:tcW w:w="1513" w:type="dxa"/>
            <w:tcBorders>
              <w:top w:val="nil"/>
              <w:left w:val="nil"/>
              <w:bottom w:val="nil"/>
              <w:right w:val="nil"/>
            </w:tcBorders>
            <w:vAlign w:val="bottom"/>
          </w:tcPr>
          <w:p w:rsidR="00EE5811" w:rsidRDefault="0012073B" w:rsidP="008A68BE">
            <w:pPr>
              <w:pStyle w:val="a1"/>
              <w:pPrChange w:id="1754" w:author="Иво Станков" w:date="2013-07-29T18:48:00Z">
                <w:pPr/>
              </w:pPrChange>
            </w:pPr>
            <w:r w:rsidRPr="00146731">
              <w:t xml:space="preserve"> BGN '</w:t>
            </w:r>
            <w:proofErr w:type="gramStart"/>
            <w:r w:rsidRPr="00146731">
              <w:t xml:space="preserve">000 </w:t>
            </w:r>
            <w:proofErr w:type="gramEnd"/>
          </w:p>
        </w:tc>
        <w:tc>
          <w:tcPr>
            <w:tcW w:w="1513" w:type="dxa"/>
            <w:tcBorders>
              <w:top w:val="nil"/>
              <w:left w:val="nil"/>
              <w:bottom w:val="nil"/>
              <w:right w:val="nil"/>
            </w:tcBorders>
            <w:vAlign w:val="bottom"/>
          </w:tcPr>
          <w:p w:rsidR="004C0111" w:rsidRDefault="0012073B" w:rsidP="008A68BE">
            <w:pPr>
              <w:pStyle w:val="a1"/>
              <w:pPrChange w:id="1755" w:author="Иво Станков" w:date="2013-07-29T18:48:00Z">
                <w:pPr>
                  <w:pStyle w:val="a1"/>
                </w:pPr>
              </w:pPrChange>
            </w:pPr>
            <w:r w:rsidRPr="00146731">
              <w:t xml:space="preserve"> BGN '</w:t>
            </w:r>
            <w:proofErr w:type="gramStart"/>
            <w:r w:rsidRPr="00146731">
              <w:t xml:space="preserve">000 </w:t>
            </w:r>
            <w:proofErr w:type="gramEnd"/>
          </w:p>
        </w:tc>
      </w:tr>
      <w:tr w:rsidR="0012073B" w:rsidRPr="00146731" w:rsidTr="00D01609">
        <w:trPr>
          <w:trHeight w:val="170"/>
        </w:trPr>
        <w:tc>
          <w:tcPr>
            <w:tcW w:w="6291" w:type="dxa"/>
            <w:tcBorders>
              <w:top w:val="nil"/>
              <w:left w:val="nil"/>
              <w:bottom w:val="nil"/>
              <w:right w:val="nil"/>
            </w:tcBorders>
            <w:vAlign w:val="bottom"/>
          </w:tcPr>
          <w:p w:rsidR="004C0111" w:rsidRDefault="004C0111" w:rsidP="008A68BE">
            <w:pPr>
              <w:pPrChange w:id="1756" w:author="Иво Станков" w:date="2013-07-29T18:48:00Z">
                <w:pPr/>
              </w:pPrChange>
            </w:pPr>
          </w:p>
        </w:tc>
        <w:tc>
          <w:tcPr>
            <w:tcW w:w="1513" w:type="dxa"/>
            <w:tcBorders>
              <w:top w:val="nil"/>
              <w:left w:val="nil"/>
              <w:bottom w:val="nil"/>
              <w:right w:val="nil"/>
            </w:tcBorders>
            <w:vAlign w:val="bottom"/>
          </w:tcPr>
          <w:p w:rsidR="004C0111" w:rsidRDefault="004C0111" w:rsidP="008A68BE">
            <w:pPr>
              <w:pPrChange w:id="1757" w:author="Иво Станков" w:date="2013-07-29T18:48:00Z">
                <w:pPr/>
              </w:pPrChange>
            </w:pPr>
          </w:p>
        </w:tc>
        <w:tc>
          <w:tcPr>
            <w:tcW w:w="1513" w:type="dxa"/>
            <w:tcBorders>
              <w:top w:val="nil"/>
              <w:left w:val="nil"/>
              <w:bottom w:val="nil"/>
              <w:right w:val="nil"/>
            </w:tcBorders>
            <w:vAlign w:val="bottom"/>
          </w:tcPr>
          <w:p w:rsidR="004C0111" w:rsidRDefault="004C0111" w:rsidP="008A68BE">
            <w:pPr>
              <w:pPrChange w:id="1758" w:author="Иво Станков" w:date="2013-07-29T18:48:00Z">
                <w:pPr/>
              </w:pPrChange>
            </w:pPr>
          </w:p>
        </w:tc>
      </w:tr>
      <w:tr w:rsidR="0012073B" w:rsidRPr="00146731" w:rsidTr="00D01609">
        <w:trPr>
          <w:trHeight w:val="170"/>
        </w:trPr>
        <w:tc>
          <w:tcPr>
            <w:tcW w:w="6291" w:type="dxa"/>
            <w:tcBorders>
              <w:top w:val="nil"/>
              <w:left w:val="nil"/>
              <w:bottom w:val="nil"/>
              <w:right w:val="nil"/>
            </w:tcBorders>
            <w:vAlign w:val="bottom"/>
          </w:tcPr>
          <w:p w:rsidR="00EE5811" w:rsidRDefault="0012073B" w:rsidP="008A68BE">
            <w:pPr>
              <w:pStyle w:val="a"/>
              <w:pPrChange w:id="1759" w:author="Иво Станков" w:date="2013-07-29T18:48:00Z">
                <w:pPr/>
              </w:pPrChange>
            </w:pPr>
            <w:r w:rsidRPr="00146731">
              <w:t>Вземания от клиенти</w:t>
            </w:r>
          </w:p>
        </w:tc>
        <w:tc>
          <w:tcPr>
            <w:tcW w:w="1513" w:type="dxa"/>
            <w:tcBorders>
              <w:top w:val="nil"/>
              <w:left w:val="nil"/>
              <w:bottom w:val="nil"/>
              <w:right w:val="nil"/>
            </w:tcBorders>
            <w:noWrap/>
            <w:vAlign w:val="bottom"/>
          </w:tcPr>
          <w:p w:rsidR="00EE5811" w:rsidRDefault="00334516" w:rsidP="008A68BE">
            <w:pPr>
              <w:pStyle w:val="a0"/>
              <w:pPrChange w:id="1760" w:author="Иво Станков" w:date="2013-07-29T18:48:00Z">
                <w:pPr>
                  <w:pStyle w:val="a"/>
                </w:pPr>
              </w:pPrChange>
            </w:pPr>
            <w:r>
              <w:t>92</w:t>
            </w:r>
          </w:p>
        </w:tc>
        <w:tc>
          <w:tcPr>
            <w:tcW w:w="1513" w:type="dxa"/>
            <w:tcBorders>
              <w:top w:val="nil"/>
              <w:left w:val="nil"/>
              <w:bottom w:val="nil"/>
              <w:right w:val="nil"/>
            </w:tcBorders>
            <w:vAlign w:val="bottom"/>
          </w:tcPr>
          <w:p w:rsidR="004C0111" w:rsidRDefault="0012073B" w:rsidP="008A68BE">
            <w:pPr>
              <w:pStyle w:val="a0"/>
              <w:pPrChange w:id="1761" w:author="Иво Станков" w:date="2013-07-29T18:48:00Z">
                <w:pPr>
                  <w:pStyle w:val="a0"/>
                </w:pPr>
              </w:pPrChange>
            </w:pPr>
            <w:r w:rsidRPr="00146731">
              <w:t>99</w:t>
            </w:r>
          </w:p>
        </w:tc>
      </w:tr>
      <w:tr w:rsidR="0012073B" w:rsidRPr="00146731" w:rsidTr="00D01609">
        <w:trPr>
          <w:trHeight w:val="170"/>
        </w:trPr>
        <w:tc>
          <w:tcPr>
            <w:tcW w:w="6291" w:type="dxa"/>
            <w:tcBorders>
              <w:top w:val="nil"/>
              <w:left w:val="nil"/>
              <w:bottom w:val="nil"/>
              <w:right w:val="nil"/>
            </w:tcBorders>
            <w:vAlign w:val="bottom"/>
          </w:tcPr>
          <w:p w:rsidR="00EE5811" w:rsidRDefault="0012073B" w:rsidP="008A68BE">
            <w:pPr>
              <w:pStyle w:val="a"/>
              <w:pPrChange w:id="1762" w:author="Иво Станков" w:date="2013-07-29T18:48:00Z">
                <w:pPr>
                  <w:pStyle w:val="a0"/>
                </w:pPr>
              </w:pPrChange>
            </w:pPr>
            <w:r w:rsidRPr="00146731">
              <w:t xml:space="preserve">Натрупана </w:t>
            </w:r>
            <w:proofErr w:type="spellStart"/>
            <w:proofErr w:type="gramStart"/>
            <w:r w:rsidRPr="00146731">
              <w:t>обезценка</w:t>
            </w:r>
            <w:proofErr w:type="spellEnd"/>
            <w:r w:rsidRPr="00146731">
              <w:t xml:space="preserve"> </w:t>
            </w:r>
            <w:proofErr w:type="gramEnd"/>
          </w:p>
        </w:tc>
        <w:tc>
          <w:tcPr>
            <w:tcW w:w="1513" w:type="dxa"/>
            <w:tcBorders>
              <w:top w:val="nil"/>
              <w:left w:val="nil"/>
              <w:bottom w:val="nil"/>
              <w:right w:val="nil"/>
            </w:tcBorders>
            <w:noWrap/>
            <w:vAlign w:val="bottom"/>
          </w:tcPr>
          <w:p w:rsidR="00EE5811" w:rsidRDefault="0012073B" w:rsidP="008A68BE">
            <w:pPr>
              <w:pStyle w:val="a0"/>
              <w:pPrChange w:id="1763" w:author="Иво Станков" w:date="2013-07-29T18:48:00Z">
                <w:pPr>
                  <w:pStyle w:val="a"/>
                </w:pPr>
              </w:pPrChange>
            </w:pPr>
            <w:r w:rsidRPr="00146731">
              <w:t>(29)</w:t>
            </w:r>
          </w:p>
        </w:tc>
        <w:tc>
          <w:tcPr>
            <w:tcW w:w="1513" w:type="dxa"/>
            <w:tcBorders>
              <w:top w:val="nil"/>
              <w:left w:val="nil"/>
              <w:bottom w:val="nil"/>
              <w:right w:val="nil"/>
            </w:tcBorders>
            <w:vAlign w:val="bottom"/>
          </w:tcPr>
          <w:p w:rsidR="004C0111" w:rsidRDefault="0012073B" w:rsidP="008A68BE">
            <w:pPr>
              <w:pStyle w:val="a0"/>
              <w:pPrChange w:id="1764" w:author="Иво Станков" w:date="2013-07-29T18:48:00Z">
                <w:pPr>
                  <w:pStyle w:val="a0"/>
                </w:pPr>
              </w:pPrChange>
            </w:pPr>
            <w:r w:rsidRPr="00146731">
              <w:t>(</w:t>
            </w:r>
            <w:r w:rsidRPr="00146731">
              <w:rPr>
                <w:lang w:val="en-US"/>
              </w:rPr>
              <w:t>29</w:t>
            </w:r>
            <w:r w:rsidRPr="00146731">
              <w:t>)</w:t>
            </w:r>
          </w:p>
        </w:tc>
      </w:tr>
      <w:tr w:rsidR="0012073B" w:rsidRPr="00146731" w:rsidTr="00D01609">
        <w:trPr>
          <w:trHeight w:val="170"/>
        </w:trPr>
        <w:tc>
          <w:tcPr>
            <w:tcW w:w="6291" w:type="dxa"/>
            <w:tcBorders>
              <w:top w:val="nil"/>
              <w:left w:val="nil"/>
              <w:bottom w:val="nil"/>
              <w:right w:val="nil"/>
            </w:tcBorders>
            <w:vAlign w:val="bottom"/>
          </w:tcPr>
          <w:p w:rsidR="00EE5811" w:rsidRDefault="0012073B" w:rsidP="008A68BE">
            <w:pPr>
              <w:pStyle w:val="a"/>
              <w:pPrChange w:id="1765" w:author="Иво Станков" w:date="2013-07-29T18:48:00Z">
                <w:pPr>
                  <w:pStyle w:val="a0"/>
                </w:pPr>
              </w:pPrChange>
            </w:pPr>
            <w:r w:rsidRPr="00146731">
              <w:t>Общо</w:t>
            </w:r>
          </w:p>
        </w:tc>
        <w:tc>
          <w:tcPr>
            <w:tcW w:w="1513" w:type="dxa"/>
            <w:tcBorders>
              <w:top w:val="single" w:sz="4" w:space="0" w:color="auto"/>
              <w:left w:val="nil"/>
              <w:bottom w:val="double" w:sz="6" w:space="0" w:color="auto"/>
              <w:right w:val="nil"/>
            </w:tcBorders>
            <w:vAlign w:val="bottom"/>
          </w:tcPr>
          <w:p w:rsidR="00EE5811" w:rsidRDefault="00334516" w:rsidP="008A68BE">
            <w:pPr>
              <w:pStyle w:val="a0"/>
              <w:pPrChange w:id="1766" w:author="Иво Станков" w:date="2013-07-29T18:48:00Z">
                <w:pPr>
                  <w:pStyle w:val="a"/>
                </w:pPr>
              </w:pPrChange>
            </w:pPr>
            <w:r>
              <w:t>63</w:t>
            </w:r>
          </w:p>
        </w:tc>
        <w:tc>
          <w:tcPr>
            <w:tcW w:w="1513" w:type="dxa"/>
            <w:tcBorders>
              <w:top w:val="single" w:sz="4" w:space="0" w:color="auto"/>
              <w:left w:val="nil"/>
              <w:bottom w:val="double" w:sz="6" w:space="0" w:color="auto"/>
              <w:right w:val="nil"/>
            </w:tcBorders>
            <w:vAlign w:val="bottom"/>
          </w:tcPr>
          <w:p w:rsidR="004C0111" w:rsidRDefault="0012073B" w:rsidP="008A68BE">
            <w:pPr>
              <w:pStyle w:val="a0"/>
              <w:pPrChange w:id="1767" w:author="Иво Станков" w:date="2013-07-29T18:48:00Z">
                <w:pPr>
                  <w:pStyle w:val="a0"/>
                </w:pPr>
              </w:pPrChange>
            </w:pPr>
            <w:r w:rsidRPr="00146731">
              <w:t>70</w:t>
            </w:r>
          </w:p>
        </w:tc>
      </w:tr>
    </w:tbl>
    <w:p w:rsidR="004C0111" w:rsidRDefault="0012073B" w:rsidP="008A68BE">
      <w:pPr>
        <w:rPr>
          <w:lang w:val="ru-RU"/>
        </w:rPr>
        <w:pPrChange w:id="1768" w:author="Иво Станков" w:date="2013-07-29T18:48:00Z">
          <w:pPr/>
        </w:pPrChange>
      </w:pPr>
      <w:r w:rsidRPr="00146731">
        <w:rPr>
          <w:lang w:val="ru-RU"/>
        </w:rPr>
        <w:tab/>
        <w:t>Търговските вземания са свързани с дължими такси за оказани услуги съгласно правилника на Борсата (комисионни за сделки, такси за: регистрация, интернет и он-лайн търговия и информационно обслужване), които се заплащат</w:t>
      </w:r>
      <w:r>
        <w:rPr>
          <w:lang w:val="ru-RU"/>
        </w:rPr>
        <w:t xml:space="preserve"> </w:t>
      </w:r>
      <w:r w:rsidRPr="00146731">
        <w:rPr>
          <w:lang w:val="ru-RU"/>
        </w:rPr>
        <w:t xml:space="preserve">обичайно при получаване на услугата или в следващите 2 дни, необходими за извършване на сетълмента. Обичайният кредитен период (обичайната обръщаемост на вземанията) </w:t>
      </w:r>
      <w:r w:rsidRPr="00146731">
        <w:t>e</w:t>
      </w:r>
      <w:r w:rsidRPr="00146731">
        <w:rPr>
          <w:lang w:val="ru-RU"/>
        </w:rPr>
        <w:t xml:space="preserve"> до 30 дни. Те са безлихвенив лева - </w:t>
      </w:r>
      <w:r w:rsidR="00334516">
        <w:t>4</w:t>
      </w:r>
      <w:r w:rsidR="00334516" w:rsidRPr="00146731">
        <w:rPr>
          <w:lang w:val="ru-RU"/>
        </w:rPr>
        <w:t xml:space="preserve"> </w:t>
      </w:r>
      <w:r w:rsidRPr="00146731">
        <w:rPr>
          <w:lang w:val="ru-RU"/>
        </w:rPr>
        <w:t xml:space="preserve">х.лв. и евро – </w:t>
      </w:r>
      <w:r w:rsidRPr="00146731">
        <w:t>59</w:t>
      </w:r>
      <w:r w:rsidRPr="00146731">
        <w:rPr>
          <w:lang w:val="ru-RU"/>
        </w:rPr>
        <w:t xml:space="preserve"> х.лв.</w:t>
      </w:r>
      <w:r>
        <w:rPr>
          <w:lang w:val="ru-RU"/>
        </w:rPr>
        <w:t xml:space="preserve"> </w:t>
      </w:r>
      <w:r w:rsidRPr="00146731">
        <w:rPr>
          <w:lang w:val="ru-RU"/>
        </w:rPr>
        <w:t>(31.12.201</w:t>
      </w:r>
      <w:r w:rsidRPr="00146731">
        <w:t>2</w:t>
      </w:r>
      <w:r w:rsidRPr="00146731">
        <w:rPr>
          <w:lang w:val="ru-RU"/>
        </w:rPr>
        <w:t xml:space="preserve"> г.: </w:t>
      </w:r>
      <w:r w:rsidRPr="00146731">
        <w:t>70</w:t>
      </w:r>
      <w:r w:rsidRPr="00146731">
        <w:rPr>
          <w:lang w:val="ru-RU"/>
        </w:rPr>
        <w:t xml:space="preserve"> х.лв. в лева - 14 </w:t>
      </w:r>
      <w:proofErr w:type="gramStart"/>
      <w:r w:rsidRPr="00146731">
        <w:rPr>
          <w:lang w:val="ru-RU"/>
        </w:rPr>
        <w:t>хил.лева</w:t>
      </w:r>
      <w:proofErr w:type="gramEnd"/>
      <w:r w:rsidRPr="00146731">
        <w:rPr>
          <w:lang w:val="ru-RU"/>
        </w:rPr>
        <w:t xml:space="preserve"> и в евро - 56</w:t>
      </w:r>
      <w:r>
        <w:rPr>
          <w:lang w:val="ru-RU"/>
        </w:rPr>
        <w:t xml:space="preserve"> </w:t>
      </w:r>
      <w:r w:rsidRPr="00146731">
        <w:rPr>
          <w:lang w:val="ru-RU"/>
        </w:rPr>
        <w:t xml:space="preserve">хил.лева). </w:t>
      </w:r>
    </w:p>
    <w:p w:rsidR="004C0111" w:rsidRDefault="0012073B" w:rsidP="008A68BE">
      <w:pPr>
        <w:rPr>
          <w:lang w:val="ru-RU"/>
        </w:rPr>
        <w:pPrChange w:id="1769" w:author="Иво Станков" w:date="2013-07-29T18:48:00Z">
          <w:pPr/>
        </w:pPrChange>
      </w:pPr>
      <w:r w:rsidRPr="00146731">
        <w:rPr>
          <w:lang w:val="ru-RU"/>
        </w:rPr>
        <w:tab/>
        <w:t xml:space="preserve">Търговските вземания са текущи. </w:t>
      </w:r>
    </w:p>
    <w:p w:rsidR="004C0111" w:rsidRDefault="0012073B" w:rsidP="008A68BE">
      <w:pPr>
        <w:rPr>
          <w:lang w:val="ru-RU"/>
        </w:rPr>
        <w:pPrChange w:id="1770" w:author="Иво Станков" w:date="2013-07-29T18:48:00Z">
          <w:pPr/>
        </w:pPrChange>
      </w:pPr>
      <w:r w:rsidRPr="00146731">
        <w:rPr>
          <w:lang w:val="ru-RU"/>
        </w:rPr>
        <w:tab/>
        <w:t xml:space="preserve">Дружеството започва да начислява обезценки (чрез коректив) на база на своя исторически опит единствено при закъснение в изплащането на такси за пререгистрация пазар повече от 180 дни, което се счита, че е индикатор за несъбираемост. </w:t>
      </w:r>
    </w:p>
    <w:p w:rsidR="004C0111" w:rsidRDefault="0012073B" w:rsidP="008A68BE">
      <w:pPr>
        <w:rPr>
          <w:lang w:val="ru-RU"/>
        </w:rPr>
        <w:pPrChange w:id="1771" w:author="Иво Станков" w:date="2013-07-29T18:48:00Z">
          <w:pPr/>
        </w:pPrChange>
      </w:pPr>
      <w:r w:rsidRPr="00146731">
        <w:rPr>
          <w:lang w:val="ru-RU"/>
        </w:rPr>
        <w:tab/>
        <w:t>Движението на коректива за обезценка на търговските вземания е представен в таблицата по-долу:</w:t>
      </w:r>
    </w:p>
    <w:tbl>
      <w:tblPr>
        <w:tblW w:w="9238" w:type="dxa"/>
        <w:tblInd w:w="93" w:type="dxa"/>
        <w:tblLook w:val="00A0" w:firstRow="1" w:lastRow="0" w:firstColumn="1" w:lastColumn="0" w:noHBand="0" w:noVBand="0"/>
      </w:tblPr>
      <w:tblGrid>
        <w:gridCol w:w="6660"/>
        <w:gridCol w:w="1229"/>
        <w:gridCol w:w="1349"/>
      </w:tblGrid>
      <w:tr w:rsidR="0012073B" w:rsidRPr="00D01609" w:rsidTr="00D01609">
        <w:trPr>
          <w:trHeight w:val="170"/>
        </w:trPr>
        <w:tc>
          <w:tcPr>
            <w:tcW w:w="6660" w:type="dxa"/>
            <w:tcBorders>
              <w:top w:val="nil"/>
              <w:left w:val="nil"/>
              <w:bottom w:val="nil"/>
              <w:right w:val="nil"/>
            </w:tcBorders>
            <w:vAlign w:val="bottom"/>
          </w:tcPr>
          <w:p w:rsidR="004C0111" w:rsidRDefault="004C0111" w:rsidP="008A68BE">
            <w:pPr>
              <w:pPrChange w:id="1772" w:author="Иво Станков" w:date="2013-07-29T18:48:00Z">
                <w:pPr/>
              </w:pPrChange>
            </w:pPr>
          </w:p>
        </w:tc>
        <w:tc>
          <w:tcPr>
            <w:tcW w:w="1229" w:type="dxa"/>
            <w:tcBorders>
              <w:top w:val="nil"/>
              <w:left w:val="nil"/>
              <w:bottom w:val="nil"/>
              <w:right w:val="nil"/>
            </w:tcBorders>
            <w:vAlign w:val="bottom"/>
          </w:tcPr>
          <w:p w:rsidR="00EE5811" w:rsidRDefault="003C7CF1" w:rsidP="008A68BE">
            <w:pPr>
              <w:pStyle w:val="a1"/>
              <w:pPrChange w:id="1773" w:author="Иво Станков" w:date="2013-07-29T18:48:00Z">
                <w:pPr/>
              </w:pPrChange>
            </w:pPr>
            <w:r>
              <w:t>30.06</w:t>
            </w:r>
            <w:r w:rsidR="0012073B" w:rsidRPr="00D01609">
              <w:t>.2013</w:t>
            </w:r>
          </w:p>
        </w:tc>
        <w:tc>
          <w:tcPr>
            <w:tcW w:w="1349" w:type="dxa"/>
            <w:tcBorders>
              <w:top w:val="nil"/>
              <w:left w:val="nil"/>
              <w:bottom w:val="nil"/>
              <w:right w:val="nil"/>
            </w:tcBorders>
            <w:vAlign w:val="bottom"/>
          </w:tcPr>
          <w:p w:rsidR="004C0111" w:rsidRDefault="0012073B" w:rsidP="008A68BE">
            <w:pPr>
              <w:pStyle w:val="a1"/>
              <w:pPrChange w:id="1774" w:author="Иво Станков" w:date="2013-07-29T18:48:00Z">
                <w:pPr>
                  <w:pStyle w:val="a1"/>
                </w:pPr>
              </w:pPrChange>
            </w:pPr>
            <w:r w:rsidRPr="00D01609">
              <w:t>31.12.2012</w:t>
            </w:r>
          </w:p>
        </w:tc>
      </w:tr>
      <w:tr w:rsidR="0012073B" w:rsidRPr="00D01609" w:rsidTr="00D01609">
        <w:trPr>
          <w:trHeight w:val="170"/>
        </w:trPr>
        <w:tc>
          <w:tcPr>
            <w:tcW w:w="6660" w:type="dxa"/>
            <w:tcBorders>
              <w:top w:val="nil"/>
              <w:left w:val="nil"/>
              <w:bottom w:val="nil"/>
              <w:right w:val="nil"/>
            </w:tcBorders>
            <w:vAlign w:val="bottom"/>
          </w:tcPr>
          <w:p w:rsidR="00EE5811" w:rsidRDefault="00EE5811" w:rsidP="008A68BE">
            <w:pPr>
              <w:pStyle w:val="a"/>
              <w:pPrChange w:id="1775" w:author="Иво Станков" w:date="2013-07-29T18:48:00Z">
                <w:pPr>
                  <w:pStyle w:val="a1"/>
                </w:pPr>
              </w:pPrChange>
            </w:pPr>
          </w:p>
        </w:tc>
        <w:tc>
          <w:tcPr>
            <w:tcW w:w="1229" w:type="dxa"/>
            <w:tcBorders>
              <w:top w:val="nil"/>
              <w:left w:val="nil"/>
              <w:bottom w:val="nil"/>
              <w:right w:val="nil"/>
            </w:tcBorders>
            <w:vAlign w:val="bottom"/>
          </w:tcPr>
          <w:p w:rsidR="00EE5811" w:rsidRDefault="0012073B" w:rsidP="008A68BE">
            <w:pPr>
              <w:pStyle w:val="a1"/>
              <w:pPrChange w:id="1776" w:author="Иво Станков" w:date="2013-07-29T18:48:00Z">
                <w:pPr>
                  <w:pStyle w:val="a"/>
                </w:pPr>
              </w:pPrChange>
            </w:pPr>
            <w:r w:rsidRPr="00D01609">
              <w:t>BGN '000</w:t>
            </w:r>
          </w:p>
        </w:tc>
        <w:tc>
          <w:tcPr>
            <w:tcW w:w="1349" w:type="dxa"/>
            <w:tcBorders>
              <w:top w:val="nil"/>
              <w:left w:val="nil"/>
              <w:bottom w:val="nil"/>
              <w:right w:val="nil"/>
            </w:tcBorders>
            <w:vAlign w:val="bottom"/>
          </w:tcPr>
          <w:p w:rsidR="004C0111" w:rsidRDefault="0012073B" w:rsidP="008A68BE">
            <w:pPr>
              <w:pStyle w:val="a1"/>
              <w:pPrChange w:id="1777" w:author="Иво Станков" w:date="2013-07-29T18:48:00Z">
                <w:pPr>
                  <w:pStyle w:val="a1"/>
                </w:pPr>
              </w:pPrChange>
            </w:pPr>
            <w:r w:rsidRPr="00D01609">
              <w:t>BGN '000</w:t>
            </w:r>
          </w:p>
        </w:tc>
      </w:tr>
      <w:tr w:rsidR="0012073B" w:rsidRPr="00D01609" w:rsidTr="00D01609">
        <w:trPr>
          <w:trHeight w:val="170"/>
        </w:trPr>
        <w:tc>
          <w:tcPr>
            <w:tcW w:w="6660" w:type="dxa"/>
            <w:tcBorders>
              <w:top w:val="nil"/>
              <w:left w:val="nil"/>
              <w:bottom w:val="nil"/>
              <w:right w:val="nil"/>
            </w:tcBorders>
            <w:vAlign w:val="bottom"/>
          </w:tcPr>
          <w:p w:rsidR="00EE5811" w:rsidRDefault="00EE5811" w:rsidP="008A68BE">
            <w:pPr>
              <w:pStyle w:val="a"/>
              <w:pPrChange w:id="1778" w:author="Иво Станков" w:date="2013-07-29T18:48:00Z">
                <w:pPr>
                  <w:pStyle w:val="a1"/>
                </w:pPr>
              </w:pPrChange>
            </w:pPr>
          </w:p>
        </w:tc>
        <w:tc>
          <w:tcPr>
            <w:tcW w:w="1229" w:type="dxa"/>
            <w:tcBorders>
              <w:top w:val="nil"/>
              <w:left w:val="nil"/>
              <w:right w:val="nil"/>
            </w:tcBorders>
            <w:vAlign w:val="bottom"/>
          </w:tcPr>
          <w:p w:rsidR="004C0111" w:rsidRDefault="004C0111" w:rsidP="008A68BE">
            <w:pPr>
              <w:pPrChange w:id="1779" w:author="Иво Станков" w:date="2013-07-29T18:48:00Z">
                <w:pPr/>
              </w:pPrChange>
            </w:pPr>
          </w:p>
        </w:tc>
        <w:tc>
          <w:tcPr>
            <w:tcW w:w="1349" w:type="dxa"/>
            <w:tcBorders>
              <w:top w:val="nil"/>
              <w:left w:val="nil"/>
              <w:right w:val="nil"/>
            </w:tcBorders>
            <w:vAlign w:val="bottom"/>
          </w:tcPr>
          <w:p w:rsidR="004C0111" w:rsidRDefault="004C0111" w:rsidP="008A68BE">
            <w:pPr>
              <w:pPrChange w:id="1780" w:author="Иво Станков" w:date="2013-07-29T18:48:00Z">
                <w:pPr/>
              </w:pPrChange>
            </w:pPr>
          </w:p>
        </w:tc>
      </w:tr>
      <w:tr w:rsidR="0012073B" w:rsidRPr="00D01609" w:rsidTr="00D01609">
        <w:trPr>
          <w:trHeight w:val="170"/>
        </w:trPr>
        <w:tc>
          <w:tcPr>
            <w:tcW w:w="6660" w:type="dxa"/>
            <w:tcBorders>
              <w:top w:val="nil"/>
              <w:left w:val="nil"/>
              <w:bottom w:val="nil"/>
              <w:right w:val="nil"/>
            </w:tcBorders>
            <w:vAlign w:val="bottom"/>
          </w:tcPr>
          <w:p w:rsidR="00EE5811" w:rsidRDefault="0012073B" w:rsidP="008A68BE">
            <w:pPr>
              <w:pStyle w:val="a"/>
              <w:pPrChange w:id="1781" w:author="Иво Станков" w:date="2013-07-29T18:48:00Z">
                <w:pPr/>
              </w:pPrChange>
            </w:pPr>
            <w:r w:rsidRPr="00D01609">
              <w:t>Салдо в началото на периода/годината</w:t>
            </w:r>
          </w:p>
        </w:tc>
        <w:tc>
          <w:tcPr>
            <w:tcW w:w="1229" w:type="dxa"/>
            <w:tcBorders>
              <w:top w:val="nil"/>
              <w:left w:val="nil"/>
              <w:bottom w:val="single" w:sz="4" w:space="0" w:color="auto"/>
              <w:right w:val="nil"/>
            </w:tcBorders>
            <w:vAlign w:val="bottom"/>
          </w:tcPr>
          <w:p w:rsidR="00EE5811" w:rsidRDefault="0012073B" w:rsidP="008A68BE">
            <w:pPr>
              <w:pStyle w:val="a0"/>
              <w:pPrChange w:id="1782" w:author="Иво Станков" w:date="2013-07-29T18:48:00Z">
                <w:pPr>
                  <w:pStyle w:val="a"/>
                </w:pPr>
              </w:pPrChange>
            </w:pPr>
            <w:r w:rsidRPr="00D01609">
              <w:t>(29)</w:t>
            </w:r>
          </w:p>
        </w:tc>
        <w:tc>
          <w:tcPr>
            <w:tcW w:w="1349" w:type="dxa"/>
            <w:tcBorders>
              <w:top w:val="nil"/>
              <w:left w:val="nil"/>
              <w:bottom w:val="single" w:sz="4" w:space="0" w:color="auto"/>
              <w:right w:val="nil"/>
            </w:tcBorders>
            <w:vAlign w:val="bottom"/>
          </w:tcPr>
          <w:p w:rsidR="004C0111" w:rsidRDefault="0012073B" w:rsidP="008A68BE">
            <w:pPr>
              <w:pStyle w:val="a0"/>
              <w:pPrChange w:id="1783" w:author="Иво Станков" w:date="2013-07-29T18:48:00Z">
                <w:pPr>
                  <w:pStyle w:val="a0"/>
                </w:pPr>
              </w:pPrChange>
            </w:pPr>
            <w:r w:rsidRPr="00D01609">
              <w:t>(</w:t>
            </w:r>
            <w:r w:rsidRPr="00D01609">
              <w:rPr>
                <w:lang w:val="en-US"/>
              </w:rPr>
              <w:t>26</w:t>
            </w:r>
            <w:r w:rsidRPr="00D01609">
              <w:t>)</w:t>
            </w:r>
          </w:p>
        </w:tc>
      </w:tr>
      <w:tr w:rsidR="0012073B" w:rsidRPr="00D01609" w:rsidTr="00D01609">
        <w:trPr>
          <w:trHeight w:val="170"/>
        </w:trPr>
        <w:tc>
          <w:tcPr>
            <w:tcW w:w="6660" w:type="dxa"/>
            <w:tcBorders>
              <w:top w:val="nil"/>
              <w:left w:val="nil"/>
              <w:bottom w:val="nil"/>
              <w:right w:val="nil"/>
            </w:tcBorders>
            <w:vAlign w:val="bottom"/>
          </w:tcPr>
          <w:p w:rsidR="00EE5811" w:rsidRDefault="0012073B" w:rsidP="008A68BE">
            <w:pPr>
              <w:pStyle w:val="a"/>
              <w:pPrChange w:id="1784" w:author="Иво Станков" w:date="2013-07-29T18:48:00Z">
                <w:pPr>
                  <w:pStyle w:val="a0"/>
                </w:pPr>
              </w:pPrChange>
            </w:pPr>
            <w:r w:rsidRPr="00D01609">
              <w:t xml:space="preserve">Начислена </w:t>
            </w:r>
            <w:proofErr w:type="spellStart"/>
            <w:r w:rsidRPr="00D01609">
              <w:t>обезценка</w:t>
            </w:r>
            <w:proofErr w:type="spellEnd"/>
          </w:p>
        </w:tc>
        <w:tc>
          <w:tcPr>
            <w:tcW w:w="1229" w:type="dxa"/>
            <w:tcBorders>
              <w:top w:val="single" w:sz="4" w:space="0" w:color="auto"/>
              <w:left w:val="nil"/>
              <w:bottom w:val="nil"/>
              <w:right w:val="nil"/>
            </w:tcBorders>
            <w:vAlign w:val="bottom"/>
          </w:tcPr>
          <w:p w:rsidR="00EE5811" w:rsidRDefault="0012073B" w:rsidP="008A68BE">
            <w:pPr>
              <w:pStyle w:val="a0"/>
              <w:pPrChange w:id="1785" w:author="Иво Станков" w:date="2013-07-29T18:48:00Z">
                <w:pPr>
                  <w:pStyle w:val="a"/>
                </w:pPr>
              </w:pPrChange>
            </w:pPr>
            <w:r w:rsidRPr="00D01609">
              <w:t>-</w:t>
            </w:r>
          </w:p>
        </w:tc>
        <w:tc>
          <w:tcPr>
            <w:tcW w:w="1349" w:type="dxa"/>
            <w:tcBorders>
              <w:top w:val="single" w:sz="4" w:space="0" w:color="auto"/>
              <w:left w:val="nil"/>
              <w:bottom w:val="nil"/>
              <w:right w:val="nil"/>
            </w:tcBorders>
            <w:vAlign w:val="bottom"/>
          </w:tcPr>
          <w:p w:rsidR="004C0111" w:rsidRDefault="0012073B" w:rsidP="008A68BE">
            <w:pPr>
              <w:pStyle w:val="a0"/>
              <w:pPrChange w:id="1786" w:author="Иво Станков" w:date="2013-07-29T18:48:00Z">
                <w:pPr>
                  <w:pStyle w:val="a0"/>
                </w:pPr>
              </w:pPrChange>
            </w:pPr>
            <w:r w:rsidRPr="00D01609">
              <w:t>(</w:t>
            </w:r>
            <w:r w:rsidRPr="00D01609">
              <w:rPr>
                <w:lang w:val="en-US"/>
              </w:rPr>
              <w:t>5</w:t>
            </w:r>
            <w:r w:rsidRPr="00D01609">
              <w:t>)</w:t>
            </w:r>
          </w:p>
        </w:tc>
      </w:tr>
      <w:tr w:rsidR="0012073B" w:rsidRPr="00D01609" w:rsidTr="00D01609">
        <w:trPr>
          <w:trHeight w:val="170"/>
        </w:trPr>
        <w:tc>
          <w:tcPr>
            <w:tcW w:w="6660" w:type="dxa"/>
            <w:tcBorders>
              <w:top w:val="nil"/>
              <w:left w:val="nil"/>
              <w:bottom w:val="nil"/>
              <w:right w:val="nil"/>
            </w:tcBorders>
            <w:vAlign w:val="bottom"/>
          </w:tcPr>
          <w:p w:rsidR="00EE5811" w:rsidRDefault="0012073B" w:rsidP="008A68BE">
            <w:pPr>
              <w:pStyle w:val="a"/>
              <w:pPrChange w:id="1787" w:author="Иво Станков" w:date="2013-07-29T18:48:00Z">
                <w:pPr>
                  <w:pStyle w:val="a0"/>
                </w:pPr>
              </w:pPrChange>
            </w:pPr>
            <w:r w:rsidRPr="00D01609">
              <w:t xml:space="preserve">Възстановена </w:t>
            </w:r>
            <w:proofErr w:type="spellStart"/>
            <w:r w:rsidRPr="00D01609">
              <w:t>обезценка</w:t>
            </w:r>
            <w:proofErr w:type="spellEnd"/>
          </w:p>
        </w:tc>
        <w:tc>
          <w:tcPr>
            <w:tcW w:w="1229" w:type="dxa"/>
            <w:tcBorders>
              <w:top w:val="nil"/>
              <w:left w:val="nil"/>
              <w:bottom w:val="nil"/>
              <w:right w:val="nil"/>
            </w:tcBorders>
            <w:vAlign w:val="bottom"/>
          </w:tcPr>
          <w:p w:rsidR="00EE5811" w:rsidRDefault="0012073B" w:rsidP="008A68BE">
            <w:pPr>
              <w:pStyle w:val="a0"/>
              <w:pPrChange w:id="1788" w:author="Иво Станков" w:date="2013-07-29T18:48:00Z">
                <w:pPr>
                  <w:pStyle w:val="a"/>
                </w:pPr>
              </w:pPrChange>
            </w:pPr>
            <w:r w:rsidRPr="00D01609">
              <w:t>-</w:t>
            </w:r>
          </w:p>
        </w:tc>
        <w:tc>
          <w:tcPr>
            <w:tcW w:w="1349" w:type="dxa"/>
            <w:tcBorders>
              <w:top w:val="nil"/>
              <w:left w:val="nil"/>
              <w:bottom w:val="nil"/>
              <w:right w:val="nil"/>
            </w:tcBorders>
            <w:vAlign w:val="bottom"/>
          </w:tcPr>
          <w:p w:rsidR="004C0111" w:rsidRDefault="0012073B" w:rsidP="008A68BE">
            <w:pPr>
              <w:pStyle w:val="a0"/>
              <w:pPrChange w:id="1789" w:author="Иво Станков" w:date="2013-07-29T18:48:00Z">
                <w:pPr>
                  <w:pStyle w:val="a0"/>
                </w:pPr>
              </w:pPrChange>
            </w:pPr>
            <w:r w:rsidRPr="00D01609">
              <w:t>2</w:t>
            </w:r>
          </w:p>
        </w:tc>
      </w:tr>
      <w:tr w:rsidR="0012073B" w:rsidRPr="00D01609" w:rsidTr="00D01609">
        <w:trPr>
          <w:trHeight w:val="170"/>
        </w:trPr>
        <w:tc>
          <w:tcPr>
            <w:tcW w:w="6660" w:type="dxa"/>
            <w:tcBorders>
              <w:top w:val="nil"/>
              <w:left w:val="nil"/>
              <w:bottom w:val="nil"/>
              <w:right w:val="nil"/>
            </w:tcBorders>
            <w:vAlign w:val="bottom"/>
          </w:tcPr>
          <w:p w:rsidR="00EE5811" w:rsidRDefault="0012073B" w:rsidP="008A68BE">
            <w:pPr>
              <w:pStyle w:val="a"/>
              <w:pPrChange w:id="1790" w:author="Иво Станков" w:date="2013-07-29T18:48:00Z">
                <w:pPr>
                  <w:pStyle w:val="a0"/>
                </w:pPr>
              </w:pPrChange>
            </w:pPr>
            <w:r w:rsidRPr="00D01609">
              <w:t>Салдо в края на периода/ годината</w:t>
            </w:r>
          </w:p>
        </w:tc>
        <w:tc>
          <w:tcPr>
            <w:tcW w:w="1229" w:type="dxa"/>
            <w:tcBorders>
              <w:top w:val="single" w:sz="4" w:space="0" w:color="auto"/>
              <w:left w:val="nil"/>
              <w:bottom w:val="double" w:sz="6" w:space="0" w:color="auto"/>
              <w:right w:val="nil"/>
            </w:tcBorders>
            <w:vAlign w:val="bottom"/>
          </w:tcPr>
          <w:p w:rsidR="00EE5811" w:rsidRDefault="0012073B" w:rsidP="008A68BE">
            <w:pPr>
              <w:pStyle w:val="a0"/>
              <w:pPrChange w:id="1791" w:author="Иво Станков" w:date="2013-07-29T18:48:00Z">
                <w:pPr>
                  <w:pStyle w:val="a"/>
                </w:pPr>
              </w:pPrChange>
            </w:pPr>
            <w:r w:rsidRPr="00D01609">
              <w:t>(29)</w:t>
            </w:r>
          </w:p>
        </w:tc>
        <w:tc>
          <w:tcPr>
            <w:tcW w:w="1349" w:type="dxa"/>
            <w:tcBorders>
              <w:top w:val="single" w:sz="4" w:space="0" w:color="auto"/>
              <w:left w:val="nil"/>
              <w:bottom w:val="double" w:sz="6" w:space="0" w:color="auto"/>
              <w:right w:val="nil"/>
            </w:tcBorders>
            <w:vAlign w:val="bottom"/>
          </w:tcPr>
          <w:p w:rsidR="004C0111" w:rsidRDefault="0012073B" w:rsidP="008A68BE">
            <w:pPr>
              <w:pStyle w:val="a0"/>
              <w:pPrChange w:id="1792" w:author="Иво Станков" w:date="2013-07-29T18:48:00Z">
                <w:pPr>
                  <w:pStyle w:val="a0"/>
                </w:pPr>
              </w:pPrChange>
            </w:pPr>
            <w:r w:rsidRPr="00D01609">
              <w:t>(</w:t>
            </w:r>
            <w:r w:rsidRPr="00D01609">
              <w:rPr>
                <w:lang w:val="en-US"/>
              </w:rPr>
              <w:t>29</w:t>
            </w:r>
            <w:r w:rsidRPr="00D01609">
              <w:t>)</w:t>
            </w:r>
          </w:p>
        </w:tc>
      </w:tr>
    </w:tbl>
    <w:p w:rsidR="00EE5811" w:rsidRDefault="00833980" w:rsidP="008A68BE">
      <w:pPr>
        <w:pStyle w:val="Heading1"/>
        <w:pPrChange w:id="1793" w:author="Иво Станков" w:date="2013-07-29T18:48:00Z">
          <w:pPr>
            <w:pStyle w:val="a0"/>
          </w:pPr>
        </w:pPrChange>
      </w:pPr>
      <w:bookmarkStart w:id="1794" w:name="_Toc355005237"/>
      <w:bookmarkStart w:id="1795" w:name="_Toc128275762"/>
      <w:bookmarkStart w:id="1796" w:name="_Toc191373897"/>
      <w:bookmarkEnd w:id="1537"/>
      <w:bookmarkEnd w:id="1538"/>
      <w:r>
        <w:rPr>
          <w:rFonts w:asciiTheme="minorHAnsi" w:hAnsiTheme="minorHAnsi"/>
          <w:lang w:val="en-US"/>
        </w:rPr>
        <w:t>19.</w:t>
      </w:r>
      <w:r w:rsidR="0012073B" w:rsidRPr="00146731">
        <w:t>ВЗЕМАНИЯ ПО ДАНЪЦИ ЗА ВЪЗСТАНОВЯВАНЕ</w:t>
      </w:r>
      <w:bookmarkEnd w:id="1794"/>
      <w:r w:rsidR="0012073B" w:rsidRPr="00146731">
        <w:t xml:space="preserve"> </w:t>
      </w:r>
    </w:p>
    <w:p w:rsidR="004C0111" w:rsidRDefault="0012073B" w:rsidP="008A68BE">
      <w:pPr>
        <w:pPrChange w:id="1797" w:author="Иво Станков" w:date="2013-07-29T18:48:00Z">
          <w:pPr/>
        </w:pPrChange>
      </w:pPr>
      <w:r w:rsidRPr="00146731">
        <w:t>Данъците за възстановяване</w:t>
      </w:r>
      <w:r>
        <w:t xml:space="preserve"> </w:t>
      </w:r>
      <w:proofErr w:type="gramStart"/>
      <w:r w:rsidRPr="00146731">
        <w:t>включват:</w:t>
      </w:r>
      <w:r>
        <w:t xml:space="preserve"> </w:t>
      </w:r>
      <w:proofErr w:type="gramEnd"/>
    </w:p>
    <w:tbl>
      <w:tblPr>
        <w:tblW w:w="9513" w:type="dxa"/>
        <w:tblInd w:w="93" w:type="dxa"/>
        <w:tblLook w:val="00A0" w:firstRow="1" w:lastRow="0" w:firstColumn="1" w:lastColumn="0" w:noHBand="0" w:noVBand="0"/>
      </w:tblPr>
      <w:tblGrid>
        <w:gridCol w:w="6656"/>
        <w:gridCol w:w="1229"/>
        <w:gridCol w:w="279"/>
        <w:gridCol w:w="1349"/>
      </w:tblGrid>
      <w:tr w:rsidR="0012073B" w:rsidRPr="00D01609" w:rsidTr="00D01609">
        <w:trPr>
          <w:trHeight w:val="170"/>
        </w:trPr>
        <w:tc>
          <w:tcPr>
            <w:tcW w:w="6678" w:type="dxa"/>
            <w:tcBorders>
              <w:top w:val="nil"/>
              <w:left w:val="nil"/>
              <w:bottom w:val="nil"/>
              <w:right w:val="nil"/>
            </w:tcBorders>
            <w:vAlign w:val="bottom"/>
          </w:tcPr>
          <w:p w:rsidR="004C0111" w:rsidRDefault="004C0111" w:rsidP="008A68BE">
            <w:pPr>
              <w:pPrChange w:id="1798" w:author="Иво Станков" w:date="2013-07-29T18:48:00Z">
                <w:pPr/>
              </w:pPrChange>
            </w:pPr>
          </w:p>
        </w:tc>
        <w:tc>
          <w:tcPr>
            <w:tcW w:w="1207" w:type="dxa"/>
            <w:tcBorders>
              <w:top w:val="nil"/>
              <w:left w:val="nil"/>
              <w:bottom w:val="nil"/>
              <w:right w:val="nil"/>
            </w:tcBorders>
            <w:vAlign w:val="bottom"/>
          </w:tcPr>
          <w:p w:rsidR="00EE5811" w:rsidRDefault="003C7CF1" w:rsidP="008A68BE">
            <w:pPr>
              <w:pStyle w:val="a1"/>
              <w:pPrChange w:id="1799" w:author="Иво Станков" w:date="2013-07-29T18:48:00Z">
                <w:pPr/>
              </w:pPrChange>
            </w:pPr>
            <w:r>
              <w:t>30.06</w:t>
            </w:r>
            <w:r w:rsidR="0012073B" w:rsidRPr="00D01609">
              <w:t>.2013</w:t>
            </w:r>
          </w:p>
        </w:tc>
        <w:tc>
          <w:tcPr>
            <w:tcW w:w="279" w:type="dxa"/>
            <w:tcBorders>
              <w:top w:val="nil"/>
              <w:left w:val="nil"/>
              <w:bottom w:val="nil"/>
              <w:right w:val="nil"/>
            </w:tcBorders>
            <w:vAlign w:val="bottom"/>
          </w:tcPr>
          <w:p w:rsidR="004C0111" w:rsidRDefault="004C0111" w:rsidP="008A68BE">
            <w:pPr>
              <w:pStyle w:val="a1"/>
              <w:pPrChange w:id="1800" w:author="Иво Станков" w:date="2013-07-29T18:48:00Z">
                <w:pPr>
                  <w:pStyle w:val="a1"/>
                </w:pPr>
              </w:pPrChange>
            </w:pPr>
          </w:p>
        </w:tc>
        <w:tc>
          <w:tcPr>
            <w:tcW w:w="1349" w:type="dxa"/>
            <w:tcBorders>
              <w:top w:val="nil"/>
              <w:left w:val="nil"/>
              <w:bottom w:val="nil"/>
              <w:right w:val="nil"/>
            </w:tcBorders>
            <w:vAlign w:val="bottom"/>
          </w:tcPr>
          <w:p w:rsidR="004C0111" w:rsidRDefault="0012073B" w:rsidP="008A68BE">
            <w:pPr>
              <w:pStyle w:val="a1"/>
              <w:rPr>
                <w:lang w:val="en-US"/>
              </w:rPr>
              <w:pPrChange w:id="1801" w:author="Иво Станков" w:date="2013-07-29T18:48:00Z">
                <w:pPr>
                  <w:pStyle w:val="a1"/>
                </w:pPr>
              </w:pPrChange>
            </w:pPr>
            <w:r w:rsidRPr="00D01609">
              <w:t>31.12.201</w:t>
            </w:r>
            <w:r w:rsidRPr="00D01609">
              <w:rPr>
                <w:lang w:val="en-US"/>
              </w:rPr>
              <w:t>2</w:t>
            </w:r>
          </w:p>
        </w:tc>
      </w:tr>
      <w:tr w:rsidR="0012073B" w:rsidRPr="00D01609" w:rsidTr="00D01609">
        <w:trPr>
          <w:trHeight w:val="170"/>
        </w:trPr>
        <w:tc>
          <w:tcPr>
            <w:tcW w:w="6678" w:type="dxa"/>
            <w:tcBorders>
              <w:top w:val="nil"/>
              <w:left w:val="nil"/>
              <w:bottom w:val="nil"/>
              <w:right w:val="nil"/>
            </w:tcBorders>
            <w:vAlign w:val="bottom"/>
          </w:tcPr>
          <w:p w:rsidR="004C0111" w:rsidRDefault="004C0111" w:rsidP="008A68BE">
            <w:pPr>
              <w:pPrChange w:id="1802" w:author="Иво Станков" w:date="2013-07-29T18:48:00Z">
                <w:pPr/>
              </w:pPrChange>
            </w:pPr>
          </w:p>
        </w:tc>
        <w:tc>
          <w:tcPr>
            <w:tcW w:w="1207" w:type="dxa"/>
            <w:tcBorders>
              <w:top w:val="nil"/>
              <w:left w:val="nil"/>
              <w:bottom w:val="nil"/>
              <w:right w:val="nil"/>
            </w:tcBorders>
            <w:vAlign w:val="bottom"/>
          </w:tcPr>
          <w:p w:rsidR="00EE5811" w:rsidRDefault="0012073B" w:rsidP="008A68BE">
            <w:pPr>
              <w:pStyle w:val="a1"/>
              <w:pPrChange w:id="1803" w:author="Иво Станков" w:date="2013-07-29T18:48:00Z">
                <w:pPr/>
              </w:pPrChange>
            </w:pPr>
            <w:r w:rsidRPr="00D01609">
              <w:t>BGN '000</w:t>
            </w:r>
          </w:p>
        </w:tc>
        <w:tc>
          <w:tcPr>
            <w:tcW w:w="279" w:type="dxa"/>
            <w:tcBorders>
              <w:top w:val="nil"/>
              <w:left w:val="nil"/>
              <w:bottom w:val="nil"/>
              <w:right w:val="nil"/>
            </w:tcBorders>
            <w:vAlign w:val="bottom"/>
          </w:tcPr>
          <w:p w:rsidR="004C0111" w:rsidRDefault="004C0111" w:rsidP="008A68BE">
            <w:pPr>
              <w:pStyle w:val="a1"/>
              <w:pPrChange w:id="1804" w:author="Иво Станков" w:date="2013-07-29T18:48:00Z">
                <w:pPr>
                  <w:pStyle w:val="a1"/>
                </w:pPr>
              </w:pPrChange>
            </w:pPr>
          </w:p>
        </w:tc>
        <w:tc>
          <w:tcPr>
            <w:tcW w:w="1349" w:type="dxa"/>
            <w:tcBorders>
              <w:top w:val="nil"/>
              <w:left w:val="nil"/>
              <w:bottom w:val="nil"/>
              <w:right w:val="nil"/>
            </w:tcBorders>
            <w:vAlign w:val="bottom"/>
          </w:tcPr>
          <w:p w:rsidR="004C0111" w:rsidRDefault="0012073B" w:rsidP="008A68BE">
            <w:pPr>
              <w:pStyle w:val="a1"/>
              <w:pPrChange w:id="1805" w:author="Иво Станков" w:date="2013-07-29T18:48:00Z">
                <w:pPr>
                  <w:pStyle w:val="a1"/>
                </w:pPr>
              </w:pPrChange>
            </w:pPr>
            <w:r w:rsidRPr="00D01609">
              <w:t>BGN '000</w:t>
            </w:r>
          </w:p>
        </w:tc>
      </w:tr>
      <w:tr w:rsidR="0012073B" w:rsidRPr="00D01609" w:rsidTr="00D01609">
        <w:trPr>
          <w:trHeight w:val="170"/>
        </w:trPr>
        <w:tc>
          <w:tcPr>
            <w:tcW w:w="6678" w:type="dxa"/>
            <w:tcBorders>
              <w:top w:val="nil"/>
              <w:left w:val="nil"/>
              <w:bottom w:val="nil"/>
              <w:right w:val="nil"/>
            </w:tcBorders>
            <w:vAlign w:val="bottom"/>
          </w:tcPr>
          <w:p w:rsidR="00EE5811" w:rsidRDefault="00EE5811" w:rsidP="008A68BE">
            <w:pPr>
              <w:pStyle w:val="a"/>
              <w:pPrChange w:id="1806" w:author="Иво Станков" w:date="2013-07-29T18:48:00Z">
                <w:pPr>
                  <w:pStyle w:val="a1"/>
                </w:pPr>
              </w:pPrChange>
            </w:pPr>
          </w:p>
        </w:tc>
        <w:tc>
          <w:tcPr>
            <w:tcW w:w="1207" w:type="dxa"/>
            <w:tcBorders>
              <w:top w:val="nil"/>
              <w:left w:val="nil"/>
              <w:bottom w:val="nil"/>
              <w:right w:val="nil"/>
            </w:tcBorders>
            <w:vAlign w:val="bottom"/>
          </w:tcPr>
          <w:p w:rsidR="004C0111" w:rsidRDefault="004C0111" w:rsidP="008A68BE">
            <w:pPr>
              <w:pPrChange w:id="1807" w:author="Иво Станков" w:date="2013-07-29T18:48:00Z">
                <w:pPr/>
              </w:pPrChange>
            </w:pPr>
          </w:p>
        </w:tc>
        <w:tc>
          <w:tcPr>
            <w:tcW w:w="279" w:type="dxa"/>
            <w:tcBorders>
              <w:top w:val="nil"/>
              <w:left w:val="nil"/>
              <w:bottom w:val="nil"/>
              <w:right w:val="nil"/>
            </w:tcBorders>
            <w:vAlign w:val="bottom"/>
          </w:tcPr>
          <w:p w:rsidR="004C0111" w:rsidRDefault="004C0111" w:rsidP="008A68BE">
            <w:pPr>
              <w:pPrChange w:id="1808" w:author="Иво Станков" w:date="2013-07-29T18:48:00Z">
                <w:pPr/>
              </w:pPrChange>
            </w:pPr>
          </w:p>
        </w:tc>
        <w:tc>
          <w:tcPr>
            <w:tcW w:w="1349" w:type="dxa"/>
            <w:tcBorders>
              <w:top w:val="nil"/>
              <w:left w:val="nil"/>
              <w:bottom w:val="nil"/>
              <w:right w:val="nil"/>
            </w:tcBorders>
            <w:vAlign w:val="bottom"/>
          </w:tcPr>
          <w:p w:rsidR="004C0111" w:rsidRDefault="004C0111" w:rsidP="008A68BE">
            <w:pPr>
              <w:pPrChange w:id="1809" w:author="Иво Станков" w:date="2013-07-29T18:48:00Z">
                <w:pPr/>
              </w:pPrChange>
            </w:pPr>
          </w:p>
        </w:tc>
      </w:tr>
      <w:tr w:rsidR="0012073B" w:rsidRPr="00D01609" w:rsidTr="00D01609">
        <w:trPr>
          <w:trHeight w:val="170"/>
        </w:trPr>
        <w:tc>
          <w:tcPr>
            <w:tcW w:w="6678" w:type="dxa"/>
            <w:tcBorders>
              <w:top w:val="nil"/>
              <w:left w:val="nil"/>
              <w:bottom w:val="nil"/>
              <w:right w:val="nil"/>
            </w:tcBorders>
            <w:vAlign w:val="bottom"/>
          </w:tcPr>
          <w:p w:rsidR="00EE5811" w:rsidRDefault="0012073B" w:rsidP="008A68BE">
            <w:pPr>
              <w:pStyle w:val="a"/>
              <w:pPrChange w:id="1810" w:author="Иво Станков" w:date="2013-07-29T18:48:00Z">
                <w:pPr/>
              </w:pPrChange>
            </w:pPr>
            <w:r w:rsidRPr="00D01609">
              <w:t>Корпоративен данък върху печалбата</w:t>
            </w:r>
          </w:p>
        </w:tc>
        <w:tc>
          <w:tcPr>
            <w:tcW w:w="1207" w:type="dxa"/>
            <w:tcBorders>
              <w:top w:val="nil"/>
              <w:left w:val="nil"/>
              <w:bottom w:val="nil"/>
              <w:right w:val="nil"/>
            </w:tcBorders>
            <w:vAlign w:val="bottom"/>
          </w:tcPr>
          <w:p w:rsidR="00EE5811" w:rsidRDefault="00334516" w:rsidP="008A68BE">
            <w:pPr>
              <w:pStyle w:val="a0"/>
              <w:pPrChange w:id="1811" w:author="Иво Станков" w:date="2013-07-29T18:48:00Z">
                <w:pPr>
                  <w:pStyle w:val="a"/>
                </w:pPr>
              </w:pPrChange>
            </w:pPr>
            <w:r>
              <w:t>130</w:t>
            </w:r>
          </w:p>
        </w:tc>
        <w:tc>
          <w:tcPr>
            <w:tcW w:w="279" w:type="dxa"/>
            <w:tcBorders>
              <w:top w:val="nil"/>
              <w:left w:val="nil"/>
              <w:bottom w:val="nil"/>
              <w:right w:val="nil"/>
            </w:tcBorders>
            <w:vAlign w:val="bottom"/>
          </w:tcPr>
          <w:p w:rsidR="004C0111" w:rsidRDefault="004C0111" w:rsidP="008A68BE">
            <w:pPr>
              <w:pStyle w:val="a0"/>
              <w:pPrChange w:id="1812" w:author="Иво Станков" w:date="2013-07-29T18:48:00Z">
                <w:pPr>
                  <w:pStyle w:val="a0"/>
                </w:pPr>
              </w:pPrChange>
            </w:pPr>
          </w:p>
        </w:tc>
        <w:tc>
          <w:tcPr>
            <w:tcW w:w="1349" w:type="dxa"/>
            <w:tcBorders>
              <w:top w:val="nil"/>
              <w:left w:val="nil"/>
              <w:bottom w:val="nil"/>
              <w:right w:val="nil"/>
            </w:tcBorders>
            <w:vAlign w:val="bottom"/>
          </w:tcPr>
          <w:p w:rsidR="004C0111" w:rsidRDefault="0012073B" w:rsidP="008A68BE">
            <w:pPr>
              <w:pStyle w:val="a0"/>
              <w:pPrChange w:id="1813" w:author="Иво Станков" w:date="2013-07-29T18:48:00Z">
                <w:pPr>
                  <w:pStyle w:val="a0"/>
                </w:pPr>
              </w:pPrChange>
            </w:pPr>
            <w:r w:rsidRPr="00D01609">
              <w:t>191</w:t>
            </w:r>
          </w:p>
        </w:tc>
      </w:tr>
      <w:tr w:rsidR="0012073B" w:rsidRPr="00D01609" w:rsidTr="00D01609">
        <w:trPr>
          <w:trHeight w:val="170"/>
        </w:trPr>
        <w:tc>
          <w:tcPr>
            <w:tcW w:w="6678" w:type="dxa"/>
            <w:tcBorders>
              <w:top w:val="nil"/>
              <w:left w:val="nil"/>
              <w:bottom w:val="nil"/>
              <w:right w:val="nil"/>
            </w:tcBorders>
            <w:vAlign w:val="bottom"/>
          </w:tcPr>
          <w:p w:rsidR="00EE5811" w:rsidRDefault="0012073B" w:rsidP="008A68BE">
            <w:pPr>
              <w:pStyle w:val="a"/>
              <w:pPrChange w:id="1814" w:author="Иво Станков" w:date="2013-07-29T18:48:00Z">
                <w:pPr>
                  <w:pStyle w:val="a0"/>
                </w:pPr>
              </w:pPrChange>
            </w:pPr>
            <w:r w:rsidRPr="00D01609">
              <w:t xml:space="preserve">Надвнесен данък върху социални </w:t>
            </w:r>
            <w:proofErr w:type="gramStart"/>
            <w:r w:rsidRPr="00D01609">
              <w:t xml:space="preserve">разходи </w:t>
            </w:r>
            <w:proofErr w:type="gramEnd"/>
          </w:p>
        </w:tc>
        <w:tc>
          <w:tcPr>
            <w:tcW w:w="1207" w:type="dxa"/>
            <w:tcBorders>
              <w:top w:val="nil"/>
              <w:left w:val="nil"/>
              <w:bottom w:val="nil"/>
              <w:right w:val="nil"/>
            </w:tcBorders>
            <w:vAlign w:val="bottom"/>
          </w:tcPr>
          <w:p w:rsidR="00EE5811" w:rsidRDefault="00334516" w:rsidP="008A68BE">
            <w:pPr>
              <w:pStyle w:val="a0"/>
              <w:pPrChange w:id="1815" w:author="Иво Станков" w:date="2013-07-29T18:48:00Z">
                <w:pPr>
                  <w:pStyle w:val="a"/>
                </w:pPr>
              </w:pPrChange>
            </w:pPr>
            <w:r>
              <w:t>-</w:t>
            </w:r>
          </w:p>
        </w:tc>
        <w:tc>
          <w:tcPr>
            <w:tcW w:w="279" w:type="dxa"/>
            <w:tcBorders>
              <w:top w:val="nil"/>
              <w:left w:val="nil"/>
              <w:bottom w:val="nil"/>
              <w:right w:val="nil"/>
            </w:tcBorders>
            <w:vAlign w:val="bottom"/>
          </w:tcPr>
          <w:p w:rsidR="004C0111" w:rsidRDefault="004C0111" w:rsidP="008A68BE">
            <w:pPr>
              <w:pStyle w:val="a0"/>
              <w:pPrChange w:id="1816" w:author="Иво Станков" w:date="2013-07-29T18:48:00Z">
                <w:pPr>
                  <w:pStyle w:val="a0"/>
                </w:pPr>
              </w:pPrChange>
            </w:pPr>
          </w:p>
        </w:tc>
        <w:tc>
          <w:tcPr>
            <w:tcW w:w="1349" w:type="dxa"/>
            <w:tcBorders>
              <w:top w:val="nil"/>
              <w:left w:val="nil"/>
              <w:bottom w:val="nil"/>
              <w:right w:val="nil"/>
            </w:tcBorders>
            <w:vAlign w:val="bottom"/>
          </w:tcPr>
          <w:p w:rsidR="004C0111" w:rsidRDefault="0012073B" w:rsidP="008A68BE">
            <w:pPr>
              <w:pStyle w:val="a0"/>
              <w:pPrChange w:id="1817" w:author="Иво Станков" w:date="2013-07-29T18:48:00Z">
                <w:pPr>
                  <w:pStyle w:val="a0"/>
                </w:pPr>
              </w:pPrChange>
            </w:pPr>
            <w:r w:rsidRPr="00D01609">
              <w:t>14</w:t>
            </w:r>
          </w:p>
        </w:tc>
      </w:tr>
      <w:tr w:rsidR="0012073B" w:rsidRPr="00D01609" w:rsidTr="00D01609">
        <w:trPr>
          <w:trHeight w:val="170"/>
        </w:trPr>
        <w:tc>
          <w:tcPr>
            <w:tcW w:w="6678" w:type="dxa"/>
            <w:tcBorders>
              <w:top w:val="nil"/>
              <w:left w:val="nil"/>
              <w:bottom w:val="nil"/>
              <w:right w:val="nil"/>
            </w:tcBorders>
            <w:vAlign w:val="bottom"/>
          </w:tcPr>
          <w:p w:rsidR="00EE5811" w:rsidRDefault="0012073B" w:rsidP="008A68BE">
            <w:pPr>
              <w:pStyle w:val="a"/>
              <w:pPrChange w:id="1818" w:author="Иво Станков" w:date="2013-07-29T18:48:00Z">
                <w:pPr>
                  <w:pStyle w:val="a0"/>
                </w:pPr>
              </w:pPrChange>
            </w:pPr>
            <w:r w:rsidRPr="00D01609">
              <w:t>Общо</w:t>
            </w:r>
          </w:p>
        </w:tc>
        <w:tc>
          <w:tcPr>
            <w:tcW w:w="1207" w:type="dxa"/>
            <w:tcBorders>
              <w:top w:val="single" w:sz="4" w:space="0" w:color="auto"/>
              <w:left w:val="nil"/>
              <w:bottom w:val="double" w:sz="6" w:space="0" w:color="auto"/>
              <w:right w:val="nil"/>
            </w:tcBorders>
            <w:vAlign w:val="bottom"/>
          </w:tcPr>
          <w:p w:rsidR="00EE5811" w:rsidRDefault="00334516" w:rsidP="008A68BE">
            <w:pPr>
              <w:pStyle w:val="a0"/>
              <w:pPrChange w:id="1819" w:author="Иво Станков" w:date="2013-07-29T18:48:00Z">
                <w:pPr>
                  <w:pStyle w:val="a"/>
                </w:pPr>
              </w:pPrChange>
            </w:pPr>
            <w:r>
              <w:t>130</w:t>
            </w:r>
          </w:p>
        </w:tc>
        <w:tc>
          <w:tcPr>
            <w:tcW w:w="279" w:type="dxa"/>
            <w:tcBorders>
              <w:top w:val="nil"/>
              <w:left w:val="nil"/>
              <w:bottom w:val="nil"/>
              <w:right w:val="nil"/>
            </w:tcBorders>
            <w:vAlign w:val="bottom"/>
          </w:tcPr>
          <w:p w:rsidR="004C0111" w:rsidRDefault="004C0111" w:rsidP="008A68BE">
            <w:pPr>
              <w:pStyle w:val="a0"/>
              <w:pPrChange w:id="1820" w:author="Иво Станков" w:date="2013-07-29T18:48:00Z">
                <w:pPr>
                  <w:pStyle w:val="a0"/>
                </w:pPr>
              </w:pPrChange>
            </w:pPr>
          </w:p>
        </w:tc>
        <w:tc>
          <w:tcPr>
            <w:tcW w:w="1349" w:type="dxa"/>
            <w:tcBorders>
              <w:top w:val="single" w:sz="4" w:space="0" w:color="auto"/>
              <w:left w:val="nil"/>
              <w:bottom w:val="double" w:sz="6" w:space="0" w:color="auto"/>
              <w:right w:val="nil"/>
            </w:tcBorders>
            <w:vAlign w:val="bottom"/>
          </w:tcPr>
          <w:p w:rsidR="004C0111" w:rsidRDefault="0012073B" w:rsidP="008A68BE">
            <w:pPr>
              <w:pStyle w:val="a0"/>
              <w:pPrChange w:id="1821" w:author="Иво Станков" w:date="2013-07-29T18:48:00Z">
                <w:pPr>
                  <w:pStyle w:val="a0"/>
                </w:pPr>
              </w:pPrChange>
            </w:pPr>
            <w:r w:rsidRPr="00D01609">
              <w:t>205</w:t>
            </w:r>
          </w:p>
        </w:tc>
      </w:tr>
    </w:tbl>
    <w:p w:rsidR="00EE5811" w:rsidRDefault="00833980" w:rsidP="008A68BE">
      <w:pPr>
        <w:pStyle w:val="Heading1"/>
        <w:pPrChange w:id="1822" w:author="Иво Станков" w:date="2013-07-29T18:48:00Z">
          <w:pPr>
            <w:pStyle w:val="a0"/>
          </w:pPr>
        </w:pPrChange>
      </w:pPr>
      <w:bookmarkStart w:id="1823" w:name="_Toc355005238"/>
      <w:r>
        <w:rPr>
          <w:rFonts w:asciiTheme="minorHAnsi" w:hAnsiTheme="minorHAnsi"/>
          <w:lang w:val="en-US"/>
        </w:rPr>
        <w:t>20.</w:t>
      </w:r>
      <w:r w:rsidR="0012073B" w:rsidRPr="00146731">
        <w:t>ДРУГИ ВЗЕМАНИЯ И ПРЕДПЛАТЕНИ РАЗХОДИ</w:t>
      </w:r>
      <w:bookmarkEnd w:id="1795"/>
      <w:bookmarkEnd w:id="1796"/>
      <w:bookmarkEnd w:id="1823"/>
      <w:r w:rsidR="0012073B" w:rsidRPr="00146731">
        <w:t xml:space="preserve"> </w:t>
      </w:r>
    </w:p>
    <w:p w:rsidR="004C0111" w:rsidRDefault="0012073B" w:rsidP="008A68BE">
      <w:pPr>
        <w:rPr>
          <w:highlight w:val="yellow"/>
        </w:rPr>
        <w:pPrChange w:id="1824" w:author="Иво Станков" w:date="2013-07-29T18:48:00Z">
          <w:pPr/>
        </w:pPrChange>
      </w:pPr>
      <w:r w:rsidRPr="00146731">
        <w:t>Другите вземания и предплатени разходи включват:</w:t>
      </w:r>
    </w:p>
    <w:tbl>
      <w:tblPr>
        <w:tblW w:w="9379" w:type="dxa"/>
        <w:tblInd w:w="93" w:type="dxa"/>
        <w:tblLook w:val="00A0" w:firstRow="1" w:lastRow="0" w:firstColumn="1" w:lastColumn="0" w:noHBand="0" w:noVBand="0"/>
      </w:tblPr>
      <w:tblGrid>
        <w:gridCol w:w="6819"/>
        <w:gridCol w:w="1229"/>
        <w:gridCol w:w="1340"/>
      </w:tblGrid>
      <w:tr w:rsidR="0012073B" w:rsidRPr="00D01609" w:rsidTr="00D01609">
        <w:trPr>
          <w:trHeight w:val="170"/>
        </w:trPr>
        <w:tc>
          <w:tcPr>
            <w:tcW w:w="6819" w:type="dxa"/>
            <w:tcBorders>
              <w:top w:val="nil"/>
              <w:left w:val="nil"/>
              <w:bottom w:val="nil"/>
              <w:right w:val="nil"/>
            </w:tcBorders>
            <w:vAlign w:val="bottom"/>
          </w:tcPr>
          <w:p w:rsidR="00EE5811" w:rsidRDefault="00EE5811" w:rsidP="008A68BE">
            <w:pPr>
              <w:pStyle w:val="a"/>
              <w:pPrChange w:id="1825" w:author="Иво Станков" w:date="2013-07-29T18:48:00Z">
                <w:pPr/>
              </w:pPrChange>
            </w:pPr>
          </w:p>
        </w:tc>
        <w:tc>
          <w:tcPr>
            <w:tcW w:w="1220" w:type="dxa"/>
            <w:tcBorders>
              <w:top w:val="nil"/>
              <w:left w:val="nil"/>
              <w:bottom w:val="nil"/>
              <w:right w:val="nil"/>
            </w:tcBorders>
            <w:vAlign w:val="bottom"/>
          </w:tcPr>
          <w:p w:rsidR="00EE5811" w:rsidRDefault="000450AC" w:rsidP="008A68BE">
            <w:pPr>
              <w:pStyle w:val="a1"/>
              <w:pPrChange w:id="1826" w:author="Иво Станков" w:date="2013-07-29T18:48:00Z">
                <w:pPr>
                  <w:pStyle w:val="a"/>
                </w:pPr>
              </w:pPrChange>
            </w:pPr>
            <w:r>
              <w:t>30.06</w:t>
            </w:r>
            <w:r w:rsidR="0012073B" w:rsidRPr="00D01609">
              <w:t>.2013</w:t>
            </w:r>
          </w:p>
        </w:tc>
        <w:tc>
          <w:tcPr>
            <w:tcW w:w="1340" w:type="dxa"/>
            <w:tcBorders>
              <w:top w:val="nil"/>
              <w:left w:val="nil"/>
              <w:bottom w:val="nil"/>
              <w:right w:val="nil"/>
            </w:tcBorders>
            <w:vAlign w:val="bottom"/>
          </w:tcPr>
          <w:p w:rsidR="004C0111" w:rsidRDefault="0012073B" w:rsidP="008A68BE">
            <w:pPr>
              <w:pStyle w:val="a1"/>
              <w:pPrChange w:id="1827" w:author="Иво Станков" w:date="2013-07-29T18:48:00Z">
                <w:pPr>
                  <w:pStyle w:val="a1"/>
                </w:pPr>
              </w:pPrChange>
            </w:pPr>
            <w:r w:rsidRPr="00D01609">
              <w:t>31.12.2012</w:t>
            </w:r>
          </w:p>
        </w:tc>
      </w:tr>
      <w:tr w:rsidR="0012073B" w:rsidRPr="00D01609" w:rsidTr="00D01609">
        <w:trPr>
          <w:trHeight w:val="170"/>
        </w:trPr>
        <w:tc>
          <w:tcPr>
            <w:tcW w:w="6819" w:type="dxa"/>
            <w:tcBorders>
              <w:top w:val="nil"/>
              <w:left w:val="nil"/>
              <w:bottom w:val="nil"/>
              <w:right w:val="nil"/>
            </w:tcBorders>
            <w:vAlign w:val="bottom"/>
          </w:tcPr>
          <w:p w:rsidR="00EE5811" w:rsidRDefault="00EE5811" w:rsidP="008A68BE">
            <w:pPr>
              <w:pStyle w:val="a"/>
              <w:pPrChange w:id="1828" w:author="Иво Станков" w:date="2013-07-29T18:48:00Z">
                <w:pPr>
                  <w:pStyle w:val="a1"/>
                </w:pPr>
              </w:pPrChange>
            </w:pPr>
          </w:p>
        </w:tc>
        <w:tc>
          <w:tcPr>
            <w:tcW w:w="1220" w:type="dxa"/>
            <w:tcBorders>
              <w:top w:val="nil"/>
              <w:left w:val="nil"/>
              <w:bottom w:val="nil"/>
              <w:right w:val="nil"/>
            </w:tcBorders>
            <w:vAlign w:val="bottom"/>
          </w:tcPr>
          <w:p w:rsidR="00EE5811" w:rsidRDefault="0012073B" w:rsidP="008A68BE">
            <w:pPr>
              <w:pStyle w:val="a1"/>
              <w:pPrChange w:id="1829" w:author="Иво Станков" w:date="2013-07-29T18:48:00Z">
                <w:pPr>
                  <w:pStyle w:val="a"/>
                </w:pPr>
              </w:pPrChange>
            </w:pPr>
            <w:r w:rsidRPr="00D01609">
              <w:t>BGN '000</w:t>
            </w:r>
          </w:p>
        </w:tc>
        <w:tc>
          <w:tcPr>
            <w:tcW w:w="1340" w:type="dxa"/>
            <w:tcBorders>
              <w:top w:val="nil"/>
              <w:left w:val="nil"/>
              <w:bottom w:val="nil"/>
              <w:right w:val="nil"/>
            </w:tcBorders>
            <w:vAlign w:val="bottom"/>
          </w:tcPr>
          <w:p w:rsidR="004C0111" w:rsidRDefault="0012073B" w:rsidP="008A68BE">
            <w:pPr>
              <w:pStyle w:val="a1"/>
              <w:pPrChange w:id="1830" w:author="Иво Станков" w:date="2013-07-29T18:48:00Z">
                <w:pPr>
                  <w:pStyle w:val="a1"/>
                </w:pPr>
              </w:pPrChange>
            </w:pPr>
            <w:r w:rsidRPr="00D01609">
              <w:t>BGN '000</w:t>
            </w:r>
          </w:p>
        </w:tc>
      </w:tr>
      <w:tr w:rsidR="0012073B" w:rsidRPr="00D01609" w:rsidTr="00D01609">
        <w:trPr>
          <w:trHeight w:val="170"/>
        </w:trPr>
        <w:tc>
          <w:tcPr>
            <w:tcW w:w="6819" w:type="dxa"/>
            <w:tcBorders>
              <w:top w:val="nil"/>
              <w:left w:val="nil"/>
              <w:bottom w:val="nil"/>
              <w:right w:val="nil"/>
            </w:tcBorders>
            <w:vAlign w:val="bottom"/>
          </w:tcPr>
          <w:p w:rsidR="00EE5811" w:rsidRDefault="00EE5811" w:rsidP="008A68BE">
            <w:pPr>
              <w:pStyle w:val="a"/>
              <w:pPrChange w:id="1831" w:author="Иво Станков" w:date="2013-07-29T18:48:00Z">
                <w:pPr>
                  <w:pStyle w:val="a1"/>
                </w:pPr>
              </w:pPrChange>
            </w:pPr>
          </w:p>
        </w:tc>
        <w:tc>
          <w:tcPr>
            <w:tcW w:w="1220" w:type="dxa"/>
            <w:tcBorders>
              <w:top w:val="nil"/>
              <w:left w:val="nil"/>
              <w:bottom w:val="nil"/>
              <w:right w:val="nil"/>
            </w:tcBorders>
            <w:vAlign w:val="bottom"/>
          </w:tcPr>
          <w:p w:rsidR="004C0111" w:rsidRDefault="004C0111" w:rsidP="008A68BE">
            <w:pPr>
              <w:pPrChange w:id="1832" w:author="Иво Станков" w:date="2013-07-29T18:48:00Z">
                <w:pPr/>
              </w:pPrChange>
            </w:pPr>
          </w:p>
        </w:tc>
        <w:tc>
          <w:tcPr>
            <w:tcW w:w="1340" w:type="dxa"/>
            <w:tcBorders>
              <w:top w:val="nil"/>
              <w:left w:val="nil"/>
              <w:bottom w:val="nil"/>
              <w:right w:val="nil"/>
            </w:tcBorders>
            <w:vAlign w:val="bottom"/>
          </w:tcPr>
          <w:p w:rsidR="004C0111" w:rsidRDefault="004C0111" w:rsidP="008A68BE">
            <w:pPr>
              <w:pPrChange w:id="1833" w:author="Иво Станков" w:date="2013-07-29T18:48:00Z">
                <w:pPr/>
              </w:pPrChange>
            </w:pPr>
          </w:p>
        </w:tc>
      </w:tr>
      <w:tr w:rsidR="0012073B" w:rsidRPr="00D01609" w:rsidTr="00D01609">
        <w:trPr>
          <w:trHeight w:val="170"/>
        </w:trPr>
        <w:tc>
          <w:tcPr>
            <w:tcW w:w="6819" w:type="dxa"/>
            <w:tcBorders>
              <w:top w:val="nil"/>
              <w:left w:val="nil"/>
              <w:bottom w:val="nil"/>
              <w:right w:val="nil"/>
            </w:tcBorders>
            <w:noWrap/>
            <w:vAlign w:val="bottom"/>
          </w:tcPr>
          <w:p w:rsidR="00EE5811" w:rsidRDefault="0012073B" w:rsidP="008A68BE">
            <w:pPr>
              <w:pStyle w:val="a"/>
              <w:pPrChange w:id="1834" w:author="Иво Станков" w:date="2013-07-29T18:48:00Z">
                <w:pPr/>
              </w:pPrChange>
            </w:pPr>
            <w:r w:rsidRPr="00D01609">
              <w:t xml:space="preserve"> Други вземания</w:t>
            </w:r>
          </w:p>
        </w:tc>
        <w:tc>
          <w:tcPr>
            <w:tcW w:w="1220" w:type="dxa"/>
            <w:tcBorders>
              <w:top w:val="nil"/>
              <w:left w:val="nil"/>
              <w:bottom w:val="nil"/>
              <w:right w:val="nil"/>
            </w:tcBorders>
            <w:noWrap/>
            <w:vAlign w:val="bottom"/>
          </w:tcPr>
          <w:p w:rsidR="00EE5811" w:rsidRDefault="00DF2B18" w:rsidP="008A68BE">
            <w:pPr>
              <w:pStyle w:val="a0"/>
              <w:pPrChange w:id="1835" w:author="Иво Станков" w:date="2013-07-29T18:48:00Z">
                <w:pPr>
                  <w:pStyle w:val="a"/>
                </w:pPr>
              </w:pPrChange>
            </w:pPr>
            <w:r>
              <w:t>20</w:t>
            </w:r>
          </w:p>
        </w:tc>
        <w:tc>
          <w:tcPr>
            <w:tcW w:w="1340" w:type="dxa"/>
            <w:tcBorders>
              <w:top w:val="nil"/>
              <w:left w:val="nil"/>
              <w:bottom w:val="nil"/>
              <w:right w:val="nil"/>
            </w:tcBorders>
            <w:noWrap/>
            <w:vAlign w:val="bottom"/>
          </w:tcPr>
          <w:p w:rsidR="004C0111" w:rsidRDefault="0012073B" w:rsidP="008A68BE">
            <w:pPr>
              <w:pStyle w:val="a0"/>
              <w:pPrChange w:id="1836" w:author="Иво Станков" w:date="2013-07-29T18:48:00Z">
                <w:pPr>
                  <w:pStyle w:val="a0"/>
                </w:pPr>
              </w:pPrChange>
            </w:pPr>
            <w:r w:rsidRPr="00D01609">
              <w:t>13</w:t>
            </w:r>
          </w:p>
        </w:tc>
      </w:tr>
      <w:tr w:rsidR="0012073B" w:rsidRPr="00D01609" w:rsidTr="00D01609">
        <w:trPr>
          <w:trHeight w:val="170"/>
        </w:trPr>
        <w:tc>
          <w:tcPr>
            <w:tcW w:w="6819" w:type="dxa"/>
            <w:tcBorders>
              <w:top w:val="nil"/>
              <w:left w:val="nil"/>
              <w:bottom w:val="nil"/>
              <w:right w:val="nil"/>
            </w:tcBorders>
            <w:vAlign w:val="bottom"/>
          </w:tcPr>
          <w:p w:rsidR="00EE5811" w:rsidRDefault="0012073B" w:rsidP="008A68BE">
            <w:pPr>
              <w:pStyle w:val="a"/>
              <w:pPrChange w:id="1837" w:author="Иво Станков" w:date="2013-07-29T18:48:00Z">
                <w:pPr>
                  <w:pStyle w:val="a0"/>
                </w:pPr>
              </w:pPrChange>
            </w:pPr>
            <w:r w:rsidRPr="00D01609">
              <w:t xml:space="preserve"> </w:t>
            </w:r>
            <w:proofErr w:type="spellStart"/>
            <w:r w:rsidRPr="00D01609">
              <w:t>Обезценка</w:t>
            </w:r>
            <w:proofErr w:type="spellEnd"/>
            <w:r w:rsidRPr="00D01609">
              <w:t xml:space="preserve"> на други вземания</w:t>
            </w:r>
          </w:p>
        </w:tc>
        <w:tc>
          <w:tcPr>
            <w:tcW w:w="1220" w:type="dxa"/>
            <w:tcBorders>
              <w:top w:val="nil"/>
              <w:left w:val="nil"/>
              <w:bottom w:val="nil"/>
              <w:right w:val="nil"/>
            </w:tcBorders>
            <w:vAlign w:val="bottom"/>
          </w:tcPr>
          <w:p w:rsidR="00EE5811" w:rsidRDefault="0012073B" w:rsidP="008A68BE">
            <w:pPr>
              <w:pStyle w:val="a0"/>
              <w:pPrChange w:id="1838" w:author="Иво Станков" w:date="2013-07-29T18:48:00Z">
                <w:pPr>
                  <w:pStyle w:val="a"/>
                </w:pPr>
              </w:pPrChange>
            </w:pPr>
            <w:r w:rsidRPr="00D01609">
              <w:t>(12)</w:t>
            </w:r>
          </w:p>
        </w:tc>
        <w:tc>
          <w:tcPr>
            <w:tcW w:w="1340" w:type="dxa"/>
            <w:tcBorders>
              <w:top w:val="nil"/>
              <w:left w:val="nil"/>
              <w:bottom w:val="nil"/>
              <w:right w:val="nil"/>
            </w:tcBorders>
            <w:vAlign w:val="bottom"/>
          </w:tcPr>
          <w:p w:rsidR="004C0111" w:rsidRDefault="0012073B" w:rsidP="008A68BE">
            <w:pPr>
              <w:pStyle w:val="a0"/>
              <w:pPrChange w:id="1839" w:author="Иво Станков" w:date="2013-07-29T18:48:00Z">
                <w:pPr>
                  <w:pStyle w:val="a0"/>
                </w:pPr>
              </w:pPrChange>
            </w:pPr>
            <w:r w:rsidRPr="00D01609">
              <w:t>(</w:t>
            </w:r>
            <w:r w:rsidRPr="00D01609">
              <w:rPr>
                <w:lang w:val="en-US"/>
              </w:rPr>
              <w:t>12</w:t>
            </w:r>
            <w:r w:rsidRPr="00D01609">
              <w:t>)</w:t>
            </w:r>
          </w:p>
        </w:tc>
      </w:tr>
      <w:tr w:rsidR="0012073B" w:rsidRPr="00D01609" w:rsidTr="00D01609">
        <w:trPr>
          <w:trHeight w:val="170"/>
        </w:trPr>
        <w:tc>
          <w:tcPr>
            <w:tcW w:w="6819" w:type="dxa"/>
            <w:tcBorders>
              <w:top w:val="nil"/>
              <w:left w:val="nil"/>
              <w:bottom w:val="nil"/>
              <w:right w:val="nil"/>
            </w:tcBorders>
            <w:vAlign w:val="bottom"/>
          </w:tcPr>
          <w:p w:rsidR="00EE5811" w:rsidRDefault="00EE5811" w:rsidP="008A68BE">
            <w:pPr>
              <w:pStyle w:val="a"/>
              <w:pPrChange w:id="1840" w:author="Иво Станков" w:date="2013-07-29T18:48:00Z">
                <w:pPr>
                  <w:pStyle w:val="a0"/>
                </w:pPr>
              </w:pPrChange>
            </w:pPr>
          </w:p>
        </w:tc>
        <w:tc>
          <w:tcPr>
            <w:tcW w:w="1220" w:type="dxa"/>
            <w:tcBorders>
              <w:top w:val="single" w:sz="4" w:space="0" w:color="auto"/>
              <w:left w:val="nil"/>
              <w:bottom w:val="single" w:sz="4" w:space="0" w:color="auto"/>
              <w:right w:val="nil"/>
            </w:tcBorders>
            <w:vAlign w:val="bottom"/>
          </w:tcPr>
          <w:p w:rsidR="00EE5811" w:rsidRDefault="00DF2B18" w:rsidP="008A68BE">
            <w:pPr>
              <w:pStyle w:val="a0"/>
              <w:rPr>
                <w:lang w:val="en-US"/>
              </w:rPr>
              <w:pPrChange w:id="1841" w:author="Иво Станков" w:date="2013-07-29T18:48:00Z">
                <w:pPr>
                  <w:pStyle w:val="a"/>
                </w:pPr>
              </w:pPrChange>
            </w:pPr>
            <w:r>
              <w:t>8</w:t>
            </w:r>
          </w:p>
        </w:tc>
        <w:tc>
          <w:tcPr>
            <w:tcW w:w="1340" w:type="dxa"/>
            <w:tcBorders>
              <w:top w:val="single" w:sz="4" w:space="0" w:color="auto"/>
              <w:left w:val="nil"/>
              <w:bottom w:val="single" w:sz="4" w:space="0" w:color="auto"/>
              <w:right w:val="nil"/>
            </w:tcBorders>
            <w:vAlign w:val="bottom"/>
          </w:tcPr>
          <w:p w:rsidR="004C0111" w:rsidRDefault="0012073B" w:rsidP="008A68BE">
            <w:pPr>
              <w:pStyle w:val="a0"/>
              <w:pPrChange w:id="1842" w:author="Иво Станков" w:date="2013-07-29T18:48:00Z">
                <w:pPr>
                  <w:pStyle w:val="a0"/>
                </w:pPr>
              </w:pPrChange>
            </w:pPr>
            <w:r w:rsidRPr="00D01609">
              <w:t>1</w:t>
            </w:r>
          </w:p>
        </w:tc>
      </w:tr>
      <w:tr w:rsidR="0012073B" w:rsidRPr="00D01609" w:rsidTr="00D01609">
        <w:trPr>
          <w:trHeight w:val="170"/>
        </w:trPr>
        <w:tc>
          <w:tcPr>
            <w:tcW w:w="6819" w:type="dxa"/>
            <w:tcBorders>
              <w:top w:val="nil"/>
              <w:left w:val="nil"/>
              <w:bottom w:val="nil"/>
              <w:right w:val="nil"/>
            </w:tcBorders>
            <w:vAlign w:val="bottom"/>
          </w:tcPr>
          <w:p w:rsidR="00EE5811" w:rsidRDefault="0012073B" w:rsidP="008A68BE">
            <w:pPr>
              <w:pStyle w:val="a"/>
              <w:pPrChange w:id="1843" w:author="Иво Станков" w:date="2013-07-29T18:48:00Z">
                <w:pPr>
                  <w:pStyle w:val="a0"/>
                </w:pPr>
              </w:pPrChange>
            </w:pPr>
            <w:r w:rsidRPr="00D01609">
              <w:t>Предплатени разходи</w:t>
            </w:r>
          </w:p>
        </w:tc>
        <w:tc>
          <w:tcPr>
            <w:tcW w:w="1220" w:type="dxa"/>
            <w:tcBorders>
              <w:top w:val="nil"/>
              <w:left w:val="nil"/>
              <w:bottom w:val="nil"/>
              <w:right w:val="nil"/>
            </w:tcBorders>
            <w:vAlign w:val="bottom"/>
          </w:tcPr>
          <w:p w:rsidR="00EE5811" w:rsidRDefault="00EE5811" w:rsidP="008A68BE">
            <w:pPr>
              <w:pStyle w:val="a0"/>
              <w:pPrChange w:id="1844" w:author="Иво Станков" w:date="2013-07-29T18:48:00Z">
                <w:pPr>
                  <w:pStyle w:val="a"/>
                </w:pPr>
              </w:pPrChange>
            </w:pPr>
          </w:p>
        </w:tc>
        <w:tc>
          <w:tcPr>
            <w:tcW w:w="1340" w:type="dxa"/>
            <w:tcBorders>
              <w:top w:val="nil"/>
              <w:left w:val="nil"/>
              <w:bottom w:val="nil"/>
              <w:right w:val="nil"/>
            </w:tcBorders>
            <w:vAlign w:val="bottom"/>
          </w:tcPr>
          <w:p w:rsidR="004C0111" w:rsidRDefault="004C0111" w:rsidP="008A68BE">
            <w:pPr>
              <w:pStyle w:val="a0"/>
              <w:pPrChange w:id="1845" w:author="Иво Станков" w:date="2013-07-29T18:48:00Z">
                <w:pPr>
                  <w:pStyle w:val="a0"/>
                </w:pPr>
              </w:pPrChange>
            </w:pPr>
          </w:p>
        </w:tc>
      </w:tr>
      <w:tr w:rsidR="0012073B" w:rsidRPr="00D01609" w:rsidTr="00D01609">
        <w:trPr>
          <w:trHeight w:val="170"/>
        </w:trPr>
        <w:tc>
          <w:tcPr>
            <w:tcW w:w="6819" w:type="dxa"/>
            <w:tcBorders>
              <w:top w:val="nil"/>
              <w:left w:val="nil"/>
              <w:bottom w:val="nil"/>
              <w:right w:val="nil"/>
            </w:tcBorders>
            <w:vAlign w:val="bottom"/>
          </w:tcPr>
          <w:p w:rsidR="00EE5811" w:rsidRDefault="0012073B" w:rsidP="008A68BE">
            <w:pPr>
              <w:pStyle w:val="a"/>
              <w:pPrChange w:id="1846" w:author="Иво Станков" w:date="2013-07-29T18:48:00Z">
                <w:pPr>
                  <w:pStyle w:val="a0"/>
                </w:pPr>
              </w:pPrChange>
            </w:pPr>
            <w:r w:rsidRPr="00D01609">
              <w:t xml:space="preserve"> Застраховки</w:t>
            </w:r>
          </w:p>
        </w:tc>
        <w:tc>
          <w:tcPr>
            <w:tcW w:w="1220" w:type="dxa"/>
            <w:tcBorders>
              <w:top w:val="nil"/>
              <w:left w:val="nil"/>
              <w:bottom w:val="nil"/>
              <w:right w:val="nil"/>
            </w:tcBorders>
            <w:vAlign w:val="bottom"/>
          </w:tcPr>
          <w:p w:rsidR="00EE5811" w:rsidRDefault="00DF2B18" w:rsidP="008A68BE">
            <w:pPr>
              <w:pStyle w:val="a0"/>
              <w:pPrChange w:id="1847" w:author="Иво Станков" w:date="2013-07-29T18:48:00Z">
                <w:pPr>
                  <w:pStyle w:val="a"/>
                </w:pPr>
              </w:pPrChange>
            </w:pPr>
            <w:r>
              <w:t>5</w:t>
            </w:r>
          </w:p>
        </w:tc>
        <w:tc>
          <w:tcPr>
            <w:tcW w:w="1340" w:type="dxa"/>
            <w:tcBorders>
              <w:top w:val="nil"/>
              <w:left w:val="nil"/>
              <w:bottom w:val="nil"/>
              <w:right w:val="nil"/>
            </w:tcBorders>
            <w:vAlign w:val="bottom"/>
          </w:tcPr>
          <w:p w:rsidR="004C0111" w:rsidRDefault="0012073B" w:rsidP="008A68BE">
            <w:pPr>
              <w:pStyle w:val="a0"/>
              <w:pPrChange w:id="1848" w:author="Иво Станков" w:date="2013-07-29T18:48:00Z">
                <w:pPr>
                  <w:pStyle w:val="a0"/>
                </w:pPr>
              </w:pPrChange>
            </w:pPr>
            <w:r w:rsidRPr="00D01609">
              <w:t>4</w:t>
            </w:r>
          </w:p>
        </w:tc>
      </w:tr>
      <w:tr w:rsidR="0012073B" w:rsidRPr="00D01609" w:rsidTr="00D01609">
        <w:trPr>
          <w:trHeight w:val="170"/>
        </w:trPr>
        <w:tc>
          <w:tcPr>
            <w:tcW w:w="6819" w:type="dxa"/>
            <w:tcBorders>
              <w:top w:val="nil"/>
              <w:left w:val="nil"/>
              <w:bottom w:val="nil"/>
              <w:right w:val="nil"/>
            </w:tcBorders>
            <w:vAlign w:val="bottom"/>
          </w:tcPr>
          <w:p w:rsidR="00EE5811" w:rsidRDefault="0012073B" w:rsidP="008A68BE">
            <w:pPr>
              <w:pStyle w:val="a"/>
              <w:pPrChange w:id="1849" w:author="Иво Станков" w:date="2013-07-29T18:48:00Z">
                <w:pPr>
                  <w:pStyle w:val="a0"/>
                </w:pPr>
              </w:pPrChange>
            </w:pPr>
            <w:r w:rsidRPr="00D01609">
              <w:t xml:space="preserve"> </w:t>
            </w:r>
            <w:proofErr w:type="gramStart"/>
            <w:r w:rsidRPr="00D01609">
              <w:t xml:space="preserve">Абонамент </w:t>
            </w:r>
            <w:proofErr w:type="gramEnd"/>
          </w:p>
        </w:tc>
        <w:tc>
          <w:tcPr>
            <w:tcW w:w="1220" w:type="dxa"/>
            <w:tcBorders>
              <w:top w:val="nil"/>
              <w:left w:val="nil"/>
              <w:bottom w:val="nil"/>
              <w:right w:val="nil"/>
            </w:tcBorders>
            <w:vAlign w:val="bottom"/>
          </w:tcPr>
          <w:p w:rsidR="00EE5811" w:rsidRDefault="00DF2B18" w:rsidP="008A68BE">
            <w:pPr>
              <w:pStyle w:val="a0"/>
              <w:pPrChange w:id="1850" w:author="Иво Станков" w:date="2013-07-29T18:48:00Z">
                <w:pPr>
                  <w:pStyle w:val="a"/>
                </w:pPr>
              </w:pPrChange>
            </w:pPr>
            <w:r>
              <w:t>7</w:t>
            </w:r>
          </w:p>
        </w:tc>
        <w:tc>
          <w:tcPr>
            <w:tcW w:w="1340" w:type="dxa"/>
            <w:tcBorders>
              <w:top w:val="nil"/>
              <w:left w:val="nil"/>
              <w:bottom w:val="nil"/>
              <w:right w:val="nil"/>
            </w:tcBorders>
            <w:vAlign w:val="bottom"/>
          </w:tcPr>
          <w:p w:rsidR="004C0111" w:rsidRDefault="0012073B" w:rsidP="008A68BE">
            <w:pPr>
              <w:pStyle w:val="a0"/>
              <w:pPrChange w:id="1851" w:author="Иво Станков" w:date="2013-07-29T18:48:00Z">
                <w:pPr>
                  <w:pStyle w:val="a0"/>
                </w:pPr>
              </w:pPrChange>
            </w:pPr>
            <w:r w:rsidRPr="00D01609">
              <w:t>4</w:t>
            </w:r>
          </w:p>
        </w:tc>
      </w:tr>
      <w:tr w:rsidR="0012073B" w:rsidRPr="00D01609" w:rsidTr="00D01609">
        <w:trPr>
          <w:trHeight w:val="170"/>
        </w:trPr>
        <w:tc>
          <w:tcPr>
            <w:tcW w:w="6819" w:type="dxa"/>
            <w:tcBorders>
              <w:top w:val="nil"/>
              <w:left w:val="nil"/>
              <w:bottom w:val="nil"/>
              <w:right w:val="nil"/>
            </w:tcBorders>
            <w:vAlign w:val="bottom"/>
          </w:tcPr>
          <w:p w:rsidR="00EE5811" w:rsidRDefault="0012073B" w:rsidP="008A68BE">
            <w:pPr>
              <w:pStyle w:val="a"/>
              <w:pPrChange w:id="1852" w:author="Иво Станков" w:date="2013-07-29T18:48:00Z">
                <w:pPr>
                  <w:pStyle w:val="a0"/>
                </w:pPr>
              </w:pPrChange>
            </w:pPr>
            <w:r w:rsidRPr="00D01609">
              <w:t xml:space="preserve"> Допълнително здравно осигуряване</w:t>
            </w:r>
          </w:p>
        </w:tc>
        <w:tc>
          <w:tcPr>
            <w:tcW w:w="1220" w:type="dxa"/>
            <w:tcBorders>
              <w:top w:val="nil"/>
              <w:left w:val="nil"/>
              <w:bottom w:val="nil"/>
              <w:right w:val="nil"/>
            </w:tcBorders>
            <w:vAlign w:val="bottom"/>
          </w:tcPr>
          <w:p w:rsidR="00EE5811" w:rsidRDefault="00DF2B18" w:rsidP="008A68BE">
            <w:pPr>
              <w:pStyle w:val="a0"/>
              <w:pPrChange w:id="1853" w:author="Иво Станков" w:date="2013-07-29T18:48:00Z">
                <w:pPr>
                  <w:pStyle w:val="a"/>
                </w:pPr>
              </w:pPrChange>
            </w:pPr>
            <w:r>
              <w:t>2</w:t>
            </w:r>
          </w:p>
        </w:tc>
        <w:tc>
          <w:tcPr>
            <w:tcW w:w="1340" w:type="dxa"/>
            <w:tcBorders>
              <w:top w:val="nil"/>
              <w:left w:val="nil"/>
              <w:bottom w:val="nil"/>
              <w:right w:val="nil"/>
            </w:tcBorders>
            <w:vAlign w:val="bottom"/>
          </w:tcPr>
          <w:p w:rsidR="004C0111" w:rsidRDefault="0012073B" w:rsidP="008A68BE">
            <w:pPr>
              <w:pStyle w:val="a0"/>
              <w:pPrChange w:id="1854" w:author="Иво Станков" w:date="2013-07-29T18:48:00Z">
                <w:pPr>
                  <w:pStyle w:val="a0"/>
                </w:pPr>
              </w:pPrChange>
            </w:pPr>
            <w:r w:rsidRPr="00D01609">
              <w:t>2</w:t>
            </w:r>
          </w:p>
        </w:tc>
      </w:tr>
      <w:tr w:rsidR="0012073B" w:rsidRPr="00D01609" w:rsidTr="00D01609">
        <w:trPr>
          <w:trHeight w:val="170"/>
        </w:trPr>
        <w:tc>
          <w:tcPr>
            <w:tcW w:w="6819" w:type="dxa"/>
            <w:tcBorders>
              <w:top w:val="nil"/>
              <w:left w:val="nil"/>
              <w:bottom w:val="nil"/>
              <w:right w:val="nil"/>
            </w:tcBorders>
            <w:vAlign w:val="bottom"/>
          </w:tcPr>
          <w:p w:rsidR="00EE5811" w:rsidRDefault="0012073B" w:rsidP="008A68BE">
            <w:pPr>
              <w:pStyle w:val="a"/>
              <w:pPrChange w:id="1855" w:author="Иво Станков" w:date="2013-07-29T18:48:00Z">
                <w:pPr>
                  <w:pStyle w:val="a0"/>
                </w:pPr>
              </w:pPrChange>
            </w:pPr>
            <w:r w:rsidRPr="00D01609">
              <w:t xml:space="preserve"> Аванс за </w:t>
            </w:r>
            <w:proofErr w:type="gramStart"/>
            <w:r w:rsidRPr="00D01609">
              <w:t xml:space="preserve">услуги </w:t>
            </w:r>
            <w:proofErr w:type="gramEnd"/>
          </w:p>
        </w:tc>
        <w:tc>
          <w:tcPr>
            <w:tcW w:w="1220" w:type="dxa"/>
            <w:tcBorders>
              <w:top w:val="nil"/>
              <w:left w:val="nil"/>
              <w:bottom w:val="nil"/>
              <w:right w:val="nil"/>
            </w:tcBorders>
            <w:vAlign w:val="bottom"/>
          </w:tcPr>
          <w:p w:rsidR="00EE5811" w:rsidRDefault="00BE5F3C" w:rsidP="008A68BE">
            <w:pPr>
              <w:pStyle w:val="a0"/>
              <w:pPrChange w:id="1856" w:author="Иво Станков" w:date="2013-07-29T18:48:00Z">
                <w:pPr>
                  <w:pStyle w:val="a"/>
                </w:pPr>
              </w:pPrChange>
            </w:pPr>
            <w:r>
              <w:t>44</w:t>
            </w:r>
          </w:p>
        </w:tc>
        <w:tc>
          <w:tcPr>
            <w:tcW w:w="1340" w:type="dxa"/>
            <w:tcBorders>
              <w:top w:val="nil"/>
              <w:left w:val="nil"/>
              <w:bottom w:val="nil"/>
              <w:right w:val="nil"/>
            </w:tcBorders>
            <w:vAlign w:val="bottom"/>
          </w:tcPr>
          <w:p w:rsidR="004C0111" w:rsidRDefault="0012073B" w:rsidP="008A68BE">
            <w:pPr>
              <w:pStyle w:val="a0"/>
              <w:pPrChange w:id="1857" w:author="Иво Станков" w:date="2013-07-29T18:48:00Z">
                <w:pPr>
                  <w:pStyle w:val="a0"/>
                </w:pPr>
              </w:pPrChange>
            </w:pPr>
            <w:r w:rsidRPr="00D01609">
              <w:t>1</w:t>
            </w:r>
          </w:p>
        </w:tc>
      </w:tr>
      <w:tr w:rsidR="0012073B" w:rsidRPr="00D01609" w:rsidTr="00D01609">
        <w:trPr>
          <w:trHeight w:val="170"/>
        </w:trPr>
        <w:tc>
          <w:tcPr>
            <w:tcW w:w="6819" w:type="dxa"/>
            <w:tcBorders>
              <w:top w:val="nil"/>
              <w:left w:val="nil"/>
              <w:bottom w:val="nil"/>
              <w:right w:val="nil"/>
            </w:tcBorders>
            <w:vAlign w:val="bottom"/>
          </w:tcPr>
          <w:p w:rsidR="00EE5811" w:rsidRDefault="00EE5811" w:rsidP="008A68BE">
            <w:pPr>
              <w:pStyle w:val="a"/>
              <w:pPrChange w:id="1858" w:author="Иво Станков" w:date="2013-07-29T18:48:00Z">
                <w:pPr>
                  <w:pStyle w:val="a0"/>
                </w:pPr>
              </w:pPrChange>
            </w:pPr>
          </w:p>
        </w:tc>
        <w:tc>
          <w:tcPr>
            <w:tcW w:w="1220" w:type="dxa"/>
            <w:tcBorders>
              <w:top w:val="single" w:sz="4" w:space="0" w:color="auto"/>
              <w:left w:val="nil"/>
              <w:bottom w:val="single" w:sz="4" w:space="0" w:color="auto"/>
              <w:right w:val="nil"/>
            </w:tcBorders>
            <w:vAlign w:val="bottom"/>
          </w:tcPr>
          <w:p w:rsidR="00EE5811" w:rsidRDefault="00BE5F3C" w:rsidP="008A68BE">
            <w:pPr>
              <w:pStyle w:val="a0"/>
              <w:pPrChange w:id="1859" w:author="Иво Станков" w:date="2013-07-29T18:48:00Z">
                <w:pPr>
                  <w:pStyle w:val="a"/>
                </w:pPr>
              </w:pPrChange>
            </w:pPr>
            <w:r>
              <w:t>58</w:t>
            </w:r>
          </w:p>
        </w:tc>
        <w:tc>
          <w:tcPr>
            <w:tcW w:w="1340" w:type="dxa"/>
            <w:tcBorders>
              <w:top w:val="single" w:sz="4" w:space="0" w:color="auto"/>
              <w:left w:val="nil"/>
              <w:bottom w:val="single" w:sz="4" w:space="0" w:color="auto"/>
              <w:right w:val="nil"/>
            </w:tcBorders>
            <w:vAlign w:val="bottom"/>
          </w:tcPr>
          <w:p w:rsidR="004C0111" w:rsidRDefault="0012073B" w:rsidP="008A68BE">
            <w:pPr>
              <w:pStyle w:val="a0"/>
              <w:pPrChange w:id="1860" w:author="Иво Станков" w:date="2013-07-29T18:48:00Z">
                <w:pPr>
                  <w:pStyle w:val="a0"/>
                </w:pPr>
              </w:pPrChange>
            </w:pPr>
            <w:r w:rsidRPr="00D01609">
              <w:t>11</w:t>
            </w:r>
          </w:p>
        </w:tc>
      </w:tr>
      <w:tr w:rsidR="0012073B" w:rsidRPr="00D01609" w:rsidTr="00D01609">
        <w:trPr>
          <w:trHeight w:val="170"/>
        </w:trPr>
        <w:tc>
          <w:tcPr>
            <w:tcW w:w="6819" w:type="dxa"/>
            <w:tcBorders>
              <w:top w:val="nil"/>
              <w:left w:val="nil"/>
              <w:bottom w:val="nil"/>
              <w:right w:val="nil"/>
            </w:tcBorders>
            <w:vAlign w:val="bottom"/>
          </w:tcPr>
          <w:p w:rsidR="00EE5811" w:rsidRDefault="0012073B" w:rsidP="008A68BE">
            <w:pPr>
              <w:pStyle w:val="a"/>
              <w:pPrChange w:id="1861" w:author="Иво Станков" w:date="2013-07-29T18:48:00Z">
                <w:pPr>
                  <w:pStyle w:val="a0"/>
                </w:pPr>
              </w:pPrChange>
            </w:pPr>
            <w:r w:rsidRPr="00D01609">
              <w:t>Общо</w:t>
            </w:r>
          </w:p>
        </w:tc>
        <w:tc>
          <w:tcPr>
            <w:tcW w:w="1220" w:type="dxa"/>
            <w:tcBorders>
              <w:top w:val="nil"/>
              <w:left w:val="nil"/>
              <w:bottom w:val="double" w:sz="6" w:space="0" w:color="auto"/>
              <w:right w:val="nil"/>
            </w:tcBorders>
            <w:vAlign w:val="bottom"/>
          </w:tcPr>
          <w:p w:rsidR="00EE5811" w:rsidRDefault="00BE5F3C" w:rsidP="008A68BE">
            <w:pPr>
              <w:pStyle w:val="a0"/>
              <w:pPrChange w:id="1862" w:author="Иво Станков" w:date="2013-07-29T18:48:00Z">
                <w:pPr>
                  <w:pStyle w:val="a"/>
                </w:pPr>
              </w:pPrChange>
            </w:pPr>
            <w:r>
              <w:t>66</w:t>
            </w:r>
          </w:p>
        </w:tc>
        <w:tc>
          <w:tcPr>
            <w:tcW w:w="1340" w:type="dxa"/>
            <w:tcBorders>
              <w:top w:val="nil"/>
              <w:left w:val="nil"/>
              <w:bottom w:val="double" w:sz="6" w:space="0" w:color="auto"/>
              <w:right w:val="nil"/>
            </w:tcBorders>
            <w:vAlign w:val="bottom"/>
          </w:tcPr>
          <w:p w:rsidR="004C0111" w:rsidRDefault="0012073B" w:rsidP="008A68BE">
            <w:pPr>
              <w:pStyle w:val="a0"/>
              <w:pPrChange w:id="1863" w:author="Иво Станков" w:date="2013-07-29T18:48:00Z">
                <w:pPr>
                  <w:pStyle w:val="a0"/>
                </w:pPr>
              </w:pPrChange>
            </w:pPr>
            <w:r w:rsidRPr="00D01609">
              <w:t>26</w:t>
            </w:r>
          </w:p>
        </w:tc>
      </w:tr>
    </w:tbl>
    <w:p w:rsidR="004C0111" w:rsidRDefault="004C0111" w:rsidP="008A68BE">
      <w:pPr>
        <w:pPrChange w:id="1864" w:author="Иво Станков" w:date="2013-07-29T18:48:00Z">
          <w:pPr/>
        </w:pPrChange>
      </w:pPr>
    </w:p>
    <w:p w:rsidR="00EE5811" w:rsidRDefault="0012073B" w:rsidP="008A68BE">
      <w:pPr>
        <w:pPrChange w:id="1865" w:author="Иво Станков" w:date="2013-07-29T18:48:00Z">
          <w:pPr/>
        </w:pPrChange>
      </w:pPr>
      <w:del w:id="1866" w:author="Иво Станков" w:date="2013-07-29T18:21:00Z">
        <w:r w:rsidDel="00A01296">
          <w:lastRenderedPageBreak/>
          <w:br w:type="page"/>
        </w:r>
      </w:del>
    </w:p>
    <w:p w:rsidR="004C0111" w:rsidRDefault="0012073B" w:rsidP="008A68BE">
      <w:pPr>
        <w:pPrChange w:id="1867" w:author="Иво Станков" w:date="2013-07-29T18:48:00Z">
          <w:pPr/>
        </w:pPrChange>
      </w:pPr>
      <w:r w:rsidRPr="00146731">
        <w:t xml:space="preserve">Движението на коректива за </w:t>
      </w:r>
      <w:proofErr w:type="spellStart"/>
      <w:r w:rsidRPr="00146731">
        <w:t>обезценка</w:t>
      </w:r>
      <w:proofErr w:type="spellEnd"/>
      <w:r w:rsidRPr="00146731">
        <w:t xml:space="preserve"> на другите вземания е представен в таблицата по-долу:</w:t>
      </w:r>
    </w:p>
    <w:p w:rsidR="004C0111" w:rsidRDefault="004C0111" w:rsidP="008A68BE">
      <w:pPr>
        <w:pPrChange w:id="1868" w:author="Иво Станков" w:date="2013-07-29T18:48:00Z">
          <w:pPr/>
        </w:pPrChange>
      </w:pPr>
    </w:p>
    <w:tbl>
      <w:tblPr>
        <w:tblW w:w="9619" w:type="dxa"/>
        <w:tblInd w:w="93" w:type="dxa"/>
        <w:tblLook w:val="00A0" w:firstRow="1" w:lastRow="0" w:firstColumn="1" w:lastColumn="0" w:noHBand="0" w:noVBand="0"/>
      </w:tblPr>
      <w:tblGrid>
        <w:gridCol w:w="6613"/>
        <w:gridCol w:w="1383"/>
        <w:gridCol w:w="240"/>
        <w:gridCol w:w="1383"/>
      </w:tblGrid>
      <w:tr w:rsidR="0012073B" w:rsidRPr="00146731" w:rsidTr="005A5B65">
        <w:trPr>
          <w:trHeight w:val="170"/>
        </w:trPr>
        <w:tc>
          <w:tcPr>
            <w:tcW w:w="6613" w:type="dxa"/>
            <w:tcBorders>
              <w:top w:val="nil"/>
              <w:left w:val="nil"/>
              <w:bottom w:val="nil"/>
              <w:right w:val="nil"/>
            </w:tcBorders>
            <w:vAlign w:val="bottom"/>
          </w:tcPr>
          <w:p w:rsidR="00EE5811" w:rsidRDefault="00EE5811" w:rsidP="008A68BE">
            <w:pPr>
              <w:pStyle w:val="a"/>
              <w:pPrChange w:id="1869" w:author="Иво Станков" w:date="2013-07-29T18:48:00Z">
                <w:pPr/>
              </w:pPrChange>
            </w:pPr>
          </w:p>
        </w:tc>
        <w:tc>
          <w:tcPr>
            <w:tcW w:w="1383" w:type="dxa"/>
            <w:tcBorders>
              <w:top w:val="nil"/>
              <w:left w:val="nil"/>
              <w:bottom w:val="nil"/>
              <w:right w:val="nil"/>
            </w:tcBorders>
            <w:vAlign w:val="bottom"/>
          </w:tcPr>
          <w:p w:rsidR="00EE5811" w:rsidRDefault="00347423" w:rsidP="008A68BE">
            <w:pPr>
              <w:pStyle w:val="a1"/>
              <w:pPrChange w:id="1870" w:author="Иво Станков" w:date="2013-07-29T18:48:00Z">
                <w:pPr>
                  <w:pStyle w:val="a"/>
                </w:pPr>
              </w:pPrChange>
            </w:pPr>
            <w:r>
              <w:t>30.06</w:t>
            </w:r>
            <w:r w:rsidR="0012073B" w:rsidRPr="00146731">
              <w:t>.2013</w:t>
            </w:r>
          </w:p>
        </w:tc>
        <w:tc>
          <w:tcPr>
            <w:tcW w:w="240" w:type="dxa"/>
            <w:tcBorders>
              <w:top w:val="nil"/>
              <w:left w:val="nil"/>
              <w:bottom w:val="nil"/>
              <w:right w:val="nil"/>
            </w:tcBorders>
            <w:vAlign w:val="bottom"/>
          </w:tcPr>
          <w:p w:rsidR="004C0111" w:rsidRDefault="004C0111" w:rsidP="008A68BE">
            <w:pPr>
              <w:pStyle w:val="a1"/>
              <w:pPrChange w:id="1871" w:author="Иво Станков" w:date="2013-07-29T18:48:00Z">
                <w:pPr>
                  <w:pStyle w:val="a1"/>
                </w:pPr>
              </w:pPrChange>
            </w:pPr>
          </w:p>
        </w:tc>
        <w:tc>
          <w:tcPr>
            <w:tcW w:w="1383" w:type="dxa"/>
            <w:tcBorders>
              <w:top w:val="nil"/>
              <w:left w:val="nil"/>
              <w:bottom w:val="nil"/>
              <w:right w:val="nil"/>
            </w:tcBorders>
            <w:vAlign w:val="bottom"/>
          </w:tcPr>
          <w:p w:rsidR="004C0111" w:rsidRDefault="0012073B" w:rsidP="008A68BE">
            <w:pPr>
              <w:pStyle w:val="a1"/>
              <w:pPrChange w:id="1872" w:author="Иво Станков" w:date="2013-07-29T18:48:00Z">
                <w:pPr>
                  <w:pStyle w:val="a1"/>
                </w:pPr>
              </w:pPrChange>
            </w:pPr>
            <w:r w:rsidRPr="00146731">
              <w:t>31.12.2012</w:t>
            </w:r>
          </w:p>
        </w:tc>
      </w:tr>
      <w:tr w:rsidR="0012073B" w:rsidRPr="00146731" w:rsidTr="005A5B65">
        <w:trPr>
          <w:trHeight w:val="170"/>
        </w:trPr>
        <w:tc>
          <w:tcPr>
            <w:tcW w:w="6613" w:type="dxa"/>
            <w:tcBorders>
              <w:top w:val="nil"/>
              <w:left w:val="nil"/>
              <w:bottom w:val="nil"/>
              <w:right w:val="nil"/>
            </w:tcBorders>
            <w:vAlign w:val="bottom"/>
          </w:tcPr>
          <w:p w:rsidR="00EE5811" w:rsidRDefault="00EE5811" w:rsidP="008A68BE">
            <w:pPr>
              <w:pStyle w:val="a"/>
              <w:pPrChange w:id="1873" w:author="Иво Станков" w:date="2013-07-29T18:48:00Z">
                <w:pPr>
                  <w:pStyle w:val="a1"/>
                </w:pPr>
              </w:pPrChange>
            </w:pPr>
          </w:p>
        </w:tc>
        <w:tc>
          <w:tcPr>
            <w:tcW w:w="1383" w:type="dxa"/>
            <w:tcBorders>
              <w:top w:val="nil"/>
              <w:left w:val="nil"/>
              <w:bottom w:val="nil"/>
              <w:right w:val="nil"/>
            </w:tcBorders>
            <w:vAlign w:val="bottom"/>
          </w:tcPr>
          <w:p w:rsidR="00EE5811" w:rsidRDefault="0012073B" w:rsidP="008A68BE">
            <w:pPr>
              <w:pStyle w:val="a1"/>
              <w:pPrChange w:id="1874" w:author="Иво Станков" w:date="2013-07-29T18:48:00Z">
                <w:pPr>
                  <w:pStyle w:val="a"/>
                </w:pPr>
              </w:pPrChange>
            </w:pPr>
            <w:r w:rsidRPr="00146731">
              <w:t>BGN '000</w:t>
            </w:r>
          </w:p>
        </w:tc>
        <w:tc>
          <w:tcPr>
            <w:tcW w:w="240" w:type="dxa"/>
            <w:tcBorders>
              <w:top w:val="nil"/>
              <w:left w:val="nil"/>
              <w:bottom w:val="nil"/>
              <w:right w:val="nil"/>
            </w:tcBorders>
            <w:vAlign w:val="bottom"/>
          </w:tcPr>
          <w:p w:rsidR="004C0111" w:rsidRDefault="004C0111" w:rsidP="008A68BE">
            <w:pPr>
              <w:pStyle w:val="a1"/>
              <w:pPrChange w:id="1875" w:author="Иво Станков" w:date="2013-07-29T18:48:00Z">
                <w:pPr>
                  <w:pStyle w:val="a1"/>
                </w:pPr>
              </w:pPrChange>
            </w:pPr>
          </w:p>
        </w:tc>
        <w:tc>
          <w:tcPr>
            <w:tcW w:w="1383" w:type="dxa"/>
            <w:tcBorders>
              <w:top w:val="nil"/>
              <w:left w:val="nil"/>
              <w:bottom w:val="nil"/>
              <w:right w:val="nil"/>
            </w:tcBorders>
            <w:vAlign w:val="bottom"/>
          </w:tcPr>
          <w:p w:rsidR="004C0111" w:rsidRDefault="0012073B" w:rsidP="008A68BE">
            <w:pPr>
              <w:pStyle w:val="a1"/>
              <w:pPrChange w:id="1876" w:author="Иво Станков" w:date="2013-07-29T18:48:00Z">
                <w:pPr>
                  <w:pStyle w:val="a1"/>
                </w:pPr>
              </w:pPrChange>
            </w:pPr>
            <w:r w:rsidRPr="00146731">
              <w:t>BGN '000</w:t>
            </w:r>
          </w:p>
        </w:tc>
      </w:tr>
      <w:tr w:rsidR="0012073B" w:rsidRPr="00146731" w:rsidTr="005A5B65">
        <w:trPr>
          <w:trHeight w:val="170"/>
        </w:trPr>
        <w:tc>
          <w:tcPr>
            <w:tcW w:w="6613" w:type="dxa"/>
            <w:tcBorders>
              <w:top w:val="nil"/>
              <w:left w:val="nil"/>
              <w:bottom w:val="nil"/>
              <w:right w:val="nil"/>
            </w:tcBorders>
            <w:vAlign w:val="bottom"/>
          </w:tcPr>
          <w:p w:rsidR="00EE5811" w:rsidRDefault="00EE5811" w:rsidP="008A68BE">
            <w:pPr>
              <w:pStyle w:val="a"/>
              <w:pPrChange w:id="1877" w:author="Иво Станков" w:date="2013-07-29T18:48:00Z">
                <w:pPr>
                  <w:pStyle w:val="a1"/>
                </w:pPr>
              </w:pPrChange>
            </w:pPr>
          </w:p>
        </w:tc>
        <w:tc>
          <w:tcPr>
            <w:tcW w:w="1383" w:type="dxa"/>
            <w:tcBorders>
              <w:top w:val="nil"/>
              <w:left w:val="nil"/>
              <w:bottom w:val="nil"/>
              <w:right w:val="nil"/>
            </w:tcBorders>
            <w:vAlign w:val="bottom"/>
          </w:tcPr>
          <w:p w:rsidR="00EE5811" w:rsidRDefault="00EE5811" w:rsidP="008A68BE">
            <w:pPr>
              <w:pStyle w:val="a1"/>
              <w:pPrChange w:id="1878" w:author="Иво Станков" w:date="2013-07-29T18:48:00Z">
                <w:pPr>
                  <w:pStyle w:val="a"/>
                </w:pPr>
              </w:pPrChange>
            </w:pPr>
          </w:p>
        </w:tc>
        <w:tc>
          <w:tcPr>
            <w:tcW w:w="240" w:type="dxa"/>
            <w:tcBorders>
              <w:top w:val="nil"/>
              <w:left w:val="nil"/>
              <w:bottom w:val="nil"/>
              <w:right w:val="nil"/>
            </w:tcBorders>
            <w:vAlign w:val="bottom"/>
          </w:tcPr>
          <w:p w:rsidR="004C0111" w:rsidRDefault="004C0111" w:rsidP="008A68BE">
            <w:pPr>
              <w:pStyle w:val="a1"/>
              <w:pPrChange w:id="1879" w:author="Иво Станков" w:date="2013-07-29T18:48:00Z">
                <w:pPr>
                  <w:pStyle w:val="a1"/>
                </w:pPr>
              </w:pPrChange>
            </w:pPr>
          </w:p>
        </w:tc>
        <w:tc>
          <w:tcPr>
            <w:tcW w:w="1383" w:type="dxa"/>
            <w:tcBorders>
              <w:top w:val="nil"/>
              <w:left w:val="nil"/>
              <w:bottom w:val="nil"/>
              <w:right w:val="nil"/>
            </w:tcBorders>
            <w:vAlign w:val="bottom"/>
          </w:tcPr>
          <w:p w:rsidR="004C0111" w:rsidRDefault="004C0111" w:rsidP="008A68BE">
            <w:pPr>
              <w:pStyle w:val="a1"/>
              <w:pPrChange w:id="1880" w:author="Иво Станков" w:date="2013-07-29T18:48:00Z">
                <w:pPr>
                  <w:pStyle w:val="a1"/>
                </w:pPr>
              </w:pPrChange>
            </w:pPr>
          </w:p>
        </w:tc>
      </w:tr>
      <w:tr w:rsidR="0012073B" w:rsidRPr="00146731" w:rsidTr="005A5B65">
        <w:trPr>
          <w:trHeight w:val="170"/>
        </w:trPr>
        <w:tc>
          <w:tcPr>
            <w:tcW w:w="6613" w:type="dxa"/>
            <w:tcBorders>
              <w:top w:val="nil"/>
              <w:left w:val="nil"/>
              <w:bottom w:val="nil"/>
              <w:right w:val="nil"/>
            </w:tcBorders>
            <w:vAlign w:val="bottom"/>
          </w:tcPr>
          <w:p w:rsidR="00EE5811" w:rsidRDefault="0012073B" w:rsidP="008A68BE">
            <w:pPr>
              <w:pStyle w:val="a"/>
              <w:pPrChange w:id="1881" w:author="Иво Станков" w:date="2013-07-29T18:48:00Z">
                <w:pPr>
                  <w:pStyle w:val="a1"/>
                </w:pPr>
              </w:pPrChange>
            </w:pPr>
            <w:r w:rsidRPr="00146731">
              <w:t>Салдо в началото на годината</w:t>
            </w:r>
          </w:p>
        </w:tc>
        <w:tc>
          <w:tcPr>
            <w:tcW w:w="1383" w:type="dxa"/>
            <w:tcBorders>
              <w:top w:val="nil"/>
              <w:left w:val="nil"/>
              <w:bottom w:val="single" w:sz="4" w:space="0" w:color="auto"/>
              <w:right w:val="nil"/>
            </w:tcBorders>
            <w:vAlign w:val="bottom"/>
          </w:tcPr>
          <w:p w:rsidR="00EE5811" w:rsidRDefault="0012073B" w:rsidP="008A68BE">
            <w:pPr>
              <w:pStyle w:val="a0"/>
              <w:pPrChange w:id="1882" w:author="Иво Станков" w:date="2013-07-29T18:48:00Z">
                <w:pPr>
                  <w:pStyle w:val="a"/>
                </w:pPr>
              </w:pPrChange>
            </w:pPr>
            <w:r w:rsidRPr="00146731">
              <w:t>(2)</w:t>
            </w:r>
          </w:p>
        </w:tc>
        <w:tc>
          <w:tcPr>
            <w:tcW w:w="240" w:type="dxa"/>
            <w:tcBorders>
              <w:top w:val="nil"/>
              <w:left w:val="nil"/>
              <w:bottom w:val="nil"/>
              <w:right w:val="nil"/>
            </w:tcBorders>
            <w:vAlign w:val="bottom"/>
          </w:tcPr>
          <w:p w:rsidR="004C0111" w:rsidRDefault="004C0111" w:rsidP="008A68BE">
            <w:pPr>
              <w:pStyle w:val="a0"/>
              <w:pPrChange w:id="1883" w:author="Иво Станков" w:date="2013-07-29T18:48:00Z">
                <w:pPr>
                  <w:pStyle w:val="a0"/>
                </w:pPr>
              </w:pPrChange>
            </w:pPr>
          </w:p>
        </w:tc>
        <w:tc>
          <w:tcPr>
            <w:tcW w:w="1383" w:type="dxa"/>
            <w:tcBorders>
              <w:top w:val="nil"/>
              <w:left w:val="nil"/>
              <w:bottom w:val="single" w:sz="4" w:space="0" w:color="auto"/>
              <w:right w:val="nil"/>
            </w:tcBorders>
            <w:vAlign w:val="bottom"/>
          </w:tcPr>
          <w:p w:rsidR="004C0111" w:rsidRDefault="0012073B" w:rsidP="008A68BE">
            <w:pPr>
              <w:pStyle w:val="a0"/>
              <w:pPrChange w:id="1884" w:author="Иво Станков" w:date="2013-07-29T18:48:00Z">
                <w:pPr>
                  <w:pStyle w:val="a0"/>
                </w:pPr>
              </w:pPrChange>
            </w:pPr>
            <w:r w:rsidRPr="00146731">
              <w:t>(2)</w:t>
            </w:r>
          </w:p>
        </w:tc>
      </w:tr>
      <w:tr w:rsidR="0012073B" w:rsidRPr="00146731" w:rsidTr="005A5B65">
        <w:trPr>
          <w:trHeight w:val="170"/>
        </w:trPr>
        <w:tc>
          <w:tcPr>
            <w:tcW w:w="6613" w:type="dxa"/>
            <w:tcBorders>
              <w:top w:val="nil"/>
              <w:left w:val="nil"/>
              <w:bottom w:val="nil"/>
              <w:right w:val="nil"/>
            </w:tcBorders>
            <w:vAlign w:val="bottom"/>
          </w:tcPr>
          <w:p w:rsidR="00EE5811" w:rsidRDefault="0012073B" w:rsidP="008A68BE">
            <w:pPr>
              <w:pStyle w:val="a"/>
              <w:pPrChange w:id="1885" w:author="Иво Станков" w:date="2013-07-29T18:48:00Z">
                <w:pPr>
                  <w:pStyle w:val="a0"/>
                </w:pPr>
              </w:pPrChange>
            </w:pPr>
            <w:r w:rsidRPr="00146731">
              <w:t xml:space="preserve">Начислена </w:t>
            </w:r>
            <w:proofErr w:type="spellStart"/>
            <w:r w:rsidRPr="00146731">
              <w:t>обезценка</w:t>
            </w:r>
            <w:proofErr w:type="spellEnd"/>
          </w:p>
        </w:tc>
        <w:tc>
          <w:tcPr>
            <w:tcW w:w="1383" w:type="dxa"/>
            <w:tcBorders>
              <w:top w:val="nil"/>
              <w:left w:val="nil"/>
              <w:bottom w:val="nil"/>
              <w:right w:val="nil"/>
            </w:tcBorders>
            <w:vAlign w:val="bottom"/>
          </w:tcPr>
          <w:p w:rsidR="00EE5811" w:rsidRDefault="0012073B" w:rsidP="008A68BE">
            <w:pPr>
              <w:pStyle w:val="a0"/>
              <w:pPrChange w:id="1886" w:author="Иво Станков" w:date="2013-07-29T18:48:00Z">
                <w:pPr>
                  <w:pStyle w:val="a"/>
                </w:pPr>
              </w:pPrChange>
            </w:pPr>
            <w:r w:rsidRPr="00146731">
              <w:t>(10)</w:t>
            </w:r>
          </w:p>
        </w:tc>
        <w:tc>
          <w:tcPr>
            <w:tcW w:w="240" w:type="dxa"/>
            <w:tcBorders>
              <w:top w:val="nil"/>
              <w:left w:val="nil"/>
              <w:bottom w:val="nil"/>
              <w:right w:val="nil"/>
            </w:tcBorders>
            <w:vAlign w:val="bottom"/>
          </w:tcPr>
          <w:p w:rsidR="004C0111" w:rsidRDefault="004C0111" w:rsidP="008A68BE">
            <w:pPr>
              <w:pStyle w:val="a0"/>
              <w:pPrChange w:id="1887" w:author="Иво Станков" w:date="2013-07-29T18:48:00Z">
                <w:pPr>
                  <w:pStyle w:val="a0"/>
                </w:pPr>
              </w:pPrChange>
            </w:pPr>
          </w:p>
        </w:tc>
        <w:tc>
          <w:tcPr>
            <w:tcW w:w="1383" w:type="dxa"/>
            <w:tcBorders>
              <w:top w:val="nil"/>
              <w:left w:val="nil"/>
              <w:bottom w:val="nil"/>
              <w:right w:val="nil"/>
            </w:tcBorders>
            <w:vAlign w:val="bottom"/>
          </w:tcPr>
          <w:p w:rsidR="004C0111" w:rsidRDefault="0012073B" w:rsidP="008A68BE">
            <w:pPr>
              <w:pStyle w:val="a0"/>
              <w:pPrChange w:id="1888" w:author="Иво Станков" w:date="2013-07-29T18:48:00Z">
                <w:pPr>
                  <w:pStyle w:val="a0"/>
                </w:pPr>
              </w:pPrChange>
            </w:pPr>
            <w:r w:rsidRPr="00146731">
              <w:t>(</w:t>
            </w:r>
            <w:r w:rsidRPr="00146731">
              <w:rPr>
                <w:lang w:val="en-US"/>
              </w:rPr>
              <w:t>10</w:t>
            </w:r>
            <w:r w:rsidRPr="00146731">
              <w:t>)</w:t>
            </w:r>
          </w:p>
        </w:tc>
      </w:tr>
      <w:tr w:rsidR="0012073B" w:rsidRPr="00146731" w:rsidTr="005A5B65">
        <w:trPr>
          <w:trHeight w:val="170"/>
        </w:trPr>
        <w:tc>
          <w:tcPr>
            <w:tcW w:w="6613" w:type="dxa"/>
            <w:tcBorders>
              <w:top w:val="nil"/>
              <w:left w:val="nil"/>
              <w:bottom w:val="nil"/>
              <w:right w:val="nil"/>
            </w:tcBorders>
            <w:vAlign w:val="bottom"/>
          </w:tcPr>
          <w:p w:rsidR="00EE5811" w:rsidRDefault="0012073B" w:rsidP="008A68BE">
            <w:pPr>
              <w:pStyle w:val="a"/>
              <w:pPrChange w:id="1889" w:author="Иво Станков" w:date="2013-07-29T18:48:00Z">
                <w:pPr>
                  <w:pStyle w:val="a0"/>
                </w:pPr>
              </w:pPrChange>
            </w:pPr>
            <w:r w:rsidRPr="00146731">
              <w:t>Салдо в края на периода</w:t>
            </w:r>
          </w:p>
        </w:tc>
        <w:tc>
          <w:tcPr>
            <w:tcW w:w="1383" w:type="dxa"/>
            <w:tcBorders>
              <w:top w:val="single" w:sz="4" w:space="0" w:color="auto"/>
              <w:left w:val="nil"/>
              <w:bottom w:val="double" w:sz="6" w:space="0" w:color="auto"/>
              <w:right w:val="nil"/>
            </w:tcBorders>
            <w:vAlign w:val="bottom"/>
          </w:tcPr>
          <w:p w:rsidR="00EE5811" w:rsidRDefault="0012073B" w:rsidP="008A68BE">
            <w:pPr>
              <w:pStyle w:val="a0"/>
              <w:pPrChange w:id="1890" w:author="Иво Станков" w:date="2013-07-29T18:48:00Z">
                <w:pPr>
                  <w:pStyle w:val="a"/>
                </w:pPr>
              </w:pPrChange>
            </w:pPr>
            <w:r w:rsidRPr="00146731">
              <w:t>(12)</w:t>
            </w:r>
          </w:p>
        </w:tc>
        <w:tc>
          <w:tcPr>
            <w:tcW w:w="240" w:type="dxa"/>
            <w:tcBorders>
              <w:top w:val="nil"/>
              <w:left w:val="nil"/>
              <w:bottom w:val="nil"/>
              <w:right w:val="nil"/>
            </w:tcBorders>
            <w:vAlign w:val="bottom"/>
          </w:tcPr>
          <w:p w:rsidR="004C0111" w:rsidRDefault="004C0111" w:rsidP="008A68BE">
            <w:pPr>
              <w:pStyle w:val="a0"/>
              <w:pPrChange w:id="1891" w:author="Иво Станков" w:date="2013-07-29T18:48:00Z">
                <w:pPr>
                  <w:pStyle w:val="a0"/>
                </w:pPr>
              </w:pPrChange>
            </w:pPr>
          </w:p>
        </w:tc>
        <w:tc>
          <w:tcPr>
            <w:tcW w:w="1383" w:type="dxa"/>
            <w:tcBorders>
              <w:top w:val="single" w:sz="4" w:space="0" w:color="auto"/>
              <w:left w:val="nil"/>
              <w:bottom w:val="double" w:sz="6" w:space="0" w:color="auto"/>
              <w:right w:val="nil"/>
            </w:tcBorders>
            <w:vAlign w:val="bottom"/>
          </w:tcPr>
          <w:p w:rsidR="004C0111" w:rsidRDefault="0012073B" w:rsidP="008A68BE">
            <w:pPr>
              <w:pStyle w:val="a0"/>
              <w:pPrChange w:id="1892" w:author="Иво Станков" w:date="2013-07-29T18:48:00Z">
                <w:pPr>
                  <w:pStyle w:val="a0"/>
                </w:pPr>
              </w:pPrChange>
            </w:pPr>
            <w:r w:rsidRPr="00146731">
              <w:t>(</w:t>
            </w:r>
            <w:r w:rsidRPr="00146731">
              <w:rPr>
                <w:lang w:val="en-US"/>
              </w:rPr>
              <w:t>12</w:t>
            </w:r>
            <w:r w:rsidRPr="00146731">
              <w:t>)</w:t>
            </w:r>
          </w:p>
        </w:tc>
      </w:tr>
    </w:tbl>
    <w:p w:rsidR="00EE5811" w:rsidRDefault="00833980" w:rsidP="008A68BE">
      <w:pPr>
        <w:pStyle w:val="Heading1"/>
        <w:pPrChange w:id="1893" w:author="Иво Станков" w:date="2013-07-29T18:48:00Z">
          <w:pPr>
            <w:pStyle w:val="a0"/>
          </w:pPr>
        </w:pPrChange>
      </w:pPr>
      <w:bookmarkStart w:id="1894" w:name="_Toc355005239"/>
      <w:r>
        <w:rPr>
          <w:rFonts w:asciiTheme="minorHAnsi" w:hAnsiTheme="minorHAnsi"/>
          <w:lang w:val="en-US"/>
        </w:rPr>
        <w:t>21.</w:t>
      </w:r>
      <w:r w:rsidR="000B38A1">
        <w:t xml:space="preserve"> </w:t>
      </w:r>
      <w:r w:rsidR="0012073B" w:rsidRPr="00146731">
        <w:t>СРО</w:t>
      </w:r>
      <w:bookmarkStart w:id="1895" w:name="Срочни_депозити"/>
      <w:bookmarkEnd w:id="1895"/>
      <w:r w:rsidR="0012073B" w:rsidRPr="00146731">
        <w:t>ЧНИ ДЕПОЗИТИ В БАНКИ</w:t>
      </w:r>
      <w:bookmarkEnd w:id="1894"/>
    </w:p>
    <w:p w:rsidR="004C0111" w:rsidRDefault="0012073B" w:rsidP="008A68BE">
      <w:pPr>
        <w:rPr>
          <w:lang w:val="ru-RU"/>
        </w:rPr>
        <w:pPrChange w:id="1896" w:author="Иво Станков" w:date="2013-07-29T18:48:00Z">
          <w:pPr/>
        </w:pPrChange>
      </w:pPr>
      <w:r w:rsidRPr="00146731">
        <w:rPr>
          <w:lang w:val="ru-RU"/>
        </w:rPr>
        <w:t>Срочните депозити в банки включват:</w:t>
      </w:r>
    </w:p>
    <w:tbl>
      <w:tblPr>
        <w:tblW w:w="9633" w:type="dxa"/>
        <w:jc w:val="center"/>
        <w:tblInd w:w="93" w:type="dxa"/>
        <w:tblLook w:val="00A0" w:firstRow="1" w:lastRow="0" w:firstColumn="1" w:lastColumn="0" w:noHBand="0" w:noVBand="0"/>
      </w:tblPr>
      <w:tblGrid>
        <w:gridCol w:w="6997"/>
        <w:gridCol w:w="1299"/>
        <w:gridCol w:w="1337"/>
      </w:tblGrid>
      <w:tr w:rsidR="0012073B" w:rsidRPr="00D01609" w:rsidTr="00D01609">
        <w:trPr>
          <w:trHeight w:val="170"/>
          <w:jc w:val="center"/>
        </w:trPr>
        <w:tc>
          <w:tcPr>
            <w:tcW w:w="6997" w:type="dxa"/>
            <w:tcBorders>
              <w:top w:val="nil"/>
              <w:left w:val="nil"/>
              <w:bottom w:val="nil"/>
              <w:right w:val="nil"/>
            </w:tcBorders>
            <w:noWrap/>
            <w:vAlign w:val="bottom"/>
          </w:tcPr>
          <w:p w:rsidR="00EE5811" w:rsidRPr="00A12DC3" w:rsidRDefault="00EE5811" w:rsidP="008A68BE">
            <w:pPr>
              <w:pStyle w:val="a"/>
              <w:pPrChange w:id="1897" w:author="Иво Станков" w:date="2013-07-29T18:48:00Z">
                <w:pPr/>
              </w:pPrChange>
            </w:pPr>
          </w:p>
        </w:tc>
        <w:tc>
          <w:tcPr>
            <w:tcW w:w="1299" w:type="dxa"/>
            <w:tcBorders>
              <w:top w:val="nil"/>
              <w:left w:val="nil"/>
              <w:bottom w:val="nil"/>
              <w:right w:val="nil"/>
            </w:tcBorders>
            <w:noWrap/>
            <w:vAlign w:val="bottom"/>
          </w:tcPr>
          <w:p w:rsidR="00EE5811" w:rsidRDefault="00EE5811" w:rsidP="008A68BE">
            <w:pPr>
              <w:pStyle w:val="a1"/>
              <w:pPrChange w:id="1898" w:author="Иво Станков" w:date="2013-07-29T18:48:00Z">
                <w:pPr>
                  <w:pStyle w:val="a"/>
                </w:pPr>
              </w:pPrChange>
            </w:pPr>
          </w:p>
          <w:p w:rsidR="004C0111" w:rsidRDefault="00347423" w:rsidP="008A68BE">
            <w:pPr>
              <w:pStyle w:val="a1"/>
              <w:pPrChange w:id="1899" w:author="Иво Станков" w:date="2013-07-29T18:48:00Z">
                <w:pPr>
                  <w:pStyle w:val="a1"/>
                </w:pPr>
              </w:pPrChange>
            </w:pPr>
            <w:r>
              <w:t>30.06</w:t>
            </w:r>
            <w:r w:rsidR="0012073B" w:rsidRPr="00D01609">
              <w:t>.2013</w:t>
            </w:r>
          </w:p>
        </w:tc>
        <w:tc>
          <w:tcPr>
            <w:tcW w:w="1337" w:type="dxa"/>
            <w:tcBorders>
              <w:top w:val="nil"/>
              <w:left w:val="nil"/>
              <w:bottom w:val="nil"/>
              <w:right w:val="nil"/>
            </w:tcBorders>
            <w:noWrap/>
            <w:vAlign w:val="bottom"/>
          </w:tcPr>
          <w:p w:rsidR="004C0111" w:rsidRDefault="0012073B" w:rsidP="008A68BE">
            <w:pPr>
              <w:pStyle w:val="a1"/>
              <w:pPrChange w:id="1900" w:author="Иво Станков" w:date="2013-07-29T18:48:00Z">
                <w:pPr>
                  <w:pStyle w:val="a1"/>
                </w:pPr>
              </w:pPrChange>
            </w:pPr>
            <w:r w:rsidRPr="00D01609">
              <w:t>31.12.2012</w:t>
            </w:r>
          </w:p>
        </w:tc>
      </w:tr>
      <w:tr w:rsidR="0012073B" w:rsidRPr="00D01609" w:rsidTr="00D01609">
        <w:trPr>
          <w:trHeight w:val="170"/>
          <w:jc w:val="center"/>
        </w:trPr>
        <w:tc>
          <w:tcPr>
            <w:tcW w:w="6997" w:type="dxa"/>
            <w:tcBorders>
              <w:top w:val="nil"/>
              <w:left w:val="nil"/>
              <w:bottom w:val="nil"/>
              <w:right w:val="nil"/>
            </w:tcBorders>
            <w:noWrap/>
            <w:vAlign w:val="bottom"/>
          </w:tcPr>
          <w:p w:rsidR="00EE5811" w:rsidRPr="00AE7919" w:rsidRDefault="00EE5811" w:rsidP="008A68BE">
            <w:pPr>
              <w:pStyle w:val="a"/>
              <w:pPrChange w:id="1901" w:author="Иво Станков" w:date="2013-07-29T18:48:00Z">
                <w:pPr>
                  <w:pStyle w:val="a1"/>
                </w:pPr>
              </w:pPrChange>
            </w:pPr>
          </w:p>
        </w:tc>
        <w:tc>
          <w:tcPr>
            <w:tcW w:w="1299" w:type="dxa"/>
            <w:tcBorders>
              <w:top w:val="nil"/>
              <w:left w:val="nil"/>
              <w:bottom w:val="nil"/>
              <w:right w:val="nil"/>
            </w:tcBorders>
            <w:noWrap/>
            <w:vAlign w:val="bottom"/>
          </w:tcPr>
          <w:p w:rsidR="00EE5811" w:rsidRDefault="0012073B" w:rsidP="008A68BE">
            <w:pPr>
              <w:pStyle w:val="a1"/>
              <w:pPrChange w:id="1902" w:author="Иво Станков" w:date="2013-07-29T18:48:00Z">
                <w:pPr>
                  <w:pStyle w:val="a"/>
                </w:pPr>
              </w:pPrChange>
            </w:pPr>
            <w:r w:rsidRPr="00D01609">
              <w:t>BGN '000</w:t>
            </w:r>
          </w:p>
        </w:tc>
        <w:tc>
          <w:tcPr>
            <w:tcW w:w="1337" w:type="dxa"/>
            <w:tcBorders>
              <w:top w:val="nil"/>
              <w:left w:val="nil"/>
              <w:bottom w:val="nil"/>
              <w:right w:val="nil"/>
            </w:tcBorders>
            <w:noWrap/>
            <w:vAlign w:val="bottom"/>
          </w:tcPr>
          <w:p w:rsidR="004C0111" w:rsidRDefault="0012073B" w:rsidP="008A68BE">
            <w:pPr>
              <w:pStyle w:val="a1"/>
              <w:pPrChange w:id="1903" w:author="Иво Станков" w:date="2013-07-29T18:48:00Z">
                <w:pPr>
                  <w:pStyle w:val="a1"/>
                </w:pPr>
              </w:pPrChange>
            </w:pPr>
            <w:r w:rsidRPr="00D01609">
              <w:t>BGN '000</w:t>
            </w:r>
          </w:p>
        </w:tc>
      </w:tr>
      <w:tr w:rsidR="0012073B" w:rsidRPr="00D01609" w:rsidTr="00D01609">
        <w:trPr>
          <w:trHeight w:val="170"/>
          <w:jc w:val="center"/>
        </w:trPr>
        <w:tc>
          <w:tcPr>
            <w:tcW w:w="6997" w:type="dxa"/>
            <w:tcBorders>
              <w:top w:val="nil"/>
              <w:left w:val="nil"/>
              <w:bottom w:val="nil"/>
              <w:right w:val="nil"/>
            </w:tcBorders>
            <w:noWrap/>
            <w:vAlign w:val="bottom"/>
          </w:tcPr>
          <w:p w:rsidR="00EE5811" w:rsidRPr="00AE7919" w:rsidRDefault="00EE5811" w:rsidP="008A68BE">
            <w:pPr>
              <w:pStyle w:val="a"/>
              <w:pPrChange w:id="1904" w:author="Иво Станков" w:date="2013-07-29T18:48:00Z">
                <w:pPr>
                  <w:pStyle w:val="a1"/>
                </w:pPr>
              </w:pPrChange>
            </w:pPr>
          </w:p>
        </w:tc>
        <w:tc>
          <w:tcPr>
            <w:tcW w:w="1299" w:type="dxa"/>
            <w:tcBorders>
              <w:top w:val="nil"/>
              <w:left w:val="nil"/>
              <w:bottom w:val="nil"/>
              <w:right w:val="nil"/>
            </w:tcBorders>
            <w:noWrap/>
            <w:vAlign w:val="bottom"/>
          </w:tcPr>
          <w:p w:rsidR="00EE5811" w:rsidRDefault="00EE5811" w:rsidP="008A68BE">
            <w:pPr>
              <w:pStyle w:val="a1"/>
              <w:pPrChange w:id="1905" w:author="Иво Станков" w:date="2013-07-29T18:48:00Z">
                <w:pPr>
                  <w:pStyle w:val="a"/>
                </w:pPr>
              </w:pPrChange>
            </w:pPr>
          </w:p>
        </w:tc>
        <w:tc>
          <w:tcPr>
            <w:tcW w:w="1337" w:type="dxa"/>
            <w:tcBorders>
              <w:top w:val="nil"/>
              <w:left w:val="nil"/>
              <w:bottom w:val="nil"/>
              <w:right w:val="nil"/>
            </w:tcBorders>
            <w:noWrap/>
            <w:vAlign w:val="bottom"/>
          </w:tcPr>
          <w:p w:rsidR="004C0111" w:rsidRDefault="004C0111" w:rsidP="008A68BE">
            <w:pPr>
              <w:pStyle w:val="a1"/>
              <w:pPrChange w:id="1906" w:author="Иво Станков" w:date="2013-07-29T18:48:00Z">
                <w:pPr>
                  <w:pStyle w:val="a1"/>
                </w:pPr>
              </w:pPrChange>
            </w:pPr>
          </w:p>
        </w:tc>
      </w:tr>
      <w:tr w:rsidR="0012073B" w:rsidRPr="00D01609" w:rsidTr="00D01609">
        <w:trPr>
          <w:trHeight w:val="170"/>
          <w:jc w:val="center"/>
        </w:trPr>
        <w:tc>
          <w:tcPr>
            <w:tcW w:w="6997" w:type="dxa"/>
            <w:tcBorders>
              <w:top w:val="nil"/>
              <w:left w:val="nil"/>
              <w:bottom w:val="nil"/>
              <w:right w:val="nil"/>
            </w:tcBorders>
            <w:vAlign w:val="bottom"/>
          </w:tcPr>
          <w:p w:rsidR="00EE5811" w:rsidRPr="00AE7919" w:rsidRDefault="00D86007" w:rsidP="008A68BE">
            <w:pPr>
              <w:pStyle w:val="a"/>
              <w:pPrChange w:id="1907" w:author="Иво Станков" w:date="2013-07-29T18:48:00Z">
                <w:pPr>
                  <w:pStyle w:val="a1"/>
                </w:pPr>
              </w:pPrChange>
            </w:pPr>
            <w:r>
              <w:t xml:space="preserve">Краткосрочни </w:t>
            </w:r>
            <w:proofErr w:type="spellStart"/>
            <w:r>
              <w:t>репо-сделки</w:t>
            </w:r>
            <w:proofErr w:type="spellEnd"/>
            <w:r>
              <w:t xml:space="preserve">, с оригинален </w:t>
            </w:r>
            <w:proofErr w:type="spellStart"/>
            <w:r>
              <w:t>матуритет</w:t>
            </w:r>
            <w:proofErr w:type="spellEnd"/>
            <w:r>
              <w:t xml:space="preserve"> от 3 до 6 месеца (</w:t>
            </w:r>
            <w:proofErr w:type="gramStart"/>
            <w:r>
              <w:t>т.2</w:t>
            </w:r>
            <w:proofErr w:type="gramEnd"/>
            <w:r>
              <w:t>.13)</w:t>
            </w:r>
          </w:p>
        </w:tc>
        <w:tc>
          <w:tcPr>
            <w:tcW w:w="1299" w:type="dxa"/>
            <w:tcBorders>
              <w:top w:val="nil"/>
              <w:left w:val="nil"/>
              <w:bottom w:val="nil"/>
              <w:right w:val="nil"/>
            </w:tcBorders>
            <w:noWrap/>
            <w:vAlign w:val="bottom"/>
          </w:tcPr>
          <w:p w:rsidR="00EE5811" w:rsidRDefault="00B91032" w:rsidP="008A68BE">
            <w:pPr>
              <w:pStyle w:val="a0"/>
              <w:pPrChange w:id="1908" w:author="Иво Станков" w:date="2013-07-29T18:48:00Z">
                <w:pPr>
                  <w:pStyle w:val="a"/>
                </w:pPr>
              </w:pPrChange>
            </w:pPr>
            <w:r>
              <w:t>1,760</w:t>
            </w:r>
          </w:p>
        </w:tc>
        <w:tc>
          <w:tcPr>
            <w:tcW w:w="1337" w:type="dxa"/>
            <w:tcBorders>
              <w:top w:val="nil"/>
              <w:left w:val="nil"/>
              <w:bottom w:val="nil"/>
              <w:right w:val="nil"/>
            </w:tcBorders>
            <w:noWrap/>
            <w:vAlign w:val="bottom"/>
          </w:tcPr>
          <w:p w:rsidR="004C0111" w:rsidRDefault="0012073B" w:rsidP="008A68BE">
            <w:pPr>
              <w:pStyle w:val="a0"/>
              <w:pPrChange w:id="1909" w:author="Иво Станков" w:date="2013-07-29T18:48:00Z">
                <w:pPr>
                  <w:pStyle w:val="a0"/>
                </w:pPr>
              </w:pPrChange>
            </w:pPr>
            <w:r w:rsidRPr="00D01609">
              <w:t>2,771</w:t>
            </w:r>
          </w:p>
        </w:tc>
      </w:tr>
      <w:tr w:rsidR="0012073B" w:rsidRPr="00D01609" w:rsidTr="00D01609">
        <w:trPr>
          <w:trHeight w:val="170"/>
          <w:jc w:val="center"/>
        </w:trPr>
        <w:tc>
          <w:tcPr>
            <w:tcW w:w="6997" w:type="dxa"/>
            <w:tcBorders>
              <w:top w:val="nil"/>
              <w:left w:val="nil"/>
              <w:bottom w:val="nil"/>
              <w:right w:val="nil"/>
            </w:tcBorders>
            <w:vAlign w:val="bottom"/>
          </w:tcPr>
          <w:p w:rsidR="00EE5811" w:rsidRDefault="0016561A" w:rsidP="008A68BE">
            <w:pPr>
              <w:pStyle w:val="a"/>
              <w:pPrChange w:id="1910" w:author="Иво Станков" w:date="2013-07-29T18:48:00Z">
                <w:pPr>
                  <w:pStyle w:val="a0"/>
                </w:pPr>
              </w:pPrChange>
            </w:pPr>
            <w:r>
              <w:t xml:space="preserve">Краткосрочни депозити в банки с оригинален </w:t>
            </w:r>
            <w:proofErr w:type="spellStart"/>
            <w:r>
              <w:t>матуритет</w:t>
            </w:r>
            <w:proofErr w:type="spellEnd"/>
            <w:r>
              <w:t xml:space="preserve"> от 3 до 6 месеца</w:t>
            </w:r>
          </w:p>
        </w:tc>
        <w:tc>
          <w:tcPr>
            <w:tcW w:w="1299" w:type="dxa"/>
            <w:tcBorders>
              <w:top w:val="nil"/>
              <w:left w:val="nil"/>
              <w:bottom w:val="nil"/>
              <w:right w:val="nil"/>
            </w:tcBorders>
            <w:noWrap/>
            <w:vAlign w:val="bottom"/>
          </w:tcPr>
          <w:p w:rsidR="00EE5811" w:rsidRDefault="00B91032" w:rsidP="008A68BE">
            <w:pPr>
              <w:pStyle w:val="a0"/>
              <w:pPrChange w:id="1911" w:author="Иво Станков" w:date="2013-07-29T18:48:00Z">
                <w:pPr>
                  <w:pStyle w:val="a"/>
                </w:pPr>
              </w:pPrChange>
            </w:pPr>
            <w:r>
              <w:t>3,732</w:t>
            </w:r>
          </w:p>
        </w:tc>
        <w:tc>
          <w:tcPr>
            <w:tcW w:w="1337" w:type="dxa"/>
            <w:tcBorders>
              <w:top w:val="nil"/>
              <w:left w:val="nil"/>
              <w:bottom w:val="nil"/>
              <w:right w:val="nil"/>
            </w:tcBorders>
            <w:noWrap/>
            <w:vAlign w:val="bottom"/>
          </w:tcPr>
          <w:p w:rsidR="004C0111" w:rsidRDefault="0012073B" w:rsidP="008A68BE">
            <w:pPr>
              <w:pStyle w:val="a0"/>
              <w:pPrChange w:id="1912" w:author="Иво Станков" w:date="2013-07-29T18:48:00Z">
                <w:pPr>
                  <w:pStyle w:val="a0"/>
                </w:pPr>
              </w:pPrChange>
            </w:pPr>
            <w:r w:rsidRPr="00D01609">
              <w:t>2,059</w:t>
            </w:r>
          </w:p>
        </w:tc>
      </w:tr>
      <w:tr w:rsidR="0012073B" w:rsidRPr="00D01609" w:rsidTr="00D01609">
        <w:trPr>
          <w:trHeight w:val="170"/>
          <w:jc w:val="center"/>
        </w:trPr>
        <w:tc>
          <w:tcPr>
            <w:tcW w:w="6997" w:type="dxa"/>
            <w:tcBorders>
              <w:top w:val="nil"/>
              <w:left w:val="nil"/>
              <w:bottom w:val="nil"/>
              <w:right w:val="nil"/>
            </w:tcBorders>
            <w:noWrap/>
            <w:vAlign w:val="bottom"/>
          </w:tcPr>
          <w:p w:rsidR="00EE5811" w:rsidRDefault="0016561A" w:rsidP="008A68BE">
            <w:pPr>
              <w:pStyle w:val="a"/>
              <w:pPrChange w:id="1913" w:author="Иво Станков" w:date="2013-07-29T18:48:00Z">
                <w:pPr>
                  <w:pStyle w:val="a0"/>
                </w:pPr>
              </w:pPrChange>
            </w:pPr>
            <w:r>
              <w:t>Общо</w:t>
            </w:r>
          </w:p>
        </w:tc>
        <w:tc>
          <w:tcPr>
            <w:tcW w:w="1299" w:type="dxa"/>
            <w:tcBorders>
              <w:top w:val="single" w:sz="4" w:space="0" w:color="auto"/>
              <w:left w:val="nil"/>
              <w:bottom w:val="double" w:sz="6" w:space="0" w:color="auto"/>
              <w:right w:val="nil"/>
            </w:tcBorders>
            <w:noWrap/>
            <w:vAlign w:val="bottom"/>
          </w:tcPr>
          <w:p w:rsidR="00EE5811" w:rsidRDefault="00B91032" w:rsidP="008A68BE">
            <w:pPr>
              <w:pStyle w:val="a0"/>
              <w:pPrChange w:id="1914" w:author="Иво Станков" w:date="2013-07-29T18:48:00Z">
                <w:pPr>
                  <w:pStyle w:val="a"/>
                </w:pPr>
              </w:pPrChange>
            </w:pPr>
            <w:r>
              <w:t>5,492</w:t>
            </w:r>
          </w:p>
        </w:tc>
        <w:tc>
          <w:tcPr>
            <w:tcW w:w="1337" w:type="dxa"/>
            <w:tcBorders>
              <w:top w:val="single" w:sz="4" w:space="0" w:color="auto"/>
              <w:left w:val="nil"/>
              <w:bottom w:val="double" w:sz="6" w:space="0" w:color="auto"/>
              <w:right w:val="nil"/>
            </w:tcBorders>
            <w:noWrap/>
            <w:vAlign w:val="bottom"/>
          </w:tcPr>
          <w:p w:rsidR="004C0111" w:rsidRDefault="0012073B" w:rsidP="008A68BE">
            <w:pPr>
              <w:pStyle w:val="a0"/>
              <w:pPrChange w:id="1915" w:author="Иво Станков" w:date="2013-07-29T18:48:00Z">
                <w:pPr>
                  <w:pStyle w:val="a0"/>
                </w:pPr>
              </w:pPrChange>
            </w:pPr>
            <w:r w:rsidRPr="00D01609">
              <w:t>4,830</w:t>
            </w:r>
          </w:p>
        </w:tc>
      </w:tr>
    </w:tbl>
    <w:p w:rsidR="004C0111" w:rsidRDefault="0012073B" w:rsidP="008A68BE">
      <w:pPr>
        <w:pPrChange w:id="1916" w:author="Иво Станков" w:date="2013-07-29T18:48:00Z">
          <w:pPr/>
        </w:pPrChange>
      </w:pPr>
      <w:r>
        <w:t xml:space="preserve"> </w:t>
      </w:r>
    </w:p>
    <w:p w:rsidR="004C0111" w:rsidRDefault="0012073B" w:rsidP="008A68BE">
      <w:pPr>
        <w:pPrChange w:id="1917" w:author="Иво Станков" w:date="2013-07-29T18:48:00Z">
          <w:pPr/>
        </w:pPrChange>
      </w:pPr>
      <w:r w:rsidRPr="00146731">
        <w:t xml:space="preserve">Срочните депозити в банки към </w:t>
      </w:r>
      <w:r w:rsidR="00355F26">
        <w:t>30.06</w:t>
      </w:r>
      <w:r w:rsidRPr="00146731">
        <w:t>.2013 г. са в</w:t>
      </w:r>
      <w:r>
        <w:t xml:space="preserve"> </w:t>
      </w:r>
      <w:r w:rsidRPr="00146731">
        <w:t xml:space="preserve">лева </w:t>
      </w:r>
      <w:r w:rsidR="00B91032">
        <w:t>2,036</w:t>
      </w:r>
      <w:r w:rsidRPr="00146731">
        <w:t xml:space="preserve"> х.лв. и евро </w:t>
      </w:r>
      <w:r w:rsidR="00B91032">
        <w:t>3,456</w:t>
      </w:r>
      <w:r w:rsidRPr="00146731">
        <w:t xml:space="preserve"> х.</w:t>
      </w:r>
      <w:proofErr w:type="spellStart"/>
      <w:r w:rsidRPr="00146731">
        <w:t>лв</w:t>
      </w:r>
      <w:proofErr w:type="spellEnd"/>
      <w:r w:rsidRPr="00146731">
        <w:t xml:space="preserve"> (31.12.2012 г.: в лева 3,059 х.лв. и евро 1,771 х.лв.). Представени са по </w:t>
      </w:r>
      <w:proofErr w:type="spellStart"/>
      <w:r w:rsidRPr="00146731">
        <w:t>амортизируема</w:t>
      </w:r>
      <w:proofErr w:type="spellEnd"/>
      <w:r w:rsidRPr="00146731">
        <w:t xml:space="preserve"> стойност. Краткосрочните </w:t>
      </w:r>
      <w:proofErr w:type="spellStart"/>
      <w:r w:rsidRPr="00146731">
        <w:t>репо-сделки</w:t>
      </w:r>
      <w:proofErr w:type="spellEnd"/>
      <w:r w:rsidRPr="00146731">
        <w:t xml:space="preserve"> са по предоставени депозити, обезпечени с ценни книжа. </w:t>
      </w:r>
    </w:p>
    <w:p w:rsidR="004C0111" w:rsidRDefault="0012073B" w:rsidP="008A68BE">
      <w:pPr>
        <w:pPrChange w:id="1918" w:author="Иво Станков" w:date="2013-07-29T18:48:00Z">
          <w:pPr/>
        </w:pPrChange>
      </w:pPr>
      <w:r w:rsidRPr="00146731">
        <w:t xml:space="preserve">Договорените лихвени нива по срочните депозити в банки към </w:t>
      </w:r>
      <w:r w:rsidR="00355F26">
        <w:t>30.06</w:t>
      </w:r>
      <w:r w:rsidRPr="00146731">
        <w:t>.2013 г.</w:t>
      </w:r>
      <w:r>
        <w:t xml:space="preserve"> </w:t>
      </w:r>
      <w:r w:rsidRPr="00146731">
        <w:t>са фиксирани и са в границите от 2.</w:t>
      </w:r>
      <w:r w:rsidR="00763924">
        <w:t xml:space="preserve">2,25 </w:t>
      </w:r>
      <w:r w:rsidRPr="00146731">
        <w:t xml:space="preserve">% до </w:t>
      </w:r>
      <w:r w:rsidR="00763924">
        <w:t>4,25</w:t>
      </w:r>
      <w:r w:rsidRPr="00146731">
        <w:t xml:space="preserve">% (2012 г.: 2,00 % до 4,60 %) . Същите се променят и </w:t>
      </w:r>
      <w:proofErr w:type="spellStart"/>
      <w:r w:rsidRPr="00146731">
        <w:t>предоговарят</w:t>
      </w:r>
      <w:proofErr w:type="spellEnd"/>
      <w:r w:rsidRPr="00146731">
        <w:t xml:space="preserve"> на падежа на депозитите съобразно пазарните условия.</w:t>
      </w:r>
    </w:p>
    <w:p w:rsidR="004C0111" w:rsidRDefault="004C0111" w:rsidP="008A68BE">
      <w:pPr>
        <w:pPrChange w:id="1919" w:author="Иво Станков" w:date="2013-07-29T18:48:00Z">
          <w:pPr/>
        </w:pPrChange>
      </w:pPr>
    </w:p>
    <w:p w:rsidR="004C0111" w:rsidRDefault="000B38A1" w:rsidP="008A68BE">
      <w:pPr>
        <w:pPrChange w:id="1920" w:author="Иво Станков" w:date="2013-07-29T18:48:00Z">
          <w:pPr/>
        </w:pPrChange>
      </w:pPr>
      <w:bookmarkStart w:id="1921" w:name="_Toc355005240"/>
      <w:r>
        <w:t>22</w:t>
      </w:r>
      <w:r w:rsidR="00032DC0">
        <w:rPr>
          <w:lang w:val="en-US"/>
        </w:rPr>
        <w:t>.</w:t>
      </w:r>
      <w:r w:rsidR="006F14B9" w:rsidRPr="00A12DC3">
        <w:t>ПАРИЧНИ СРЕДСТВА И ПАРИЧНИ ЕКВИВАЛЕНТИ</w:t>
      </w:r>
      <w:bookmarkEnd w:id="1921"/>
      <w:r w:rsidR="0012073B" w:rsidRPr="00146731">
        <w:t xml:space="preserve"> </w:t>
      </w:r>
    </w:p>
    <w:p w:rsidR="004C0111" w:rsidRDefault="0012073B" w:rsidP="008A68BE">
      <w:pPr>
        <w:pPrChange w:id="1922" w:author="Иво Станков" w:date="2013-07-29T18:48:00Z">
          <w:pPr/>
        </w:pPrChange>
      </w:pPr>
      <w:r w:rsidRPr="00146731">
        <w:tab/>
      </w:r>
      <w:proofErr w:type="gramStart"/>
      <w:r w:rsidRPr="00146731">
        <w:t>Паричните средства и паричните</w:t>
      </w:r>
      <w:proofErr w:type="gramEnd"/>
      <w:r w:rsidRPr="00146731">
        <w:t xml:space="preserve"> еквиваленти включват:</w:t>
      </w:r>
    </w:p>
    <w:p w:rsidR="004C0111" w:rsidRDefault="0012073B" w:rsidP="008A68BE">
      <w:pPr>
        <w:pPrChange w:id="1923" w:author="Иво Станков" w:date="2013-07-29T18:48:00Z">
          <w:pPr/>
        </w:pPrChange>
      </w:pPr>
      <w:r>
        <w:tab/>
      </w:r>
    </w:p>
    <w:tbl>
      <w:tblPr>
        <w:tblpPr w:leftFromText="141" w:rightFromText="141" w:vertAnchor="text" w:horzAnchor="margin" w:tblpXSpec="center" w:tblpY="11"/>
        <w:tblOverlap w:val="never"/>
        <w:tblW w:w="9736" w:type="dxa"/>
        <w:tblLook w:val="00A0" w:firstRow="1" w:lastRow="0" w:firstColumn="1" w:lastColumn="0" w:noHBand="0" w:noVBand="0"/>
      </w:tblPr>
      <w:tblGrid>
        <w:gridCol w:w="7196"/>
        <w:gridCol w:w="1276"/>
        <w:gridCol w:w="1264"/>
      </w:tblGrid>
      <w:tr w:rsidR="0012073B" w:rsidRPr="00D01609" w:rsidTr="00D01609">
        <w:trPr>
          <w:trHeight w:val="170"/>
        </w:trPr>
        <w:tc>
          <w:tcPr>
            <w:tcW w:w="7196" w:type="dxa"/>
            <w:tcBorders>
              <w:top w:val="nil"/>
              <w:left w:val="nil"/>
              <w:bottom w:val="nil"/>
              <w:right w:val="nil"/>
            </w:tcBorders>
            <w:noWrap/>
            <w:vAlign w:val="bottom"/>
          </w:tcPr>
          <w:p w:rsidR="00EE5811" w:rsidRDefault="00EE5811" w:rsidP="008A68BE">
            <w:pPr>
              <w:pStyle w:val="a"/>
              <w:pPrChange w:id="1924" w:author="Иво Станков" w:date="2013-07-29T18:48:00Z">
                <w:pPr/>
              </w:pPrChange>
            </w:pPr>
            <w:bookmarkStart w:id="1925" w:name="_Toc439746830"/>
            <w:bookmarkStart w:id="1926" w:name="_Toc128275765"/>
          </w:p>
        </w:tc>
        <w:tc>
          <w:tcPr>
            <w:tcW w:w="1276" w:type="dxa"/>
            <w:tcBorders>
              <w:top w:val="nil"/>
              <w:left w:val="nil"/>
              <w:bottom w:val="nil"/>
              <w:right w:val="nil"/>
            </w:tcBorders>
            <w:noWrap/>
            <w:vAlign w:val="bottom"/>
          </w:tcPr>
          <w:p w:rsidR="00EE5811" w:rsidRDefault="00EE5811" w:rsidP="008A68BE">
            <w:pPr>
              <w:pStyle w:val="a1"/>
              <w:pPrChange w:id="1927" w:author="Иво Станков" w:date="2013-07-29T18:48:00Z">
                <w:pPr>
                  <w:pStyle w:val="a"/>
                  <w:framePr w:hSpace="141" w:wrap="around" w:vAnchor="text" w:hAnchor="margin" w:xAlign="center" w:y="11"/>
                  <w:suppressOverlap/>
                </w:pPr>
              </w:pPrChange>
            </w:pPr>
          </w:p>
          <w:p w:rsidR="00EE5811" w:rsidRDefault="00355F26" w:rsidP="008A68BE">
            <w:pPr>
              <w:pStyle w:val="a1"/>
              <w:pPrChange w:id="1928" w:author="Иво Станков" w:date="2013-07-29T18:48:00Z">
                <w:pPr>
                  <w:pStyle w:val="a1"/>
                  <w:framePr w:hSpace="141" w:wrap="around" w:vAnchor="text" w:hAnchor="margin" w:xAlign="center" w:y="11"/>
                  <w:suppressOverlap/>
                </w:pPr>
              </w:pPrChange>
            </w:pPr>
            <w:r>
              <w:t>30.06.</w:t>
            </w:r>
            <w:r w:rsidR="0012073B" w:rsidRPr="00D01609">
              <w:t>2013</w:t>
            </w:r>
          </w:p>
        </w:tc>
        <w:tc>
          <w:tcPr>
            <w:tcW w:w="1264" w:type="dxa"/>
            <w:tcBorders>
              <w:top w:val="nil"/>
              <w:left w:val="nil"/>
              <w:bottom w:val="nil"/>
              <w:right w:val="nil"/>
            </w:tcBorders>
            <w:noWrap/>
            <w:vAlign w:val="bottom"/>
          </w:tcPr>
          <w:p w:rsidR="00EE5811" w:rsidRDefault="0012073B" w:rsidP="008A68BE">
            <w:pPr>
              <w:pStyle w:val="a1"/>
              <w:pPrChange w:id="1929" w:author="Иво Станков" w:date="2013-07-29T18:48:00Z">
                <w:pPr>
                  <w:pStyle w:val="a1"/>
                  <w:framePr w:hSpace="141" w:wrap="around" w:vAnchor="text" w:hAnchor="margin" w:xAlign="center" w:y="11"/>
                  <w:suppressOverlap/>
                </w:pPr>
              </w:pPrChange>
            </w:pPr>
            <w:r w:rsidRPr="00D01609">
              <w:t>31.12.2012</w:t>
            </w:r>
          </w:p>
        </w:tc>
      </w:tr>
      <w:tr w:rsidR="0012073B" w:rsidRPr="00D01609" w:rsidTr="00D01609">
        <w:trPr>
          <w:trHeight w:val="170"/>
        </w:trPr>
        <w:tc>
          <w:tcPr>
            <w:tcW w:w="7196" w:type="dxa"/>
            <w:tcBorders>
              <w:top w:val="nil"/>
              <w:left w:val="nil"/>
              <w:bottom w:val="nil"/>
              <w:right w:val="nil"/>
            </w:tcBorders>
            <w:noWrap/>
            <w:vAlign w:val="bottom"/>
          </w:tcPr>
          <w:p w:rsidR="00EE5811" w:rsidRDefault="00EE5811" w:rsidP="008A68BE">
            <w:pPr>
              <w:pStyle w:val="a"/>
              <w:pPrChange w:id="1930" w:author="Иво Станков" w:date="2013-07-29T18:48:00Z">
                <w:pPr>
                  <w:pStyle w:val="a1"/>
                  <w:framePr w:hSpace="141" w:wrap="around" w:vAnchor="text" w:hAnchor="margin" w:xAlign="center" w:y="11"/>
                  <w:suppressOverlap/>
                </w:pPr>
              </w:pPrChange>
            </w:pPr>
          </w:p>
        </w:tc>
        <w:tc>
          <w:tcPr>
            <w:tcW w:w="1276" w:type="dxa"/>
            <w:tcBorders>
              <w:top w:val="nil"/>
              <w:left w:val="nil"/>
              <w:bottom w:val="nil"/>
              <w:right w:val="nil"/>
            </w:tcBorders>
            <w:noWrap/>
            <w:vAlign w:val="bottom"/>
          </w:tcPr>
          <w:p w:rsidR="00EE5811" w:rsidRDefault="0012073B" w:rsidP="008A68BE">
            <w:pPr>
              <w:pStyle w:val="a1"/>
              <w:pPrChange w:id="1931" w:author="Иво Станков" w:date="2013-07-29T18:48:00Z">
                <w:pPr>
                  <w:pStyle w:val="a"/>
                  <w:framePr w:hSpace="141" w:wrap="around" w:vAnchor="text" w:hAnchor="margin" w:xAlign="center" w:y="11"/>
                  <w:suppressOverlap/>
                </w:pPr>
              </w:pPrChange>
            </w:pPr>
            <w:r w:rsidRPr="00D01609">
              <w:t>BGN '000</w:t>
            </w:r>
          </w:p>
        </w:tc>
        <w:tc>
          <w:tcPr>
            <w:tcW w:w="1264" w:type="dxa"/>
            <w:tcBorders>
              <w:top w:val="nil"/>
              <w:left w:val="nil"/>
              <w:bottom w:val="nil"/>
              <w:right w:val="nil"/>
            </w:tcBorders>
            <w:noWrap/>
            <w:vAlign w:val="bottom"/>
          </w:tcPr>
          <w:p w:rsidR="00EE5811" w:rsidRDefault="0012073B" w:rsidP="008A68BE">
            <w:pPr>
              <w:pStyle w:val="a1"/>
              <w:pPrChange w:id="1932" w:author="Иво Станков" w:date="2013-07-29T18:48:00Z">
                <w:pPr>
                  <w:pStyle w:val="a1"/>
                  <w:framePr w:hSpace="141" w:wrap="around" w:vAnchor="text" w:hAnchor="margin" w:xAlign="center" w:y="11"/>
                  <w:suppressOverlap/>
                </w:pPr>
              </w:pPrChange>
            </w:pPr>
            <w:r w:rsidRPr="00D01609">
              <w:t>BGN '000</w:t>
            </w:r>
          </w:p>
        </w:tc>
      </w:tr>
      <w:tr w:rsidR="0012073B" w:rsidRPr="00D01609" w:rsidTr="00D01609">
        <w:trPr>
          <w:trHeight w:val="170"/>
        </w:trPr>
        <w:tc>
          <w:tcPr>
            <w:tcW w:w="7196" w:type="dxa"/>
            <w:tcBorders>
              <w:top w:val="nil"/>
              <w:left w:val="nil"/>
              <w:bottom w:val="nil"/>
              <w:right w:val="nil"/>
            </w:tcBorders>
            <w:noWrap/>
            <w:vAlign w:val="bottom"/>
          </w:tcPr>
          <w:p w:rsidR="00EE5811" w:rsidRDefault="00EE5811" w:rsidP="008A68BE">
            <w:pPr>
              <w:pStyle w:val="a"/>
              <w:pPrChange w:id="1933" w:author="Иво Станков" w:date="2013-07-29T18:48:00Z">
                <w:pPr>
                  <w:pStyle w:val="a1"/>
                  <w:framePr w:hSpace="141" w:wrap="around" w:vAnchor="text" w:hAnchor="margin" w:xAlign="center" w:y="11"/>
                  <w:suppressOverlap/>
                </w:pPr>
              </w:pPrChange>
            </w:pPr>
          </w:p>
        </w:tc>
        <w:tc>
          <w:tcPr>
            <w:tcW w:w="1276" w:type="dxa"/>
            <w:tcBorders>
              <w:top w:val="nil"/>
              <w:left w:val="nil"/>
              <w:bottom w:val="nil"/>
              <w:right w:val="nil"/>
            </w:tcBorders>
            <w:noWrap/>
            <w:vAlign w:val="bottom"/>
          </w:tcPr>
          <w:p w:rsidR="00EE5811" w:rsidRDefault="00EE5811" w:rsidP="008A68BE">
            <w:pPr>
              <w:pStyle w:val="a1"/>
              <w:pPrChange w:id="1934" w:author="Иво Станков" w:date="2013-07-29T18:48:00Z">
                <w:pPr>
                  <w:pStyle w:val="a"/>
                  <w:framePr w:hSpace="141" w:wrap="around" w:vAnchor="text" w:hAnchor="margin" w:xAlign="center" w:y="11"/>
                  <w:suppressOverlap/>
                </w:pPr>
              </w:pPrChange>
            </w:pPr>
          </w:p>
        </w:tc>
        <w:tc>
          <w:tcPr>
            <w:tcW w:w="1264" w:type="dxa"/>
            <w:tcBorders>
              <w:top w:val="nil"/>
              <w:left w:val="nil"/>
              <w:bottom w:val="nil"/>
              <w:right w:val="nil"/>
            </w:tcBorders>
            <w:noWrap/>
            <w:vAlign w:val="bottom"/>
          </w:tcPr>
          <w:p w:rsidR="00EE5811" w:rsidRDefault="00EE5811" w:rsidP="008A68BE">
            <w:pPr>
              <w:pStyle w:val="a1"/>
              <w:pPrChange w:id="1935" w:author="Иво Станков" w:date="2013-07-29T18:48:00Z">
                <w:pPr>
                  <w:pStyle w:val="a1"/>
                  <w:framePr w:hSpace="141" w:wrap="around" w:vAnchor="text" w:hAnchor="margin" w:xAlign="center" w:y="11"/>
                  <w:suppressOverlap/>
                </w:pPr>
              </w:pPrChange>
            </w:pPr>
          </w:p>
        </w:tc>
      </w:tr>
      <w:tr w:rsidR="0012073B" w:rsidRPr="00D01609" w:rsidTr="00D01609">
        <w:trPr>
          <w:trHeight w:val="170"/>
        </w:trPr>
        <w:tc>
          <w:tcPr>
            <w:tcW w:w="7196" w:type="dxa"/>
            <w:tcBorders>
              <w:top w:val="nil"/>
              <w:left w:val="nil"/>
              <w:bottom w:val="nil"/>
              <w:right w:val="nil"/>
            </w:tcBorders>
            <w:vAlign w:val="bottom"/>
          </w:tcPr>
          <w:p w:rsidR="00EE5811" w:rsidRDefault="0012073B" w:rsidP="008A68BE">
            <w:pPr>
              <w:pStyle w:val="a"/>
              <w:pPrChange w:id="1936" w:author="Иво Станков" w:date="2013-07-29T18:48:00Z">
                <w:pPr>
                  <w:pStyle w:val="a1"/>
                  <w:framePr w:hSpace="141" w:wrap="around" w:vAnchor="text" w:hAnchor="margin" w:xAlign="center" w:y="11"/>
                  <w:suppressOverlap/>
                </w:pPr>
              </w:pPrChange>
            </w:pPr>
            <w:r w:rsidRPr="00D01609">
              <w:t xml:space="preserve">Краткосрочни депозити в банки, с оригинален </w:t>
            </w:r>
            <w:proofErr w:type="spellStart"/>
            <w:r w:rsidRPr="00D01609">
              <w:t>матуритет</w:t>
            </w:r>
            <w:proofErr w:type="spellEnd"/>
            <w:r w:rsidRPr="00D01609">
              <w:t xml:space="preserve"> до 3 месеца</w:t>
            </w:r>
          </w:p>
        </w:tc>
        <w:tc>
          <w:tcPr>
            <w:tcW w:w="1276" w:type="dxa"/>
            <w:tcBorders>
              <w:top w:val="nil"/>
              <w:left w:val="nil"/>
              <w:bottom w:val="nil"/>
              <w:right w:val="nil"/>
            </w:tcBorders>
            <w:noWrap/>
          </w:tcPr>
          <w:p w:rsidR="00EE5811" w:rsidRDefault="004A7273" w:rsidP="008A68BE">
            <w:pPr>
              <w:pStyle w:val="a0"/>
              <w:pPrChange w:id="1937" w:author="Иво Станков" w:date="2013-07-29T18:48:00Z">
                <w:pPr>
                  <w:pStyle w:val="a"/>
                  <w:framePr w:hSpace="141" w:wrap="around" w:vAnchor="text" w:hAnchor="margin" w:xAlign="center" w:y="11"/>
                  <w:suppressOverlap/>
                </w:pPr>
              </w:pPrChange>
            </w:pPr>
            <w:r>
              <w:t>2,113</w:t>
            </w:r>
          </w:p>
        </w:tc>
        <w:tc>
          <w:tcPr>
            <w:tcW w:w="1264" w:type="dxa"/>
            <w:tcBorders>
              <w:top w:val="nil"/>
              <w:left w:val="nil"/>
              <w:bottom w:val="nil"/>
              <w:right w:val="nil"/>
            </w:tcBorders>
            <w:noWrap/>
          </w:tcPr>
          <w:p w:rsidR="00EE5811" w:rsidRDefault="0012073B" w:rsidP="008A68BE">
            <w:pPr>
              <w:pStyle w:val="a0"/>
              <w:pPrChange w:id="1938" w:author="Иво Станков" w:date="2013-07-29T18:48:00Z">
                <w:pPr>
                  <w:pStyle w:val="a0"/>
                  <w:framePr w:hSpace="141" w:wrap="around" w:vAnchor="text" w:hAnchor="margin" w:xAlign="center" w:y="11"/>
                  <w:suppressOverlap/>
                </w:pPr>
              </w:pPrChange>
            </w:pPr>
            <w:r w:rsidRPr="00D01609">
              <w:t>694</w:t>
            </w:r>
          </w:p>
        </w:tc>
      </w:tr>
      <w:tr w:rsidR="0012073B" w:rsidRPr="00D01609" w:rsidTr="00D01609">
        <w:trPr>
          <w:trHeight w:val="170"/>
        </w:trPr>
        <w:tc>
          <w:tcPr>
            <w:tcW w:w="7196" w:type="dxa"/>
            <w:tcBorders>
              <w:top w:val="nil"/>
              <w:left w:val="nil"/>
              <w:bottom w:val="nil"/>
              <w:right w:val="nil"/>
            </w:tcBorders>
            <w:noWrap/>
            <w:vAlign w:val="bottom"/>
          </w:tcPr>
          <w:p w:rsidR="00EE5811" w:rsidRDefault="0012073B" w:rsidP="008A68BE">
            <w:pPr>
              <w:pStyle w:val="a"/>
              <w:pPrChange w:id="1939" w:author="Иво Станков" w:date="2013-07-29T18:48:00Z">
                <w:pPr>
                  <w:pStyle w:val="a0"/>
                  <w:framePr w:hSpace="141" w:wrap="around" w:vAnchor="text" w:hAnchor="margin" w:xAlign="center" w:y="11"/>
                  <w:suppressOverlap/>
                </w:pPr>
              </w:pPrChange>
            </w:pPr>
            <w:r w:rsidRPr="00D01609">
              <w:t>Текуща сметка на средства по вноски за Гаранционния Фонд</w:t>
            </w:r>
          </w:p>
        </w:tc>
        <w:tc>
          <w:tcPr>
            <w:tcW w:w="1276" w:type="dxa"/>
            <w:tcBorders>
              <w:top w:val="nil"/>
              <w:left w:val="nil"/>
              <w:bottom w:val="nil"/>
              <w:right w:val="nil"/>
            </w:tcBorders>
            <w:noWrap/>
          </w:tcPr>
          <w:p w:rsidR="00EE5811" w:rsidRDefault="004A7273" w:rsidP="008A68BE">
            <w:pPr>
              <w:pStyle w:val="a0"/>
              <w:pPrChange w:id="1940" w:author="Иво Станков" w:date="2013-07-29T18:48:00Z">
                <w:pPr>
                  <w:pStyle w:val="a"/>
                  <w:framePr w:hSpace="141" w:wrap="around" w:vAnchor="text" w:hAnchor="margin" w:xAlign="center" w:y="11"/>
                  <w:suppressOverlap/>
                </w:pPr>
              </w:pPrChange>
            </w:pPr>
            <w:r>
              <w:t>476</w:t>
            </w:r>
          </w:p>
        </w:tc>
        <w:tc>
          <w:tcPr>
            <w:tcW w:w="1264" w:type="dxa"/>
            <w:tcBorders>
              <w:top w:val="nil"/>
              <w:left w:val="nil"/>
              <w:bottom w:val="nil"/>
              <w:right w:val="nil"/>
            </w:tcBorders>
            <w:noWrap/>
          </w:tcPr>
          <w:p w:rsidR="00EE5811" w:rsidRDefault="0012073B" w:rsidP="008A68BE">
            <w:pPr>
              <w:pStyle w:val="a0"/>
              <w:pPrChange w:id="1941" w:author="Иво Станков" w:date="2013-07-29T18:48:00Z">
                <w:pPr>
                  <w:pStyle w:val="a0"/>
                  <w:framePr w:hSpace="141" w:wrap="around" w:vAnchor="text" w:hAnchor="margin" w:xAlign="center" w:y="11"/>
                  <w:suppressOverlap/>
                </w:pPr>
              </w:pPrChange>
            </w:pPr>
            <w:r w:rsidRPr="00D01609">
              <w:t>487</w:t>
            </w:r>
          </w:p>
        </w:tc>
      </w:tr>
      <w:tr w:rsidR="0012073B" w:rsidRPr="00D01609" w:rsidTr="00D01609">
        <w:trPr>
          <w:trHeight w:val="170"/>
        </w:trPr>
        <w:tc>
          <w:tcPr>
            <w:tcW w:w="7196" w:type="dxa"/>
            <w:tcBorders>
              <w:top w:val="nil"/>
              <w:left w:val="nil"/>
              <w:bottom w:val="nil"/>
              <w:right w:val="nil"/>
            </w:tcBorders>
            <w:vAlign w:val="bottom"/>
          </w:tcPr>
          <w:p w:rsidR="00EE5811" w:rsidRDefault="0012073B" w:rsidP="008A68BE">
            <w:pPr>
              <w:pStyle w:val="a"/>
              <w:pPrChange w:id="1942" w:author="Иво Станков" w:date="2013-07-29T18:48:00Z">
                <w:pPr>
                  <w:pStyle w:val="a0"/>
                  <w:framePr w:hSpace="141" w:wrap="around" w:vAnchor="text" w:hAnchor="margin" w:xAlign="center" w:y="11"/>
                  <w:suppressOverlap/>
                </w:pPr>
              </w:pPrChange>
            </w:pPr>
            <w:r w:rsidRPr="00D01609">
              <w:t xml:space="preserve">Краткосрочни депозити в банки, с оригинален </w:t>
            </w:r>
            <w:proofErr w:type="spellStart"/>
            <w:r w:rsidRPr="00D01609">
              <w:t>матуритет</w:t>
            </w:r>
            <w:proofErr w:type="spellEnd"/>
            <w:r w:rsidRPr="00D01609">
              <w:t xml:space="preserve"> до 3 месеца със средства по вноски за Гаранционния фонд</w:t>
            </w:r>
          </w:p>
        </w:tc>
        <w:tc>
          <w:tcPr>
            <w:tcW w:w="1276" w:type="dxa"/>
            <w:tcBorders>
              <w:top w:val="nil"/>
              <w:left w:val="nil"/>
              <w:bottom w:val="nil"/>
              <w:right w:val="nil"/>
            </w:tcBorders>
            <w:noWrap/>
          </w:tcPr>
          <w:p w:rsidR="00EE5811" w:rsidRDefault="00843BBF" w:rsidP="008A68BE">
            <w:pPr>
              <w:pStyle w:val="a0"/>
              <w:pPrChange w:id="1943" w:author="Иво Станков" w:date="2013-07-29T18:48:00Z">
                <w:pPr>
                  <w:pStyle w:val="a"/>
                  <w:framePr w:hSpace="141" w:wrap="around" w:vAnchor="text" w:hAnchor="margin" w:xAlign="center" w:y="11"/>
                  <w:suppressOverlap/>
                </w:pPr>
              </w:pPrChange>
            </w:pPr>
            <w:r>
              <w:t>473</w:t>
            </w:r>
          </w:p>
        </w:tc>
        <w:tc>
          <w:tcPr>
            <w:tcW w:w="1264" w:type="dxa"/>
            <w:tcBorders>
              <w:top w:val="nil"/>
              <w:left w:val="nil"/>
              <w:bottom w:val="nil"/>
              <w:right w:val="nil"/>
            </w:tcBorders>
            <w:noWrap/>
          </w:tcPr>
          <w:p w:rsidR="00EE5811" w:rsidRDefault="0012073B" w:rsidP="008A68BE">
            <w:pPr>
              <w:pStyle w:val="a0"/>
              <w:pPrChange w:id="1944" w:author="Иво Станков" w:date="2013-07-29T18:48:00Z">
                <w:pPr>
                  <w:pStyle w:val="a0"/>
                  <w:framePr w:hSpace="141" w:wrap="around" w:vAnchor="text" w:hAnchor="margin" w:xAlign="center" w:y="11"/>
                  <w:suppressOverlap/>
                </w:pPr>
              </w:pPrChange>
            </w:pPr>
            <w:r w:rsidRPr="00D01609">
              <w:t>377</w:t>
            </w:r>
          </w:p>
        </w:tc>
      </w:tr>
      <w:tr w:rsidR="0012073B" w:rsidRPr="00D01609" w:rsidTr="00D01609">
        <w:trPr>
          <w:trHeight w:val="170"/>
        </w:trPr>
        <w:tc>
          <w:tcPr>
            <w:tcW w:w="7196" w:type="dxa"/>
            <w:tcBorders>
              <w:top w:val="nil"/>
              <w:left w:val="nil"/>
              <w:bottom w:val="nil"/>
              <w:right w:val="nil"/>
            </w:tcBorders>
            <w:noWrap/>
            <w:vAlign w:val="bottom"/>
          </w:tcPr>
          <w:p w:rsidR="00EE5811" w:rsidRDefault="0012073B" w:rsidP="008A68BE">
            <w:pPr>
              <w:pStyle w:val="a"/>
              <w:pPrChange w:id="1945" w:author="Иво Станков" w:date="2013-07-29T18:48:00Z">
                <w:pPr>
                  <w:pStyle w:val="a0"/>
                  <w:framePr w:hSpace="141" w:wrap="around" w:vAnchor="text" w:hAnchor="margin" w:xAlign="center" w:y="11"/>
                  <w:suppressOverlap/>
                </w:pPr>
              </w:pPrChange>
            </w:pPr>
            <w:r w:rsidRPr="00D01609">
              <w:t>Парични средства по текущи разплащателни сметки</w:t>
            </w:r>
          </w:p>
        </w:tc>
        <w:tc>
          <w:tcPr>
            <w:tcW w:w="1276" w:type="dxa"/>
            <w:tcBorders>
              <w:top w:val="nil"/>
              <w:left w:val="nil"/>
              <w:bottom w:val="nil"/>
              <w:right w:val="nil"/>
            </w:tcBorders>
            <w:noWrap/>
          </w:tcPr>
          <w:p w:rsidR="00EE5811" w:rsidRDefault="004A7273" w:rsidP="008A68BE">
            <w:pPr>
              <w:pStyle w:val="a0"/>
              <w:pPrChange w:id="1946" w:author="Иво Станков" w:date="2013-07-29T18:48:00Z">
                <w:pPr>
                  <w:pStyle w:val="a"/>
                  <w:framePr w:hSpace="141" w:wrap="around" w:vAnchor="text" w:hAnchor="margin" w:xAlign="center" w:y="11"/>
                  <w:suppressOverlap/>
                </w:pPr>
              </w:pPrChange>
            </w:pPr>
            <w:r>
              <w:t>28</w:t>
            </w:r>
          </w:p>
        </w:tc>
        <w:tc>
          <w:tcPr>
            <w:tcW w:w="1264" w:type="dxa"/>
            <w:tcBorders>
              <w:top w:val="nil"/>
              <w:left w:val="nil"/>
              <w:bottom w:val="nil"/>
              <w:right w:val="nil"/>
            </w:tcBorders>
            <w:noWrap/>
          </w:tcPr>
          <w:p w:rsidR="00EE5811" w:rsidRDefault="0012073B" w:rsidP="008A68BE">
            <w:pPr>
              <w:pStyle w:val="a0"/>
              <w:pPrChange w:id="1947" w:author="Иво Станков" w:date="2013-07-29T18:48:00Z">
                <w:pPr>
                  <w:pStyle w:val="a0"/>
                  <w:framePr w:hSpace="141" w:wrap="around" w:vAnchor="text" w:hAnchor="margin" w:xAlign="center" w:y="11"/>
                  <w:suppressOverlap/>
                </w:pPr>
              </w:pPrChange>
            </w:pPr>
            <w:r w:rsidRPr="00D01609">
              <w:t>57</w:t>
            </w:r>
          </w:p>
        </w:tc>
      </w:tr>
      <w:tr w:rsidR="0012073B" w:rsidRPr="00D01609" w:rsidTr="00D01609">
        <w:trPr>
          <w:trHeight w:val="170"/>
        </w:trPr>
        <w:tc>
          <w:tcPr>
            <w:tcW w:w="7196" w:type="dxa"/>
            <w:tcBorders>
              <w:top w:val="nil"/>
              <w:left w:val="nil"/>
              <w:bottom w:val="nil"/>
              <w:right w:val="nil"/>
            </w:tcBorders>
            <w:noWrap/>
            <w:vAlign w:val="bottom"/>
          </w:tcPr>
          <w:p w:rsidR="00EE5811" w:rsidRDefault="0012073B" w:rsidP="008A68BE">
            <w:pPr>
              <w:pStyle w:val="a"/>
              <w:pPrChange w:id="1948" w:author="Иво Станков" w:date="2013-07-29T18:48:00Z">
                <w:pPr>
                  <w:pStyle w:val="a0"/>
                  <w:framePr w:hSpace="141" w:wrap="around" w:vAnchor="text" w:hAnchor="margin" w:xAlign="center" w:y="11"/>
                  <w:suppressOverlap/>
                </w:pPr>
              </w:pPrChange>
            </w:pPr>
            <w:r w:rsidRPr="00D01609">
              <w:t>Парични средства в каса</w:t>
            </w:r>
          </w:p>
        </w:tc>
        <w:tc>
          <w:tcPr>
            <w:tcW w:w="1276" w:type="dxa"/>
            <w:tcBorders>
              <w:top w:val="nil"/>
              <w:left w:val="nil"/>
              <w:bottom w:val="nil"/>
              <w:right w:val="nil"/>
            </w:tcBorders>
            <w:noWrap/>
          </w:tcPr>
          <w:p w:rsidR="00EE5811" w:rsidRDefault="004A7273" w:rsidP="008A68BE">
            <w:pPr>
              <w:pStyle w:val="a0"/>
              <w:pPrChange w:id="1949" w:author="Иво Станков" w:date="2013-07-29T18:48:00Z">
                <w:pPr>
                  <w:pStyle w:val="a"/>
                  <w:framePr w:hSpace="141" w:wrap="around" w:vAnchor="text" w:hAnchor="margin" w:xAlign="center" w:y="11"/>
                  <w:suppressOverlap/>
                </w:pPr>
              </w:pPrChange>
            </w:pPr>
            <w:r>
              <w:t>-</w:t>
            </w:r>
          </w:p>
        </w:tc>
        <w:tc>
          <w:tcPr>
            <w:tcW w:w="1264" w:type="dxa"/>
            <w:tcBorders>
              <w:top w:val="nil"/>
              <w:left w:val="nil"/>
              <w:bottom w:val="nil"/>
              <w:right w:val="nil"/>
            </w:tcBorders>
            <w:noWrap/>
          </w:tcPr>
          <w:p w:rsidR="00EE5811" w:rsidRDefault="0012073B" w:rsidP="008A68BE">
            <w:pPr>
              <w:pStyle w:val="a0"/>
              <w:pPrChange w:id="1950" w:author="Иво Станков" w:date="2013-07-29T18:48:00Z">
                <w:pPr>
                  <w:pStyle w:val="a0"/>
                  <w:framePr w:hSpace="141" w:wrap="around" w:vAnchor="text" w:hAnchor="margin" w:xAlign="center" w:y="11"/>
                  <w:suppressOverlap/>
                </w:pPr>
              </w:pPrChange>
            </w:pPr>
            <w:r w:rsidRPr="00D01609">
              <w:t>1</w:t>
            </w:r>
          </w:p>
        </w:tc>
      </w:tr>
      <w:tr w:rsidR="0012073B" w:rsidRPr="00D01609" w:rsidTr="00D01609">
        <w:trPr>
          <w:trHeight w:val="170"/>
        </w:trPr>
        <w:tc>
          <w:tcPr>
            <w:tcW w:w="7196" w:type="dxa"/>
            <w:tcBorders>
              <w:top w:val="nil"/>
              <w:left w:val="nil"/>
              <w:bottom w:val="nil"/>
              <w:right w:val="nil"/>
            </w:tcBorders>
            <w:vAlign w:val="bottom"/>
          </w:tcPr>
          <w:p w:rsidR="00EE5811" w:rsidRDefault="0012073B" w:rsidP="008A68BE">
            <w:pPr>
              <w:pStyle w:val="a"/>
              <w:pPrChange w:id="1951" w:author="Иво Станков" w:date="2013-07-29T18:48:00Z">
                <w:pPr>
                  <w:pStyle w:val="a0"/>
                  <w:framePr w:hSpace="141" w:wrap="around" w:vAnchor="text" w:hAnchor="margin" w:xAlign="center" w:y="11"/>
                  <w:suppressOverlap/>
                </w:pPr>
              </w:pPrChange>
            </w:pPr>
            <w:r w:rsidRPr="00D01609">
              <w:t xml:space="preserve">Краткосрочни </w:t>
            </w:r>
            <w:proofErr w:type="spellStart"/>
            <w:r w:rsidRPr="00D01609">
              <w:t>репо-сделки</w:t>
            </w:r>
            <w:proofErr w:type="spellEnd"/>
            <w:r w:rsidRPr="00D01609">
              <w:t xml:space="preserve">, с оригинален </w:t>
            </w:r>
            <w:proofErr w:type="spellStart"/>
            <w:r w:rsidRPr="00D01609">
              <w:t>матуритет</w:t>
            </w:r>
            <w:proofErr w:type="spellEnd"/>
            <w:r w:rsidRPr="00D01609">
              <w:t xml:space="preserve"> до 3 </w:t>
            </w:r>
            <w:proofErr w:type="gramStart"/>
            <w:r w:rsidRPr="00D01609">
              <w:t xml:space="preserve">месеца </w:t>
            </w:r>
            <w:proofErr w:type="gramEnd"/>
          </w:p>
        </w:tc>
        <w:tc>
          <w:tcPr>
            <w:tcW w:w="1276" w:type="dxa"/>
            <w:tcBorders>
              <w:top w:val="nil"/>
              <w:left w:val="nil"/>
              <w:bottom w:val="nil"/>
              <w:right w:val="nil"/>
            </w:tcBorders>
            <w:noWrap/>
          </w:tcPr>
          <w:p w:rsidR="00EE5811" w:rsidRDefault="0012073B" w:rsidP="008A68BE">
            <w:pPr>
              <w:pStyle w:val="a0"/>
              <w:pPrChange w:id="1952" w:author="Иво Станков" w:date="2013-07-29T18:48:00Z">
                <w:pPr>
                  <w:pStyle w:val="a"/>
                  <w:framePr w:hSpace="141" w:wrap="around" w:vAnchor="text" w:hAnchor="margin" w:xAlign="center" w:y="11"/>
                  <w:suppressOverlap/>
                </w:pPr>
              </w:pPrChange>
            </w:pPr>
            <w:r w:rsidRPr="00D01609">
              <w:t>-</w:t>
            </w:r>
          </w:p>
        </w:tc>
        <w:tc>
          <w:tcPr>
            <w:tcW w:w="1264" w:type="dxa"/>
            <w:tcBorders>
              <w:top w:val="nil"/>
              <w:left w:val="nil"/>
              <w:bottom w:val="nil"/>
              <w:right w:val="nil"/>
            </w:tcBorders>
            <w:noWrap/>
          </w:tcPr>
          <w:p w:rsidR="00EE5811" w:rsidRDefault="0012073B" w:rsidP="008A68BE">
            <w:pPr>
              <w:pStyle w:val="a0"/>
              <w:pPrChange w:id="1953" w:author="Иво Станков" w:date="2013-07-29T18:48:00Z">
                <w:pPr>
                  <w:pStyle w:val="a0"/>
                  <w:framePr w:hSpace="141" w:wrap="around" w:vAnchor="text" w:hAnchor="margin" w:xAlign="center" w:y="11"/>
                  <w:suppressOverlap/>
                </w:pPr>
              </w:pPrChange>
            </w:pPr>
            <w:r w:rsidRPr="00D01609">
              <w:t>-</w:t>
            </w:r>
          </w:p>
        </w:tc>
      </w:tr>
      <w:tr w:rsidR="0012073B" w:rsidRPr="00D01609" w:rsidTr="00D01609">
        <w:trPr>
          <w:trHeight w:val="170"/>
        </w:trPr>
        <w:tc>
          <w:tcPr>
            <w:tcW w:w="7196" w:type="dxa"/>
            <w:tcBorders>
              <w:top w:val="nil"/>
              <w:left w:val="nil"/>
              <w:bottom w:val="nil"/>
              <w:right w:val="nil"/>
            </w:tcBorders>
            <w:noWrap/>
            <w:vAlign w:val="bottom"/>
          </w:tcPr>
          <w:p w:rsidR="00EE5811" w:rsidRDefault="0012073B" w:rsidP="008A68BE">
            <w:pPr>
              <w:pStyle w:val="a"/>
              <w:pPrChange w:id="1954" w:author="Иво Станков" w:date="2013-07-29T18:48:00Z">
                <w:pPr>
                  <w:pStyle w:val="a0"/>
                  <w:framePr w:hSpace="141" w:wrap="around" w:vAnchor="text" w:hAnchor="margin" w:xAlign="center" w:y="11"/>
                  <w:suppressOverlap/>
                </w:pPr>
              </w:pPrChange>
            </w:pPr>
            <w:r w:rsidRPr="00D01609">
              <w:t>Общо:</w:t>
            </w:r>
          </w:p>
        </w:tc>
        <w:tc>
          <w:tcPr>
            <w:tcW w:w="1276" w:type="dxa"/>
            <w:tcBorders>
              <w:top w:val="single" w:sz="4" w:space="0" w:color="auto"/>
              <w:left w:val="nil"/>
              <w:bottom w:val="double" w:sz="6" w:space="0" w:color="auto"/>
              <w:right w:val="nil"/>
            </w:tcBorders>
            <w:noWrap/>
          </w:tcPr>
          <w:p w:rsidR="00EE5811" w:rsidRDefault="00C27C25" w:rsidP="008A68BE">
            <w:pPr>
              <w:pStyle w:val="a0"/>
              <w:pPrChange w:id="1955" w:author="Иво Станков" w:date="2013-07-29T18:48:00Z">
                <w:pPr>
                  <w:pStyle w:val="a"/>
                  <w:framePr w:hSpace="141" w:wrap="around" w:vAnchor="text" w:hAnchor="margin" w:xAlign="center" w:y="11"/>
                  <w:suppressOverlap/>
                </w:pPr>
              </w:pPrChange>
            </w:pPr>
            <w:r>
              <w:t>3,090</w:t>
            </w:r>
          </w:p>
        </w:tc>
        <w:tc>
          <w:tcPr>
            <w:tcW w:w="1264" w:type="dxa"/>
            <w:tcBorders>
              <w:top w:val="single" w:sz="4" w:space="0" w:color="auto"/>
              <w:left w:val="nil"/>
              <w:bottom w:val="double" w:sz="6" w:space="0" w:color="auto"/>
              <w:right w:val="nil"/>
            </w:tcBorders>
            <w:noWrap/>
          </w:tcPr>
          <w:p w:rsidR="00EE5811" w:rsidRDefault="0012073B" w:rsidP="008A68BE">
            <w:pPr>
              <w:pStyle w:val="a0"/>
              <w:pPrChange w:id="1956" w:author="Иво Станков" w:date="2013-07-29T18:48:00Z">
                <w:pPr>
                  <w:pStyle w:val="a0"/>
                  <w:framePr w:hSpace="141" w:wrap="around" w:vAnchor="text" w:hAnchor="margin" w:xAlign="center" w:y="11"/>
                  <w:suppressOverlap/>
                </w:pPr>
              </w:pPrChange>
            </w:pPr>
            <w:r w:rsidRPr="00D01609">
              <w:t>1,616</w:t>
            </w:r>
          </w:p>
        </w:tc>
      </w:tr>
    </w:tbl>
    <w:p w:rsidR="004C0111" w:rsidRDefault="004C0111" w:rsidP="008A68BE">
      <w:pPr>
        <w:pPrChange w:id="1957" w:author="Иво Станков" w:date="2013-07-29T18:48:00Z">
          <w:pPr/>
        </w:pPrChange>
      </w:pPr>
    </w:p>
    <w:tbl>
      <w:tblPr>
        <w:tblW w:w="7945" w:type="dxa"/>
        <w:jc w:val="center"/>
        <w:tblInd w:w="8" w:type="dxa"/>
        <w:tblLook w:val="00A0" w:firstRow="1" w:lastRow="0" w:firstColumn="1" w:lastColumn="0" w:noHBand="0" w:noVBand="0"/>
      </w:tblPr>
      <w:tblGrid>
        <w:gridCol w:w="5260"/>
        <w:gridCol w:w="1386"/>
        <w:gridCol w:w="1299"/>
      </w:tblGrid>
      <w:tr w:rsidR="0012073B" w:rsidRPr="00146731" w:rsidTr="00D01609">
        <w:trPr>
          <w:trHeight w:val="170"/>
          <w:jc w:val="center"/>
        </w:trPr>
        <w:tc>
          <w:tcPr>
            <w:tcW w:w="5260" w:type="dxa"/>
            <w:tcBorders>
              <w:top w:val="nil"/>
              <w:left w:val="nil"/>
              <w:bottom w:val="nil"/>
              <w:right w:val="nil"/>
            </w:tcBorders>
            <w:noWrap/>
            <w:vAlign w:val="bottom"/>
          </w:tcPr>
          <w:p w:rsidR="00EE5811" w:rsidRDefault="00EE5811" w:rsidP="008A68BE">
            <w:pPr>
              <w:pStyle w:val="a"/>
              <w:pPrChange w:id="1958" w:author="Иво Станков" w:date="2013-07-29T18:48:00Z">
                <w:pPr/>
              </w:pPrChange>
            </w:pPr>
          </w:p>
        </w:tc>
        <w:tc>
          <w:tcPr>
            <w:tcW w:w="1386" w:type="dxa"/>
            <w:tcBorders>
              <w:top w:val="nil"/>
              <w:left w:val="nil"/>
              <w:bottom w:val="nil"/>
              <w:right w:val="nil"/>
            </w:tcBorders>
            <w:noWrap/>
            <w:vAlign w:val="bottom"/>
          </w:tcPr>
          <w:p w:rsidR="00EE5811" w:rsidRDefault="00355F26" w:rsidP="008A68BE">
            <w:pPr>
              <w:pStyle w:val="a1"/>
              <w:pPrChange w:id="1959" w:author="Иво Станков" w:date="2013-07-29T18:48:00Z">
                <w:pPr>
                  <w:pStyle w:val="a"/>
                </w:pPr>
              </w:pPrChange>
            </w:pPr>
            <w:r>
              <w:t>30.06.</w:t>
            </w:r>
            <w:r w:rsidR="0012073B" w:rsidRPr="00146731">
              <w:t>2013</w:t>
            </w:r>
          </w:p>
        </w:tc>
        <w:tc>
          <w:tcPr>
            <w:tcW w:w="1299" w:type="dxa"/>
            <w:tcBorders>
              <w:top w:val="nil"/>
              <w:left w:val="nil"/>
              <w:bottom w:val="nil"/>
              <w:right w:val="nil"/>
            </w:tcBorders>
            <w:noWrap/>
            <w:vAlign w:val="bottom"/>
          </w:tcPr>
          <w:p w:rsidR="004C0111" w:rsidRDefault="0012073B" w:rsidP="008A68BE">
            <w:pPr>
              <w:pStyle w:val="a1"/>
              <w:pPrChange w:id="1960" w:author="Иво Станков" w:date="2013-07-29T18:48:00Z">
                <w:pPr>
                  <w:pStyle w:val="a1"/>
                </w:pPr>
              </w:pPrChange>
            </w:pPr>
            <w:r w:rsidRPr="00146731">
              <w:t>31.12.2012</w:t>
            </w:r>
          </w:p>
        </w:tc>
      </w:tr>
      <w:tr w:rsidR="0012073B" w:rsidRPr="00146731" w:rsidTr="00D01609">
        <w:trPr>
          <w:trHeight w:val="170"/>
          <w:jc w:val="center"/>
        </w:trPr>
        <w:tc>
          <w:tcPr>
            <w:tcW w:w="5260" w:type="dxa"/>
            <w:tcBorders>
              <w:top w:val="nil"/>
              <w:left w:val="nil"/>
              <w:bottom w:val="nil"/>
              <w:right w:val="nil"/>
            </w:tcBorders>
            <w:noWrap/>
            <w:vAlign w:val="bottom"/>
          </w:tcPr>
          <w:p w:rsidR="00EE5811" w:rsidRDefault="00EE5811" w:rsidP="008A68BE">
            <w:pPr>
              <w:pStyle w:val="a"/>
              <w:pPrChange w:id="1961" w:author="Иво Станков" w:date="2013-07-29T18:48:00Z">
                <w:pPr>
                  <w:pStyle w:val="a1"/>
                </w:pPr>
              </w:pPrChange>
            </w:pPr>
          </w:p>
        </w:tc>
        <w:tc>
          <w:tcPr>
            <w:tcW w:w="1386" w:type="dxa"/>
            <w:tcBorders>
              <w:top w:val="nil"/>
              <w:left w:val="nil"/>
              <w:bottom w:val="nil"/>
              <w:right w:val="nil"/>
            </w:tcBorders>
            <w:noWrap/>
            <w:vAlign w:val="bottom"/>
          </w:tcPr>
          <w:p w:rsidR="00EE5811" w:rsidRDefault="0012073B" w:rsidP="008A68BE">
            <w:pPr>
              <w:pStyle w:val="a1"/>
              <w:pPrChange w:id="1962" w:author="Иво Станков" w:date="2013-07-29T18:48:00Z">
                <w:pPr>
                  <w:pStyle w:val="a"/>
                </w:pPr>
              </w:pPrChange>
            </w:pPr>
            <w:r w:rsidRPr="00146731">
              <w:t>BGN '000</w:t>
            </w:r>
          </w:p>
        </w:tc>
        <w:tc>
          <w:tcPr>
            <w:tcW w:w="1299" w:type="dxa"/>
            <w:tcBorders>
              <w:top w:val="nil"/>
              <w:left w:val="nil"/>
              <w:bottom w:val="nil"/>
              <w:right w:val="nil"/>
            </w:tcBorders>
            <w:noWrap/>
            <w:vAlign w:val="bottom"/>
          </w:tcPr>
          <w:p w:rsidR="004C0111" w:rsidRDefault="0012073B" w:rsidP="008A68BE">
            <w:pPr>
              <w:pStyle w:val="a1"/>
              <w:pPrChange w:id="1963" w:author="Иво Станков" w:date="2013-07-29T18:48:00Z">
                <w:pPr>
                  <w:pStyle w:val="a1"/>
                </w:pPr>
              </w:pPrChange>
            </w:pPr>
            <w:r w:rsidRPr="00146731">
              <w:t>BGN '000</w:t>
            </w:r>
          </w:p>
        </w:tc>
      </w:tr>
      <w:tr w:rsidR="0012073B" w:rsidRPr="00146731" w:rsidTr="00D01609">
        <w:trPr>
          <w:trHeight w:val="170"/>
          <w:jc w:val="center"/>
        </w:trPr>
        <w:tc>
          <w:tcPr>
            <w:tcW w:w="5260" w:type="dxa"/>
            <w:tcBorders>
              <w:top w:val="nil"/>
              <w:left w:val="nil"/>
              <w:bottom w:val="nil"/>
              <w:right w:val="nil"/>
            </w:tcBorders>
            <w:noWrap/>
            <w:vAlign w:val="bottom"/>
          </w:tcPr>
          <w:p w:rsidR="00EE5811" w:rsidRDefault="0012073B" w:rsidP="008A68BE">
            <w:pPr>
              <w:pStyle w:val="a"/>
              <w:pPrChange w:id="1964" w:author="Иво Станков" w:date="2013-07-29T18:48:00Z">
                <w:pPr>
                  <w:pStyle w:val="a1"/>
                </w:pPr>
              </w:pPrChange>
            </w:pPr>
            <w:proofErr w:type="gramStart"/>
            <w:r w:rsidRPr="00146731">
              <w:t>Парични средства и парични</w:t>
            </w:r>
            <w:proofErr w:type="gramEnd"/>
            <w:r w:rsidRPr="00146731">
              <w:t xml:space="preserve"> еквиваленти</w:t>
            </w:r>
          </w:p>
        </w:tc>
        <w:tc>
          <w:tcPr>
            <w:tcW w:w="1386" w:type="dxa"/>
            <w:tcBorders>
              <w:top w:val="nil"/>
              <w:left w:val="nil"/>
              <w:bottom w:val="nil"/>
              <w:right w:val="nil"/>
            </w:tcBorders>
            <w:vAlign w:val="bottom"/>
          </w:tcPr>
          <w:p w:rsidR="004C0111" w:rsidRDefault="004C0111" w:rsidP="008A68BE">
            <w:pPr>
              <w:pPrChange w:id="1965" w:author="Иво Станков" w:date="2013-07-29T18:48:00Z">
                <w:pPr/>
              </w:pPrChange>
            </w:pPr>
          </w:p>
        </w:tc>
        <w:tc>
          <w:tcPr>
            <w:tcW w:w="1299" w:type="dxa"/>
            <w:tcBorders>
              <w:top w:val="nil"/>
              <w:left w:val="nil"/>
              <w:bottom w:val="nil"/>
              <w:right w:val="nil"/>
            </w:tcBorders>
            <w:vAlign w:val="bottom"/>
          </w:tcPr>
          <w:p w:rsidR="004C0111" w:rsidRDefault="004C0111" w:rsidP="008A68BE">
            <w:pPr>
              <w:pPrChange w:id="1966" w:author="Иво Станков" w:date="2013-07-29T18:48:00Z">
                <w:pPr/>
              </w:pPrChange>
            </w:pPr>
          </w:p>
        </w:tc>
      </w:tr>
      <w:tr w:rsidR="0012073B" w:rsidRPr="00146731" w:rsidTr="00D01609">
        <w:trPr>
          <w:trHeight w:val="170"/>
          <w:jc w:val="center"/>
        </w:trPr>
        <w:tc>
          <w:tcPr>
            <w:tcW w:w="5260" w:type="dxa"/>
            <w:tcBorders>
              <w:top w:val="nil"/>
              <w:left w:val="nil"/>
              <w:bottom w:val="nil"/>
              <w:right w:val="nil"/>
            </w:tcBorders>
            <w:noWrap/>
            <w:vAlign w:val="bottom"/>
          </w:tcPr>
          <w:p w:rsidR="00EE5811" w:rsidRDefault="0012073B" w:rsidP="008A68BE">
            <w:pPr>
              <w:pStyle w:val="a"/>
              <w:pPrChange w:id="1967" w:author="Иво Станков" w:date="2013-07-29T18:48:00Z">
                <w:pPr/>
              </w:pPrChange>
            </w:pPr>
            <w:proofErr w:type="gramStart"/>
            <w:r w:rsidRPr="00146731">
              <w:t>в</w:t>
            </w:r>
            <w:proofErr w:type="gramEnd"/>
            <w:r w:rsidRPr="00146731">
              <w:t xml:space="preserve"> лева</w:t>
            </w:r>
          </w:p>
        </w:tc>
        <w:tc>
          <w:tcPr>
            <w:tcW w:w="1386" w:type="dxa"/>
            <w:tcBorders>
              <w:top w:val="nil"/>
              <w:left w:val="nil"/>
              <w:bottom w:val="nil"/>
              <w:right w:val="nil"/>
            </w:tcBorders>
            <w:vAlign w:val="bottom"/>
          </w:tcPr>
          <w:p w:rsidR="00EE5811" w:rsidRDefault="00F3102D" w:rsidP="008A68BE">
            <w:pPr>
              <w:pStyle w:val="a0"/>
              <w:pPrChange w:id="1968" w:author="Иво Станков" w:date="2013-07-29T18:48:00Z">
                <w:pPr>
                  <w:pStyle w:val="a"/>
                </w:pPr>
              </w:pPrChange>
            </w:pPr>
            <w:r>
              <w:t>3,088</w:t>
            </w:r>
          </w:p>
        </w:tc>
        <w:tc>
          <w:tcPr>
            <w:tcW w:w="1299" w:type="dxa"/>
            <w:tcBorders>
              <w:top w:val="nil"/>
              <w:left w:val="nil"/>
              <w:bottom w:val="nil"/>
              <w:right w:val="nil"/>
            </w:tcBorders>
            <w:vAlign w:val="bottom"/>
          </w:tcPr>
          <w:p w:rsidR="004C0111" w:rsidRDefault="0012073B" w:rsidP="008A68BE">
            <w:pPr>
              <w:pStyle w:val="a0"/>
              <w:pPrChange w:id="1969" w:author="Иво Станков" w:date="2013-07-29T18:48:00Z">
                <w:pPr>
                  <w:pStyle w:val="a0"/>
                </w:pPr>
              </w:pPrChange>
            </w:pPr>
            <w:r w:rsidRPr="00146731">
              <w:t>919</w:t>
            </w:r>
          </w:p>
        </w:tc>
      </w:tr>
      <w:tr w:rsidR="0012073B" w:rsidRPr="00146731" w:rsidTr="00D01609">
        <w:trPr>
          <w:trHeight w:val="170"/>
          <w:jc w:val="center"/>
        </w:trPr>
        <w:tc>
          <w:tcPr>
            <w:tcW w:w="5260" w:type="dxa"/>
            <w:tcBorders>
              <w:top w:val="nil"/>
              <w:left w:val="nil"/>
              <w:bottom w:val="nil"/>
              <w:right w:val="nil"/>
            </w:tcBorders>
            <w:noWrap/>
            <w:vAlign w:val="bottom"/>
          </w:tcPr>
          <w:p w:rsidR="00EE5811" w:rsidRDefault="0012073B" w:rsidP="008A68BE">
            <w:pPr>
              <w:pStyle w:val="a"/>
              <w:pPrChange w:id="1970" w:author="Иво Станков" w:date="2013-07-29T18:48:00Z">
                <w:pPr>
                  <w:pStyle w:val="a0"/>
                </w:pPr>
              </w:pPrChange>
            </w:pPr>
            <w:proofErr w:type="gramStart"/>
            <w:r w:rsidRPr="00146731">
              <w:t>във</w:t>
            </w:r>
            <w:proofErr w:type="gramEnd"/>
            <w:r w:rsidRPr="00146731">
              <w:t xml:space="preserve"> валута</w:t>
            </w:r>
          </w:p>
        </w:tc>
        <w:tc>
          <w:tcPr>
            <w:tcW w:w="1386" w:type="dxa"/>
            <w:tcBorders>
              <w:top w:val="nil"/>
              <w:left w:val="nil"/>
              <w:bottom w:val="nil"/>
              <w:right w:val="nil"/>
            </w:tcBorders>
            <w:noWrap/>
            <w:vAlign w:val="bottom"/>
          </w:tcPr>
          <w:p w:rsidR="00EE5811" w:rsidRDefault="00F3102D" w:rsidP="008A68BE">
            <w:pPr>
              <w:pStyle w:val="a0"/>
              <w:pPrChange w:id="1971" w:author="Иво Станков" w:date="2013-07-29T18:48:00Z">
                <w:pPr>
                  <w:pStyle w:val="a"/>
                </w:pPr>
              </w:pPrChange>
            </w:pPr>
            <w:r>
              <w:t>2</w:t>
            </w:r>
          </w:p>
        </w:tc>
        <w:tc>
          <w:tcPr>
            <w:tcW w:w="1299" w:type="dxa"/>
            <w:tcBorders>
              <w:top w:val="nil"/>
              <w:left w:val="nil"/>
              <w:bottom w:val="nil"/>
              <w:right w:val="nil"/>
            </w:tcBorders>
            <w:noWrap/>
            <w:vAlign w:val="bottom"/>
          </w:tcPr>
          <w:p w:rsidR="004C0111" w:rsidRDefault="0012073B" w:rsidP="008A68BE">
            <w:pPr>
              <w:pStyle w:val="a0"/>
              <w:pPrChange w:id="1972" w:author="Иво Станков" w:date="2013-07-29T18:48:00Z">
                <w:pPr>
                  <w:pStyle w:val="a0"/>
                </w:pPr>
              </w:pPrChange>
            </w:pPr>
            <w:r w:rsidRPr="00146731">
              <w:t>697</w:t>
            </w:r>
          </w:p>
        </w:tc>
      </w:tr>
      <w:tr w:rsidR="0012073B" w:rsidRPr="00146731" w:rsidTr="00D01609">
        <w:trPr>
          <w:trHeight w:val="170"/>
          <w:jc w:val="center"/>
        </w:trPr>
        <w:tc>
          <w:tcPr>
            <w:tcW w:w="5260" w:type="dxa"/>
            <w:tcBorders>
              <w:top w:val="nil"/>
              <w:left w:val="nil"/>
              <w:bottom w:val="nil"/>
              <w:right w:val="nil"/>
            </w:tcBorders>
            <w:noWrap/>
            <w:vAlign w:val="bottom"/>
          </w:tcPr>
          <w:p w:rsidR="00EE5811" w:rsidRDefault="00EE5811" w:rsidP="008A68BE">
            <w:pPr>
              <w:pStyle w:val="a"/>
              <w:pPrChange w:id="1973" w:author="Иво Станков" w:date="2013-07-29T18:48:00Z">
                <w:pPr>
                  <w:pStyle w:val="a0"/>
                </w:pPr>
              </w:pPrChange>
            </w:pPr>
          </w:p>
        </w:tc>
        <w:tc>
          <w:tcPr>
            <w:tcW w:w="1386" w:type="dxa"/>
            <w:tcBorders>
              <w:top w:val="single" w:sz="4" w:space="0" w:color="auto"/>
              <w:left w:val="nil"/>
              <w:bottom w:val="double" w:sz="6" w:space="0" w:color="auto"/>
              <w:right w:val="nil"/>
            </w:tcBorders>
            <w:vAlign w:val="bottom"/>
          </w:tcPr>
          <w:p w:rsidR="00EE5811" w:rsidRDefault="00F3102D" w:rsidP="008A68BE">
            <w:pPr>
              <w:pStyle w:val="a0"/>
              <w:pPrChange w:id="1974" w:author="Иво Станков" w:date="2013-07-29T18:48:00Z">
                <w:pPr>
                  <w:pStyle w:val="a"/>
                </w:pPr>
              </w:pPrChange>
            </w:pPr>
            <w:r>
              <w:t>3,090</w:t>
            </w:r>
          </w:p>
        </w:tc>
        <w:tc>
          <w:tcPr>
            <w:tcW w:w="1299" w:type="dxa"/>
            <w:tcBorders>
              <w:top w:val="single" w:sz="4" w:space="0" w:color="auto"/>
              <w:left w:val="nil"/>
              <w:bottom w:val="double" w:sz="6" w:space="0" w:color="auto"/>
              <w:right w:val="nil"/>
            </w:tcBorders>
            <w:vAlign w:val="bottom"/>
          </w:tcPr>
          <w:p w:rsidR="004C0111" w:rsidRDefault="0012073B" w:rsidP="008A68BE">
            <w:pPr>
              <w:pStyle w:val="a0"/>
              <w:pPrChange w:id="1975" w:author="Иво Станков" w:date="2013-07-29T18:48:00Z">
                <w:pPr>
                  <w:pStyle w:val="a0"/>
                </w:pPr>
              </w:pPrChange>
            </w:pPr>
            <w:r w:rsidRPr="00146731">
              <w:t>1,616</w:t>
            </w:r>
          </w:p>
        </w:tc>
      </w:tr>
    </w:tbl>
    <w:p w:rsidR="004C0111" w:rsidRDefault="004C0111" w:rsidP="008A68BE">
      <w:pPr>
        <w:pPrChange w:id="1976" w:author="Иво Станков" w:date="2013-07-29T18:48:00Z">
          <w:pPr/>
        </w:pPrChange>
      </w:pPr>
    </w:p>
    <w:p w:rsidR="004C0111" w:rsidRDefault="0012073B" w:rsidP="008A68BE">
      <w:pPr>
        <w:rPr>
          <w:lang w:val="ru-RU"/>
        </w:rPr>
        <w:pPrChange w:id="1977" w:author="Иво Станков" w:date="2013-07-29T18:48:00Z">
          <w:pPr/>
        </w:pPrChange>
      </w:pPr>
      <w:r w:rsidRPr="00146731">
        <w:rPr>
          <w:lang w:val="ru-RU"/>
        </w:rPr>
        <w:tab/>
        <w:t xml:space="preserve">Предоставените към </w:t>
      </w:r>
      <w:r w:rsidR="00355F26">
        <w:rPr>
          <w:lang w:val="ru-RU"/>
        </w:rPr>
        <w:t>30.06</w:t>
      </w:r>
      <w:r w:rsidRPr="00146731">
        <w:t>.2013</w:t>
      </w:r>
      <w:r w:rsidRPr="00146731">
        <w:rPr>
          <w:lang w:val="ru-RU"/>
        </w:rPr>
        <w:t xml:space="preserve"> г. парични средства на срочни депозити в банки са в лева и в евро. Те са с оригинален матуритет от един до три месеца обичайно и с възможност за евентуално предоговаряне при настъпване на падежа. Лихвените равнища на депозитите са в границите от.</w:t>
      </w:r>
      <w:r w:rsidRPr="00146731">
        <w:t>2,50</w:t>
      </w:r>
      <w:r w:rsidRPr="00146731">
        <w:rPr>
          <w:lang w:val="ru-RU"/>
        </w:rPr>
        <w:t xml:space="preserve"> % до </w:t>
      </w:r>
      <w:r w:rsidR="00B41208">
        <w:t>4,50</w:t>
      </w:r>
      <w:r w:rsidRPr="00146731">
        <w:rPr>
          <w:lang w:val="ru-RU"/>
        </w:rPr>
        <w:t xml:space="preserve"> % </w:t>
      </w:r>
      <w:r w:rsidRPr="00146731">
        <w:rPr>
          <w:lang w:val="ru-RU"/>
        </w:rPr>
        <w:lastRenderedPageBreak/>
        <w:t>(31.12.2</w:t>
      </w:r>
      <w:r w:rsidRPr="00146731">
        <w:t>012</w:t>
      </w:r>
      <w:r w:rsidRPr="00146731">
        <w:rPr>
          <w:lang w:val="ru-RU"/>
        </w:rPr>
        <w:t xml:space="preserve">г.: от </w:t>
      </w:r>
      <w:r w:rsidRPr="00146731">
        <w:t>2,75</w:t>
      </w:r>
      <w:r w:rsidRPr="00146731">
        <w:rPr>
          <w:lang w:val="ru-RU"/>
        </w:rPr>
        <w:t xml:space="preserve"> %</w:t>
      </w:r>
      <w:r>
        <w:rPr>
          <w:lang w:val="ru-RU"/>
        </w:rPr>
        <w:t xml:space="preserve"> </w:t>
      </w:r>
      <w:r w:rsidRPr="00146731">
        <w:rPr>
          <w:lang w:val="ru-RU"/>
        </w:rPr>
        <w:t xml:space="preserve">до </w:t>
      </w:r>
      <w:r w:rsidRPr="00146731">
        <w:t>3,00</w:t>
      </w:r>
      <w:r w:rsidRPr="00146731">
        <w:rPr>
          <w:lang w:val="ru-RU"/>
        </w:rPr>
        <w:t xml:space="preserve"> % ) в зависимост от сумата на депозита, вида на валутата и пазарните условия.</w:t>
      </w:r>
      <w:r>
        <w:rPr>
          <w:lang w:val="ru-RU"/>
        </w:rPr>
        <w:t xml:space="preserve"> </w:t>
      </w:r>
    </w:p>
    <w:p w:rsidR="004C0111" w:rsidRDefault="0012073B" w:rsidP="008A68BE">
      <w:pPr>
        <w:rPr>
          <w:lang w:val="ru-RU"/>
        </w:rPr>
        <w:pPrChange w:id="1978" w:author="Иво Станков" w:date="2013-07-29T18:48:00Z">
          <w:pPr/>
        </w:pPrChange>
      </w:pPr>
      <w:r w:rsidRPr="00146731">
        <w:rPr>
          <w:lang w:val="ru-RU"/>
        </w:rPr>
        <w:tab/>
        <w:t xml:space="preserve">Наличните към </w:t>
      </w:r>
      <w:r w:rsidR="003B25BF">
        <w:rPr>
          <w:lang w:val="ru-RU"/>
        </w:rPr>
        <w:t>30.06</w:t>
      </w:r>
      <w:r>
        <w:rPr>
          <w:rFonts w:ascii="Calibri" w:hAnsi="Calibri"/>
        </w:rPr>
        <w:t>.</w:t>
      </w:r>
      <w:r w:rsidRPr="00146731">
        <w:rPr>
          <w:lang w:val="ru-RU"/>
        </w:rPr>
        <w:t>2013 г. парични средства са по текущи сметки на дружеството в следните банки: Юробанк България</w:t>
      </w:r>
      <w:r>
        <w:rPr>
          <w:lang w:val="ru-RU"/>
        </w:rPr>
        <w:t xml:space="preserve"> </w:t>
      </w:r>
      <w:r w:rsidRPr="00146731">
        <w:rPr>
          <w:lang w:val="ru-RU"/>
        </w:rPr>
        <w:t>АД, Инвестбанк АД,СИБанк АД, Райфайзен банк АД, Корпоративна Търговска Банка</w:t>
      </w:r>
      <w:r>
        <w:rPr>
          <w:lang w:val="ru-RU"/>
        </w:rPr>
        <w:t xml:space="preserve"> </w:t>
      </w:r>
      <w:r w:rsidRPr="00146731">
        <w:rPr>
          <w:lang w:val="ru-RU"/>
        </w:rPr>
        <w:t>АД, МКБ Юнион Банк</w:t>
      </w:r>
      <w:r w:rsidR="00B41208">
        <w:rPr>
          <w:lang w:val="ru-RU"/>
        </w:rPr>
        <w:t>, Ти Би Ай Банк АД.</w:t>
      </w:r>
    </w:p>
    <w:p w:rsidR="00EE5811" w:rsidRDefault="00833980" w:rsidP="008A68BE">
      <w:pPr>
        <w:pStyle w:val="Heading1"/>
        <w:pPrChange w:id="1979" w:author="Иво Станков" w:date="2013-07-29T18:48:00Z">
          <w:pPr/>
        </w:pPrChange>
      </w:pPr>
      <w:bookmarkStart w:id="1980" w:name="_Toc355005241"/>
      <w:r>
        <w:rPr>
          <w:rFonts w:asciiTheme="minorHAnsi" w:hAnsiTheme="minorHAnsi"/>
          <w:lang w:val="en-US"/>
        </w:rPr>
        <w:t>23</w:t>
      </w:r>
      <w:proofErr w:type="gramStart"/>
      <w:r>
        <w:rPr>
          <w:rFonts w:asciiTheme="minorHAnsi" w:hAnsiTheme="minorHAnsi"/>
          <w:lang w:val="en-US"/>
        </w:rPr>
        <w:t>.</w:t>
      </w:r>
      <w:r w:rsidR="000B38A1">
        <w:t>.</w:t>
      </w:r>
      <w:r w:rsidR="00A877D7">
        <w:t>КАПИТАЛ</w:t>
      </w:r>
      <w:bookmarkEnd w:id="1925"/>
      <w:proofErr w:type="gramEnd"/>
      <w:r w:rsidR="00A877D7">
        <w:t xml:space="preserve"> И РЕЗЕРВИ</w:t>
      </w:r>
      <w:bookmarkEnd w:id="1926"/>
      <w:bookmarkEnd w:id="1980"/>
    </w:p>
    <w:tbl>
      <w:tblPr>
        <w:tblW w:w="9241" w:type="dxa"/>
        <w:tblInd w:w="93" w:type="dxa"/>
        <w:tblCellMar>
          <w:left w:w="17" w:type="dxa"/>
          <w:right w:w="17" w:type="dxa"/>
        </w:tblCellMar>
        <w:tblLook w:val="00A0" w:firstRow="1" w:lastRow="0" w:firstColumn="1" w:lastColumn="0" w:noHBand="0" w:noVBand="0"/>
      </w:tblPr>
      <w:tblGrid>
        <w:gridCol w:w="5707"/>
        <w:gridCol w:w="1767"/>
        <w:gridCol w:w="1767"/>
      </w:tblGrid>
      <w:tr w:rsidR="0012073B" w:rsidRPr="00D01609" w:rsidTr="00D01609">
        <w:trPr>
          <w:trHeight w:val="170"/>
        </w:trPr>
        <w:tc>
          <w:tcPr>
            <w:tcW w:w="5729" w:type="dxa"/>
            <w:tcBorders>
              <w:top w:val="nil"/>
              <w:left w:val="nil"/>
              <w:bottom w:val="nil"/>
              <w:right w:val="nil"/>
            </w:tcBorders>
            <w:vAlign w:val="bottom"/>
          </w:tcPr>
          <w:p w:rsidR="00EE5811" w:rsidRDefault="00EE5811" w:rsidP="008A68BE">
            <w:pPr>
              <w:pStyle w:val="a1"/>
              <w:pPrChange w:id="1981" w:author="Иво Станков" w:date="2013-07-29T18:48:00Z">
                <w:pPr>
                  <w:pStyle w:val="Heading1"/>
                </w:pPr>
              </w:pPrChange>
            </w:pPr>
          </w:p>
        </w:tc>
        <w:tc>
          <w:tcPr>
            <w:tcW w:w="1756" w:type="dxa"/>
            <w:tcBorders>
              <w:top w:val="nil"/>
              <w:left w:val="nil"/>
              <w:bottom w:val="nil"/>
              <w:right w:val="nil"/>
            </w:tcBorders>
            <w:vAlign w:val="bottom"/>
          </w:tcPr>
          <w:p w:rsidR="004C0111" w:rsidRDefault="003B25BF" w:rsidP="008A68BE">
            <w:pPr>
              <w:pStyle w:val="a1"/>
              <w:pPrChange w:id="1982" w:author="Иво Станков" w:date="2013-07-29T18:48:00Z">
                <w:pPr>
                  <w:pStyle w:val="a1"/>
                </w:pPr>
              </w:pPrChange>
            </w:pPr>
            <w:r>
              <w:t>30.06</w:t>
            </w:r>
            <w:r w:rsidR="0012073B" w:rsidRPr="00D01609">
              <w:t>.2013</w:t>
            </w:r>
          </w:p>
        </w:tc>
        <w:tc>
          <w:tcPr>
            <w:tcW w:w="1756" w:type="dxa"/>
            <w:tcBorders>
              <w:top w:val="nil"/>
              <w:left w:val="nil"/>
              <w:bottom w:val="nil"/>
              <w:right w:val="nil"/>
            </w:tcBorders>
            <w:vAlign w:val="bottom"/>
          </w:tcPr>
          <w:p w:rsidR="004C0111" w:rsidRDefault="0012073B" w:rsidP="008A68BE">
            <w:pPr>
              <w:pStyle w:val="a1"/>
              <w:pPrChange w:id="1983" w:author="Иво Станков" w:date="2013-07-29T18:48:00Z">
                <w:pPr>
                  <w:pStyle w:val="a1"/>
                </w:pPr>
              </w:pPrChange>
            </w:pPr>
            <w:r w:rsidRPr="00D01609">
              <w:t>31.12.2012</w:t>
            </w:r>
          </w:p>
        </w:tc>
      </w:tr>
      <w:tr w:rsidR="0012073B" w:rsidRPr="00D01609" w:rsidTr="00D01609">
        <w:trPr>
          <w:trHeight w:val="170"/>
        </w:trPr>
        <w:tc>
          <w:tcPr>
            <w:tcW w:w="5729" w:type="dxa"/>
            <w:tcBorders>
              <w:top w:val="nil"/>
              <w:left w:val="nil"/>
              <w:bottom w:val="nil"/>
              <w:right w:val="nil"/>
            </w:tcBorders>
            <w:vAlign w:val="bottom"/>
          </w:tcPr>
          <w:p w:rsidR="004C0111" w:rsidRDefault="004C0111" w:rsidP="008A68BE">
            <w:pPr>
              <w:pStyle w:val="a1"/>
              <w:pPrChange w:id="1984" w:author="Иво Станков" w:date="2013-07-29T18:48:00Z">
                <w:pPr>
                  <w:pStyle w:val="a1"/>
                </w:pPr>
              </w:pPrChange>
            </w:pPr>
          </w:p>
        </w:tc>
        <w:tc>
          <w:tcPr>
            <w:tcW w:w="1756" w:type="dxa"/>
            <w:tcBorders>
              <w:top w:val="nil"/>
              <w:left w:val="nil"/>
              <w:bottom w:val="nil"/>
              <w:right w:val="nil"/>
            </w:tcBorders>
            <w:vAlign w:val="bottom"/>
          </w:tcPr>
          <w:p w:rsidR="004C0111" w:rsidRDefault="0012073B" w:rsidP="008A68BE">
            <w:pPr>
              <w:pStyle w:val="a1"/>
              <w:pPrChange w:id="1985" w:author="Иво Станков" w:date="2013-07-29T18:48:00Z">
                <w:pPr>
                  <w:pStyle w:val="a1"/>
                </w:pPr>
              </w:pPrChange>
            </w:pPr>
            <w:r w:rsidRPr="00D01609">
              <w:t>BGN '000</w:t>
            </w:r>
          </w:p>
        </w:tc>
        <w:tc>
          <w:tcPr>
            <w:tcW w:w="1756" w:type="dxa"/>
            <w:tcBorders>
              <w:top w:val="nil"/>
              <w:left w:val="nil"/>
              <w:bottom w:val="nil"/>
              <w:right w:val="nil"/>
            </w:tcBorders>
            <w:vAlign w:val="bottom"/>
          </w:tcPr>
          <w:p w:rsidR="004C0111" w:rsidRDefault="0012073B" w:rsidP="008A68BE">
            <w:pPr>
              <w:pStyle w:val="a1"/>
              <w:pPrChange w:id="1986" w:author="Иво Станков" w:date="2013-07-29T18:48:00Z">
                <w:pPr>
                  <w:pStyle w:val="a1"/>
                </w:pPr>
              </w:pPrChange>
            </w:pPr>
            <w:r w:rsidRPr="00D01609">
              <w:t>BGN '000</w:t>
            </w:r>
          </w:p>
        </w:tc>
      </w:tr>
      <w:tr w:rsidR="0012073B" w:rsidRPr="00D01609" w:rsidDel="0049464D" w:rsidTr="00D01609">
        <w:trPr>
          <w:trHeight w:val="170"/>
          <w:del w:id="1987" w:author="Иво Станков" w:date="2013-07-29T18:14:00Z"/>
        </w:trPr>
        <w:tc>
          <w:tcPr>
            <w:tcW w:w="5729" w:type="dxa"/>
            <w:tcBorders>
              <w:top w:val="nil"/>
              <w:left w:val="nil"/>
              <w:bottom w:val="nil"/>
              <w:right w:val="nil"/>
            </w:tcBorders>
            <w:vAlign w:val="bottom"/>
          </w:tcPr>
          <w:p w:rsidR="00EE5811" w:rsidDel="0049464D" w:rsidRDefault="00EE5811" w:rsidP="008A68BE">
            <w:pPr>
              <w:pStyle w:val="a"/>
              <w:rPr>
                <w:del w:id="1988" w:author="Иво Станков" w:date="2013-07-29T18:14:00Z"/>
              </w:rPr>
              <w:pPrChange w:id="1989" w:author="Иво Станков" w:date="2013-07-29T18:48:00Z">
                <w:pPr>
                  <w:pStyle w:val="a1"/>
                </w:pPr>
              </w:pPrChange>
            </w:pPr>
          </w:p>
        </w:tc>
        <w:tc>
          <w:tcPr>
            <w:tcW w:w="1756" w:type="dxa"/>
            <w:tcBorders>
              <w:top w:val="nil"/>
              <w:left w:val="nil"/>
              <w:bottom w:val="nil"/>
              <w:right w:val="nil"/>
            </w:tcBorders>
            <w:vAlign w:val="bottom"/>
          </w:tcPr>
          <w:p w:rsidR="004C0111" w:rsidDel="0049464D" w:rsidRDefault="004C0111" w:rsidP="008A68BE">
            <w:pPr>
              <w:pStyle w:val="a"/>
              <w:rPr>
                <w:del w:id="1990" w:author="Иво Станков" w:date="2013-07-29T18:14:00Z"/>
              </w:rPr>
              <w:pPrChange w:id="1991" w:author="Иво Станков" w:date="2013-07-29T18:48:00Z">
                <w:pPr/>
              </w:pPrChange>
            </w:pPr>
          </w:p>
        </w:tc>
        <w:tc>
          <w:tcPr>
            <w:tcW w:w="1756" w:type="dxa"/>
            <w:tcBorders>
              <w:top w:val="nil"/>
              <w:left w:val="nil"/>
              <w:bottom w:val="nil"/>
              <w:right w:val="nil"/>
            </w:tcBorders>
            <w:vAlign w:val="bottom"/>
          </w:tcPr>
          <w:p w:rsidR="004C0111" w:rsidDel="0049464D" w:rsidRDefault="004C0111" w:rsidP="008A68BE">
            <w:pPr>
              <w:pStyle w:val="a"/>
              <w:rPr>
                <w:del w:id="1992" w:author="Иво Станков" w:date="2013-07-29T18:14:00Z"/>
              </w:rPr>
              <w:pPrChange w:id="1993" w:author="Иво Станков" w:date="2013-07-29T18:48:00Z">
                <w:pPr/>
              </w:pPrChange>
            </w:pPr>
          </w:p>
        </w:tc>
      </w:tr>
      <w:tr w:rsidR="0012073B" w:rsidRPr="00D01609" w:rsidTr="00D01609">
        <w:trPr>
          <w:trHeight w:val="170"/>
        </w:trPr>
        <w:tc>
          <w:tcPr>
            <w:tcW w:w="5729" w:type="dxa"/>
            <w:tcBorders>
              <w:top w:val="nil"/>
              <w:left w:val="nil"/>
              <w:bottom w:val="nil"/>
              <w:right w:val="nil"/>
            </w:tcBorders>
            <w:vAlign w:val="bottom"/>
          </w:tcPr>
          <w:p w:rsidR="00EE5811" w:rsidRDefault="0012073B" w:rsidP="008A68BE">
            <w:pPr>
              <w:pStyle w:val="a"/>
              <w:pPrChange w:id="1994" w:author="Иво Станков" w:date="2013-07-29T18:48:00Z">
                <w:pPr>
                  <w:pStyle w:val="a"/>
                </w:pPr>
              </w:pPrChange>
            </w:pPr>
            <w:r w:rsidRPr="00D01609">
              <w:t>Основен акционерен капитал</w:t>
            </w:r>
          </w:p>
        </w:tc>
        <w:tc>
          <w:tcPr>
            <w:tcW w:w="1756" w:type="dxa"/>
            <w:tcBorders>
              <w:top w:val="nil"/>
              <w:left w:val="nil"/>
              <w:bottom w:val="nil"/>
              <w:right w:val="nil"/>
            </w:tcBorders>
            <w:vAlign w:val="bottom"/>
          </w:tcPr>
          <w:p w:rsidR="00EE5811" w:rsidRDefault="00A877D7" w:rsidP="008A68BE">
            <w:pPr>
              <w:pStyle w:val="a0"/>
              <w:pPrChange w:id="1995" w:author="Иво Станков" w:date="2013-07-29T18:48:00Z">
                <w:pPr>
                  <w:pStyle w:val="a"/>
                </w:pPr>
              </w:pPrChange>
            </w:pPr>
            <w:r>
              <w:t>6,583</w:t>
            </w:r>
          </w:p>
        </w:tc>
        <w:tc>
          <w:tcPr>
            <w:tcW w:w="1756" w:type="dxa"/>
            <w:tcBorders>
              <w:top w:val="nil"/>
              <w:left w:val="nil"/>
              <w:bottom w:val="nil"/>
              <w:right w:val="nil"/>
            </w:tcBorders>
            <w:vAlign w:val="bottom"/>
          </w:tcPr>
          <w:p w:rsidR="004C0111" w:rsidRDefault="0012073B" w:rsidP="008A68BE">
            <w:pPr>
              <w:pStyle w:val="a0"/>
              <w:pPrChange w:id="1996" w:author="Иво Станков" w:date="2013-07-29T18:48:00Z">
                <w:pPr>
                  <w:pStyle w:val="a0"/>
                </w:pPr>
              </w:pPrChange>
            </w:pPr>
            <w:r w:rsidRPr="00D01609">
              <w:t>6,583</w:t>
            </w:r>
          </w:p>
        </w:tc>
      </w:tr>
      <w:tr w:rsidR="0012073B" w:rsidRPr="00D01609" w:rsidTr="00D01609">
        <w:trPr>
          <w:trHeight w:val="170"/>
        </w:trPr>
        <w:tc>
          <w:tcPr>
            <w:tcW w:w="5729" w:type="dxa"/>
            <w:tcBorders>
              <w:top w:val="nil"/>
              <w:left w:val="nil"/>
              <w:bottom w:val="nil"/>
              <w:right w:val="nil"/>
            </w:tcBorders>
            <w:vAlign w:val="bottom"/>
          </w:tcPr>
          <w:p w:rsidR="00EE5811" w:rsidRDefault="0012073B" w:rsidP="008A68BE">
            <w:pPr>
              <w:pStyle w:val="a"/>
              <w:pPrChange w:id="1997" w:author="Иво Станков" w:date="2013-07-29T18:48:00Z">
                <w:pPr>
                  <w:pStyle w:val="a0"/>
                </w:pPr>
              </w:pPrChange>
            </w:pPr>
            <w:r w:rsidRPr="00D01609">
              <w:t>Други резерви</w:t>
            </w:r>
          </w:p>
        </w:tc>
        <w:tc>
          <w:tcPr>
            <w:tcW w:w="1756" w:type="dxa"/>
            <w:tcBorders>
              <w:top w:val="nil"/>
              <w:left w:val="nil"/>
              <w:bottom w:val="nil"/>
              <w:right w:val="nil"/>
            </w:tcBorders>
            <w:vAlign w:val="bottom"/>
          </w:tcPr>
          <w:p w:rsidR="00EE5811" w:rsidRPr="00A12DC3" w:rsidRDefault="006F14B9" w:rsidP="008A68BE">
            <w:pPr>
              <w:pStyle w:val="a0"/>
              <w:rPr>
                <w:lang w:val="en-US"/>
              </w:rPr>
              <w:pPrChange w:id="1998" w:author="Иво Станков" w:date="2013-07-29T18:48:00Z">
                <w:pPr>
                  <w:pStyle w:val="a"/>
                </w:pPr>
              </w:pPrChange>
            </w:pPr>
            <w:r w:rsidRPr="00A12DC3">
              <w:rPr>
                <w:lang w:val="en-US"/>
              </w:rPr>
              <w:t>3,506</w:t>
            </w:r>
          </w:p>
        </w:tc>
        <w:tc>
          <w:tcPr>
            <w:tcW w:w="1756" w:type="dxa"/>
            <w:tcBorders>
              <w:top w:val="nil"/>
              <w:left w:val="nil"/>
              <w:bottom w:val="nil"/>
              <w:right w:val="nil"/>
            </w:tcBorders>
            <w:vAlign w:val="bottom"/>
          </w:tcPr>
          <w:p w:rsidR="004C0111" w:rsidRDefault="0012073B" w:rsidP="008A68BE">
            <w:pPr>
              <w:pStyle w:val="a0"/>
              <w:pPrChange w:id="1999" w:author="Иво Станков" w:date="2013-07-29T18:48:00Z">
                <w:pPr>
                  <w:pStyle w:val="a0"/>
                </w:pPr>
              </w:pPrChange>
            </w:pPr>
            <w:r w:rsidRPr="00D01609">
              <w:t>3,385</w:t>
            </w:r>
          </w:p>
        </w:tc>
      </w:tr>
      <w:tr w:rsidR="0012073B" w:rsidRPr="00D01609" w:rsidTr="00D01609">
        <w:trPr>
          <w:trHeight w:val="170"/>
        </w:trPr>
        <w:tc>
          <w:tcPr>
            <w:tcW w:w="5729" w:type="dxa"/>
            <w:tcBorders>
              <w:top w:val="nil"/>
              <w:left w:val="nil"/>
              <w:bottom w:val="nil"/>
              <w:right w:val="nil"/>
            </w:tcBorders>
            <w:vAlign w:val="bottom"/>
          </w:tcPr>
          <w:p w:rsidR="00EE5811" w:rsidRDefault="0012073B" w:rsidP="008A68BE">
            <w:pPr>
              <w:pStyle w:val="a"/>
              <w:pPrChange w:id="2000" w:author="Иво Станков" w:date="2013-07-29T18:48:00Z">
                <w:pPr>
                  <w:pStyle w:val="a0"/>
                </w:pPr>
              </w:pPrChange>
            </w:pPr>
            <w:r w:rsidRPr="00D01609">
              <w:t>Резерв по финансови активи на разположение за продажба</w:t>
            </w:r>
          </w:p>
        </w:tc>
        <w:tc>
          <w:tcPr>
            <w:tcW w:w="1756" w:type="dxa"/>
            <w:tcBorders>
              <w:top w:val="nil"/>
              <w:left w:val="nil"/>
              <w:bottom w:val="nil"/>
              <w:right w:val="nil"/>
            </w:tcBorders>
            <w:vAlign w:val="bottom"/>
          </w:tcPr>
          <w:p w:rsidR="00EE5811" w:rsidRPr="00A12DC3" w:rsidRDefault="00BC7984" w:rsidP="008A68BE">
            <w:pPr>
              <w:pStyle w:val="a0"/>
              <w:rPr>
                <w:lang w:val="en-US"/>
              </w:rPr>
              <w:pPrChange w:id="2001" w:author="Иво Станков" w:date="2013-07-29T18:48:00Z">
                <w:pPr>
                  <w:pStyle w:val="a"/>
                </w:pPr>
              </w:pPrChange>
            </w:pPr>
            <w:r>
              <w:rPr>
                <w:lang w:val="en-US"/>
              </w:rPr>
              <w:t>128</w:t>
            </w:r>
          </w:p>
        </w:tc>
        <w:tc>
          <w:tcPr>
            <w:tcW w:w="1756" w:type="dxa"/>
            <w:tcBorders>
              <w:top w:val="nil"/>
              <w:left w:val="nil"/>
              <w:bottom w:val="nil"/>
              <w:right w:val="nil"/>
            </w:tcBorders>
            <w:vAlign w:val="bottom"/>
          </w:tcPr>
          <w:p w:rsidR="004C0111" w:rsidRDefault="0012073B" w:rsidP="008A68BE">
            <w:pPr>
              <w:pStyle w:val="a0"/>
              <w:pPrChange w:id="2002" w:author="Иво Станков" w:date="2013-07-29T18:48:00Z">
                <w:pPr>
                  <w:pStyle w:val="a0"/>
                </w:pPr>
              </w:pPrChange>
            </w:pPr>
            <w:r w:rsidRPr="00D01609">
              <w:t>177</w:t>
            </w:r>
          </w:p>
        </w:tc>
      </w:tr>
      <w:tr w:rsidR="0012073B" w:rsidRPr="00D01609" w:rsidTr="00D01609">
        <w:trPr>
          <w:trHeight w:val="170"/>
        </w:trPr>
        <w:tc>
          <w:tcPr>
            <w:tcW w:w="5729" w:type="dxa"/>
            <w:tcBorders>
              <w:top w:val="nil"/>
              <w:left w:val="nil"/>
              <w:bottom w:val="nil"/>
              <w:right w:val="nil"/>
            </w:tcBorders>
            <w:vAlign w:val="bottom"/>
          </w:tcPr>
          <w:p w:rsidR="00EE5811" w:rsidRDefault="0012073B" w:rsidP="008A68BE">
            <w:pPr>
              <w:pStyle w:val="a"/>
              <w:pPrChange w:id="2003" w:author="Иво Станков" w:date="2013-07-29T18:48:00Z">
                <w:pPr>
                  <w:pStyle w:val="a0"/>
                </w:pPr>
              </w:pPrChange>
            </w:pPr>
            <w:r w:rsidRPr="00D01609">
              <w:t>Неразпределена печалба</w:t>
            </w:r>
          </w:p>
        </w:tc>
        <w:tc>
          <w:tcPr>
            <w:tcW w:w="1756" w:type="dxa"/>
            <w:tcBorders>
              <w:top w:val="nil"/>
              <w:left w:val="nil"/>
              <w:bottom w:val="nil"/>
              <w:right w:val="nil"/>
            </w:tcBorders>
            <w:vAlign w:val="bottom"/>
          </w:tcPr>
          <w:p w:rsidR="00EE5811" w:rsidRDefault="006F14B9" w:rsidP="008A68BE">
            <w:pPr>
              <w:pStyle w:val="a0"/>
              <w:rPr>
                <w:lang w:val="en-US"/>
              </w:rPr>
              <w:pPrChange w:id="2004" w:author="Иво Станков" w:date="2013-07-29T18:48:00Z">
                <w:pPr>
                  <w:pStyle w:val="a"/>
                </w:pPr>
              </w:pPrChange>
            </w:pPr>
            <w:r w:rsidRPr="00A12DC3">
              <w:rPr>
                <w:lang w:val="en-US"/>
              </w:rPr>
              <w:t>-</w:t>
            </w:r>
          </w:p>
        </w:tc>
        <w:tc>
          <w:tcPr>
            <w:tcW w:w="1756" w:type="dxa"/>
            <w:tcBorders>
              <w:top w:val="nil"/>
              <w:left w:val="nil"/>
              <w:bottom w:val="nil"/>
              <w:right w:val="nil"/>
            </w:tcBorders>
            <w:vAlign w:val="bottom"/>
          </w:tcPr>
          <w:p w:rsidR="004C0111" w:rsidRDefault="0012073B" w:rsidP="008A68BE">
            <w:pPr>
              <w:pStyle w:val="a0"/>
              <w:pPrChange w:id="2005" w:author="Иво Станков" w:date="2013-07-29T18:48:00Z">
                <w:pPr>
                  <w:pStyle w:val="a0"/>
                </w:pPr>
              </w:pPrChange>
            </w:pPr>
            <w:r w:rsidRPr="00D01609">
              <w:t>-</w:t>
            </w:r>
          </w:p>
        </w:tc>
      </w:tr>
      <w:tr w:rsidR="0012073B" w:rsidRPr="00D01609" w:rsidTr="00D01609">
        <w:trPr>
          <w:trHeight w:val="170"/>
        </w:trPr>
        <w:tc>
          <w:tcPr>
            <w:tcW w:w="5729" w:type="dxa"/>
            <w:tcBorders>
              <w:top w:val="nil"/>
              <w:left w:val="nil"/>
              <w:bottom w:val="nil"/>
              <w:right w:val="nil"/>
            </w:tcBorders>
            <w:vAlign w:val="bottom"/>
          </w:tcPr>
          <w:p w:rsidR="00EE5811" w:rsidRDefault="0012073B" w:rsidP="008A68BE">
            <w:pPr>
              <w:pStyle w:val="a"/>
              <w:pPrChange w:id="2006" w:author="Иво Станков" w:date="2013-07-29T18:48:00Z">
                <w:pPr>
                  <w:pStyle w:val="a0"/>
                </w:pPr>
              </w:pPrChange>
            </w:pPr>
            <w:r w:rsidRPr="00D01609">
              <w:t>Нетна печалба за периода/ годината</w:t>
            </w:r>
          </w:p>
        </w:tc>
        <w:tc>
          <w:tcPr>
            <w:tcW w:w="1756" w:type="dxa"/>
            <w:tcBorders>
              <w:top w:val="nil"/>
              <w:left w:val="nil"/>
              <w:bottom w:val="nil"/>
              <w:right w:val="nil"/>
            </w:tcBorders>
            <w:vAlign w:val="bottom"/>
          </w:tcPr>
          <w:p w:rsidR="00EE5811" w:rsidRPr="00A12DC3" w:rsidRDefault="006F14B9" w:rsidP="008A68BE">
            <w:pPr>
              <w:pStyle w:val="a0"/>
              <w:rPr>
                <w:lang w:val="en-US"/>
              </w:rPr>
              <w:pPrChange w:id="2007" w:author="Иво Станков" w:date="2013-07-29T18:48:00Z">
                <w:pPr>
                  <w:pStyle w:val="a"/>
                </w:pPr>
              </w:pPrChange>
            </w:pPr>
            <w:r w:rsidRPr="00A12DC3">
              <w:rPr>
                <w:lang w:val="en-US"/>
              </w:rPr>
              <w:t>625</w:t>
            </w:r>
          </w:p>
        </w:tc>
        <w:tc>
          <w:tcPr>
            <w:tcW w:w="1756" w:type="dxa"/>
            <w:tcBorders>
              <w:top w:val="nil"/>
              <w:left w:val="nil"/>
              <w:bottom w:val="nil"/>
              <w:right w:val="nil"/>
            </w:tcBorders>
            <w:vAlign w:val="bottom"/>
          </w:tcPr>
          <w:p w:rsidR="004C0111" w:rsidRDefault="0012073B" w:rsidP="008A68BE">
            <w:pPr>
              <w:pStyle w:val="a0"/>
              <w:pPrChange w:id="2008" w:author="Иво Станков" w:date="2013-07-29T18:48:00Z">
                <w:pPr>
                  <w:pStyle w:val="a0"/>
                </w:pPr>
              </w:pPrChange>
            </w:pPr>
            <w:r w:rsidRPr="00D01609">
              <w:t>603</w:t>
            </w:r>
          </w:p>
        </w:tc>
      </w:tr>
      <w:tr w:rsidR="0012073B" w:rsidRPr="00D01609" w:rsidTr="00D01609">
        <w:trPr>
          <w:trHeight w:val="170"/>
        </w:trPr>
        <w:tc>
          <w:tcPr>
            <w:tcW w:w="5729" w:type="dxa"/>
            <w:tcBorders>
              <w:top w:val="nil"/>
              <w:left w:val="nil"/>
              <w:bottom w:val="nil"/>
              <w:right w:val="nil"/>
            </w:tcBorders>
            <w:vAlign w:val="bottom"/>
          </w:tcPr>
          <w:p w:rsidR="00EE5811" w:rsidRDefault="0012073B" w:rsidP="008A68BE">
            <w:pPr>
              <w:pStyle w:val="a"/>
              <w:pPrChange w:id="2009" w:author="Иво Станков" w:date="2013-07-29T18:48:00Z">
                <w:pPr>
                  <w:pStyle w:val="a0"/>
                </w:pPr>
              </w:pPrChange>
            </w:pPr>
            <w:r w:rsidRPr="00D01609">
              <w:t>Общо</w:t>
            </w:r>
          </w:p>
        </w:tc>
        <w:tc>
          <w:tcPr>
            <w:tcW w:w="1756" w:type="dxa"/>
            <w:tcBorders>
              <w:top w:val="single" w:sz="4" w:space="0" w:color="auto"/>
              <w:left w:val="nil"/>
              <w:bottom w:val="double" w:sz="6" w:space="0" w:color="auto"/>
              <w:right w:val="nil"/>
            </w:tcBorders>
            <w:vAlign w:val="bottom"/>
          </w:tcPr>
          <w:p w:rsidR="00EE5811" w:rsidRPr="00A12DC3" w:rsidRDefault="006F14B9" w:rsidP="008A68BE">
            <w:pPr>
              <w:pStyle w:val="a0"/>
              <w:rPr>
                <w:lang w:val="en-US"/>
              </w:rPr>
              <w:pPrChange w:id="2010" w:author="Иво Станков" w:date="2013-07-29T18:48:00Z">
                <w:pPr>
                  <w:pStyle w:val="a"/>
                </w:pPr>
              </w:pPrChange>
            </w:pPr>
            <w:r w:rsidRPr="00A12DC3">
              <w:rPr>
                <w:lang w:val="en-US"/>
              </w:rPr>
              <w:t>10.8</w:t>
            </w:r>
            <w:r w:rsidR="00BC7984">
              <w:rPr>
                <w:lang w:val="en-US"/>
              </w:rPr>
              <w:t>42</w:t>
            </w:r>
          </w:p>
        </w:tc>
        <w:tc>
          <w:tcPr>
            <w:tcW w:w="1756" w:type="dxa"/>
            <w:tcBorders>
              <w:top w:val="single" w:sz="4" w:space="0" w:color="auto"/>
              <w:left w:val="nil"/>
              <w:bottom w:val="double" w:sz="6" w:space="0" w:color="auto"/>
              <w:right w:val="nil"/>
            </w:tcBorders>
            <w:vAlign w:val="bottom"/>
          </w:tcPr>
          <w:p w:rsidR="004C0111" w:rsidRDefault="0012073B" w:rsidP="008A68BE">
            <w:pPr>
              <w:pStyle w:val="a0"/>
              <w:pPrChange w:id="2011" w:author="Иво Станков" w:date="2013-07-29T18:48:00Z">
                <w:pPr>
                  <w:pStyle w:val="a0"/>
                </w:pPr>
              </w:pPrChange>
            </w:pPr>
            <w:r w:rsidRPr="00D01609">
              <w:t>10,748</w:t>
            </w:r>
          </w:p>
        </w:tc>
      </w:tr>
    </w:tbl>
    <w:p w:rsidR="00EE5811" w:rsidRDefault="0012073B" w:rsidP="008A68BE">
      <w:pPr>
        <w:pStyle w:val="NormalBoldItalic"/>
        <w:pPrChange w:id="2012" w:author="Иво Станков" w:date="2013-07-29T18:48:00Z">
          <w:pPr>
            <w:pStyle w:val="a0"/>
          </w:pPr>
        </w:pPrChange>
      </w:pPr>
      <w:r w:rsidRPr="00146731">
        <w:tab/>
        <w:t>Основен капитал</w:t>
      </w:r>
    </w:p>
    <w:p w:rsidR="004C0111" w:rsidRDefault="0012073B" w:rsidP="008A68BE">
      <w:pPr>
        <w:pPrChange w:id="2013" w:author="Иво Станков" w:date="2013-07-29T18:48:00Z">
          <w:pPr/>
        </w:pPrChange>
      </w:pPr>
      <w:r w:rsidRPr="00146731">
        <w:tab/>
        <w:t xml:space="preserve">Към </w:t>
      </w:r>
      <w:r w:rsidR="003B25BF">
        <w:t>30 юни</w:t>
      </w:r>
      <w:r>
        <w:t xml:space="preserve"> </w:t>
      </w:r>
      <w:r w:rsidRPr="00146731">
        <w:t xml:space="preserve">2013 г. регистрираният акционерен капитал на Българска Фондова Борса – София АД възлиза на 6,583 хил. лв. (31.12.2012 г.: 6,583 х.лв.), разпределен в 6,582,860 напълно платени обикновени поименни акции с право на глас с номинална стойност на акция - 1 </w:t>
      </w:r>
      <w:proofErr w:type="gramStart"/>
      <w:r w:rsidRPr="00146731">
        <w:t xml:space="preserve">лев. </w:t>
      </w:r>
      <w:proofErr w:type="gramEnd"/>
    </w:p>
    <w:p w:rsidR="004C0111" w:rsidRDefault="0012073B" w:rsidP="008A68BE">
      <w:pPr>
        <w:pPrChange w:id="2014" w:author="Иво Станков" w:date="2013-07-29T18:48:00Z">
          <w:pPr/>
        </w:pPrChange>
      </w:pPr>
      <w:r w:rsidRPr="00146731">
        <w:tab/>
        <w:t>Акциите на дружеството са регистрирани за търговия на Българска Фондова Борса.</w:t>
      </w:r>
    </w:p>
    <w:p w:rsidR="004C0111" w:rsidRDefault="0012073B" w:rsidP="008A68BE">
      <w:pPr>
        <w:pPrChange w:id="2015" w:author="Иво Станков" w:date="2013-07-29T18:48:00Z">
          <w:pPr/>
        </w:pPrChange>
      </w:pPr>
      <w:r w:rsidRPr="00146731">
        <w:tab/>
        <w:t xml:space="preserve">Към </w:t>
      </w:r>
      <w:r w:rsidR="003B25BF">
        <w:t xml:space="preserve">30 юни </w:t>
      </w:r>
      <w:r w:rsidRPr="00146731">
        <w:t>2013 г. издадените и напълно платени обикновени акции на дружеството са 6,582,860, бр. (31.12.2011 г.: 6,582,860 бр.) , а стойността на основния капитал – 6,583 х.</w:t>
      </w:r>
      <w:proofErr w:type="gramStart"/>
      <w:r w:rsidRPr="00146731">
        <w:t>лв.(31</w:t>
      </w:r>
      <w:proofErr w:type="gramEnd"/>
      <w:r w:rsidRPr="00146731">
        <w:t>.12.2012 г.: 6,583 х.лв.)</w:t>
      </w:r>
    </w:p>
    <w:p w:rsidR="004C0111" w:rsidRDefault="0012073B" w:rsidP="008A68BE">
      <w:pPr>
        <w:pPrChange w:id="2016" w:author="Иво Станков" w:date="2013-07-29T18:48:00Z">
          <w:pPr/>
        </w:pPrChange>
      </w:pPr>
      <w:r w:rsidRPr="00146731">
        <w:tab/>
        <w:t>С решение на извънредното Общо събрание на акционерите на „Българска фондова борса - София” АД от 13.09.2010 г. капиталът на дружеството е увеличен със 715,000 лева срещу парична вноска, чрез издаване на нови 715,</w:t>
      </w:r>
      <w:proofErr w:type="gramStart"/>
      <w:r w:rsidRPr="00146731">
        <w:t>000 броя акции</w:t>
      </w:r>
      <w:proofErr w:type="gramEnd"/>
      <w:r w:rsidRPr="00146731">
        <w:t xml:space="preserve">, с номинал 1 лев. Капиталът е записан и изцяло внесен от акционера Министерство на финансите. В резултат на това увеличение, участието на държавата чрез Министерството на финансите в капитала на Борсата се е увеличило от 44 % на 50.05 %. </w:t>
      </w:r>
    </w:p>
    <w:p w:rsidR="004C0111" w:rsidRDefault="0012073B" w:rsidP="008A68BE">
      <w:pPr>
        <w:pPrChange w:id="2017" w:author="Иво Станков" w:date="2013-07-29T18:48:00Z">
          <w:pPr/>
        </w:pPrChange>
      </w:pPr>
      <w:r w:rsidRPr="00146731">
        <w:tab/>
        <w:t xml:space="preserve">Към </w:t>
      </w:r>
      <w:r w:rsidR="003B25BF">
        <w:t>30.06</w:t>
      </w:r>
      <w:r w:rsidRPr="00146731">
        <w:t xml:space="preserve">.2013 г. основният капитал на Българска фондова борса - София АД е в размер на 6,582,860 лв., като от тях 3,295,000 лв. се притежават от Министерство на </w:t>
      </w:r>
      <w:proofErr w:type="gramStart"/>
      <w:r w:rsidRPr="00146731">
        <w:t xml:space="preserve">финансите. </w:t>
      </w:r>
      <w:proofErr w:type="gramEnd"/>
    </w:p>
    <w:p w:rsidR="004C0111" w:rsidRDefault="0012073B" w:rsidP="008A68BE">
      <w:pPr>
        <w:pPrChange w:id="2018" w:author="Иво Станков" w:date="2013-07-29T18:48:00Z">
          <w:pPr/>
        </w:pPrChange>
      </w:pPr>
      <w:r w:rsidRPr="00146731">
        <w:rPr>
          <w:b/>
          <w:i/>
        </w:rPr>
        <w:t>Резервите</w:t>
      </w:r>
      <w:r w:rsidRPr="00146731">
        <w:t xml:space="preserve"> на дружеството са обобщено представени в таблицата по-долу:</w:t>
      </w:r>
    </w:p>
    <w:tbl>
      <w:tblPr>
        <w:tblW w:w="9377" w:type="dxa"/>
        <w:tblInd w:w="93" w:type="dxa"/>
        <w:tblLayout w:type="fixed"/>
        <w:tblLook w:val="00A0" w:firstRow="1" w:lastRow="0" w:firstColumn="1" w:lastColumn="0" w:noHBand="0" w:noVBand="0"/>
      </w:tblPr>
      <w:tblGrid>
        <w:gridCol w:w="5815"/>
        <w:gridCol w:w="1500"/>
        <w:gridCol w:w="536"/>
        <w:gridCol w:w="1526"/>
      </w:tblGrid>
      <w:tr w:rsidR="0012073B" w:rsidRPr="00146731" w:rsidTr="00C06239">
        <w:trPr>
          <w:trHeight w:val="170"/>
        </w:trPr>
        <w:tc>
          <w:tcPr>
            <w:tcW w:w="5815" w:type="dxa"/>
            <w:tcBorders>
              <w:top w:val="nil"/>
              <w:left w:val="nil"/>
              <w:bottom w:val="nil"/>
              <w:right w:val="nil"/>
            </w:tcBorders>
            <w:noWrap/>
          </w:tcPr>
          <w:p w:rsidR="00EE5811" w:rsidRDefault="00EE5811" w:rsidP="008A68BE">
            <w:pPr>
              <w:pStyle w:val="a"/>
              <w:pPrChange w:id="2019" w:author="Иво Станков" w:date="2013-07-29T18:48:00Z">
                <w:pPr/>
              </w:pPrChange>
            </w:pPr>
          </w:p>
        </w:tc>
        <w:tc>
          <w:tcPr>
            <w:tcW w:w="1500" w:type="dxa"/>
            <w:tcBorders>
              <w:top w:val="nil"/>
              <w:left w:val="nil"/>
              <w:bottom w:val="nil"/>
              <w:right w:val="nil"/>
            </w:tcBorders>
            <w:vAlign w:val="bottom"/>
          </w:tcPr>
          <w:p w:rsidR="00EE5811" w:rsidRDefault="00EE5811" w:rsidP="008A68BE">
            <w:pPr>
              <w:pStyle w:val="a1"/>
              <w:pPrChange w:id="2020" w:author="Иво Станков" w:date="2013-07-29T18:48:00Z">
                <w:pPr>
                  <w:pStyle w:val="a"/>
                </w:pPr>
              </w:pPrChange>
            </w:pPr>
          </w:p>
          <w:p w:rsidR="004C0111" w:rsidRDefault="003B25BF" w:rsidP="008A68BE">
            <w:pPr>
              <w:pStyle w:val="a1"/>
              <w:pPrChange w:id="2021" w:author="Иво Станков" w:date="2013-07-29T18:48:00Z">
                <w:pPr>
                  <w:pStyle w:val="a1"/>
                </w:pPr>
              </w:pPrChange>
            </w:pPr>
            <w:r>
              <w:t>30.06</w:t>
            </w:r>
            <w:r w:rsidR="0012073B" w:rsidRPr="00146731">
              <w:t>.2013</w:t>
            </w:r>
          </w:p>
        </w:tc>
        <w:tc>
          <w:tcPr>
            <w:tcW w:w="536" w:type="dxa"/>
            <w:tcBorders>
              <w:top w:val="nil"/>
              <w:left w:val="nil"/>
              <w:bottom w:val="nil"/>
              <w:right w:val="nil"/>
            </w:tcBorders>
            <w:vAlign w:val="bottom"/>
          </w:tcPr>
          <w:p w:rsidR="004C0111" w:rsidRDefault="004C0111" w:rsidP="008A68BE">
            <w:pPr>
              <w:pStyle w:val="a1"/>
              <w:pPrChange w:id="2022" w:author="Иво Станков" w:date="2013-07-29T18:48:00Z">
                <w:pPr>
                  <w:pStyle w:val="a1"/>
                </w:pPr>
              </w:pPrChange>
            </w:pPr>
          </w:p>
        </w:tc>
        <w:tc>
          <w:tcPr>
            <w:tcW w:w="1526" w:type="dxa"/>
            <w:tcBorders>
              <w:top w:val="nil"/>
              <w:left w:val="nil"/>
              <w:bottom w:val="nil"/>
              <w:right w:val="nil"/>
            </w:tcBorders>
            <w:vAlign w:val="bottom"/>
          </w:tcPr>
          <w:p w:rsidR="004C0111" w:rsidRDefault="0012073B" w:rsidP="008A68BE">
            <w:pPr>
              <w:pStyle w:val="a1"/>
              <w:pPrChange w:id="2023" w:author="Иво Станков" w:date="2013-07-29T18:48:00Z">
                <w:pPr>
                  <w:pStyle w:val="a1"/>
                </w:pPr>
              </w:pPrChange>
            </w:pPr>
            <w:r w:rsidRPr="00146731">
              <w:t>31.12.2012</w:t>
            </w:r>
          </w:p>
        </w:tc>
      </w:tr>
      <w:tr w:rsidR="0012073B" w:rsidRPr="00146731" w:rsidTr="00C06239">
        <w:trPr>
          <w:trHeight w:val="170"/>
        </w:trPr>
        <w:tc>
          <w:tcPr>
            <w:tcW w:w="5815" w:type="dxa"/>
            <w:tcBorders>
              <w:top w:val="nil"/>
              <w:left w:val="nil"/>
              <w:bottom w:val="nil"/>
              <w:right w:val="nil"/>
            </w:tcBorders>
            <w:noWrap/>
          </w:tcPr>
          <w:p w:rsidR="00EE5811" w:rsidRDefault="00EE5811" w:rsidP="008A68BE">
            <w:pPr>
              <w:pStyle w:val="a"/>
              <w:pPrChange w:id="2024" w:author="Иво Станков" w:date="2013-07-29T18:48:00Z">
                <w:pPr>
                  <w:pStyle w:val="a1"/>
                </w:pPr>
              </w:pPrChange>
            </w:pPr>
          </w:p>
        </w:tc>
        <w:tc>
          <w:tcPr>
            <w:tcW w:w="1500" w:type="dxa"/>
            <w:tcBorders>
              <w:top w:val="nil"/>
              <w:left w:val="nil"/>
              <w:bottom w:val="nil"/>
              <w:right w:val="nil"/>
            </w:tcBorders>
            <w:vAlign w:val="bottom"/>
          </w:tcPr>
          <w:p w:rsidR="00EE5811" w:rsidRDefault="0012073B" w:rsidP="008A68BE">
            <w:pPr>
              <w:pStyle w:val="a1"/>
              <w:pPrChange w:id="2025" w:author="Иво Станков" w:date="2013-07-29T18:48:00Z">
                <w:pPr>
                  <w:pStyle w:val="a"/>
                </w:pPr>
              </w:pPrChange>
            </w:pPr>
            <w:r w:rsidRPr="00146731">
              <w:t>BGN '000</w:t>
            </w:r>
          </w:p>
        </w:tc>
        <w:tc>
          <w:tcPr>
            <w:tcW w:w="536" w:type="dxa"/>
            <w:tcBorders>
              <w:top w:val="nil"/>
              <w:left w:val="nil"/>
              <w:bottom w:val="nil"/>
              <w:right w:val="nil"/>
            </w:tcBorders>
            <w:vAlign w:val="bottom"/>
          </w:tcPr>
          <w:p w:rsidR="004C0111" w:rsidRDefault="004C0111" w:rsidP="008A68BE">
            <w:pPr>
              <w:pStyle w:val="a1"/>
              <w:pPrChange w:id="2026" w:author="Иво Станков" w:date="2013-07-29T18:48:00Z">
                <w:pPr>
                  <w:pStyle w:val="a1"/>
                </w:pPr>
              </w:pPrChange>
            </w:pPr>
          </w:p>
        </w:tc>
        <w:tc>
          <w:tcPr>
            <w:tcW w:w="1526" w:type="dxa"/>
            <w:tcBorders>
              <w:top w:val="nil"/>
              <w:left w:val="nil"/>
              <w:bottom w:val="nil"/>
              <w:right w:val="nil"/>
            </w:tcBorders>
            <w:vAlign w:val="bottom"/>
          </w:tcPr>
          <w:p w:rsidR="004C0111" w:rsidRDefault="0012073B" w:rsidP="008A68BE">
            <w:pPr>
              <w:pStyle w:val="a1"/>
              <w:pPrChange w:id="2027" w:author="Иво Станков" w:date="2013-07-29T18:48:00Z">
                <w:pPr>
                  <w:pStyle w:val="a1"/>
                </w:pPr>
              </w:pPrChange>
            </w:pPr>
            <w:r w:rsidRPr="00146731">
              <w:t>BGN '000</w:t>
            </w:r>
          </w:p>
        </w:tc>
      </w:tr>
      <w:tr w:rsidR="0012073B" w:rsidRPr="00146731" w:rsidDel="0049464D" w:rsidTr="00C06239">
        <w:trPr>
          <w:trHeight w:val="170"/>
          <w:del w:id="2028" w:author="Иво Станков" w:date="2013-07-29T18:14:00Z"/>
        </w:trPr>
        <w:tc>
          <w:tcPr>
            <w:tcW w:w="5815" w:type="dxa"/>
            <w:tcBorders>
              <w:top w:val="nil"/>
              <w:left w:val="nil"/>
              <w:bottom w:val="nil"/>
              <w:right w:val="nil"/>
            </w:tcBorders>
            <w:noWrap/>
          </w:tcPr>
          <w:p w:rsidR="00EE5811" w:rsidDel="0049464D" w:rsidRDefault="00EE5811" w:rsidP="008A68BE">
            <w:pPr>
              <w:pStyle w:val="a"/>
              <w:rPr>
                <w:del w:id="2029" w:author="Иво Станков" w:date="2013-07-29T18:14:00Z"/>
              </w:rPr>
              <w:pPrChange w:id="2030" w:author="Иво Станков" w:date="2013-07-29T18:48:00Z">
                <w:pPr>
                  <w:pStyle w:val="a1"/>
                </w:pPr>
              </w:pPrChange>
            </w:pPr>
          </w:p>
        </w:tc>
        <w:tc>
          <w:tcPr>
            <w:tcW w:w="1500" w:type="dxa"/>
            <w:tcBorders>
              <w:top w:val="nil"/>
              <w:left w:val="nil"/>
              <w:bottom w:val="nil"/>
              <w:right w:val="nil"/>
            </w:tcBorders>
            <w:vAlign w:val="bottom"/>
          </w:tcPr>
          <w:p w:rsidR="00EE5811" w:rsidDel="0049464D" w:rsidRDefault="00EE5811" w:rsidP="008A68BE">
            <w:pPr>
              <w:pStyle w:val="a"/>
              <w:rPr>
                <w:del w:id="2031" w:author="Иво Станков" w:date="2013-07-29T18:14:00Z"/>
              </w:rPr>
              <w:pPrChange w:id="2032" w:author="Иво Станков" w:date="2013-07-29T18:48:00Z">
                <w:pPr>
                  <w:pStyle w:val="a"/>
                </w:pPr>
              </w:pPrChange>
            </w:pPr>
          </w:p>
        </w:tc>
        <w:tc>
          <w:tcPr>
            <w:tcW w:w="536" w:type="dxa"/>
            <w:tcBorders>
              <w:top w:val="nil"/>
              <w:left w:val="nil"/>
              <w:bottom w:val="nil"/>
              <w:right w:val="nil"/>
            </w:tcBorders>
            <w:vAlign w:val="bottom"/>
          </w:tcPr>
          <w:p w:rsidR="004C0111" w:rsidDel="0049464D" w:rsidRDefault="004C0111" w:rsidP="008A68BE">
            <w:pPr>
              <w:pStyle w:val="a"/>
              <w:rPr>
                <w:del w:id="2033" w:author="Иво Станков" w:date="2013-07-29T18:14:00Z"/>
              </w:rPr>
              <w:pPrChange w:id="2034" w:author="Иво Станков" w:date="2013-07-29T18:48:00Z">
                <w:pPr>
                  <w:pStyle w:val="a"/>
                </w:pPr>
              </w:pPrChange>
            </w:pPr>
          </w:p>
        </w:tc>
        <w:tc>
          <w:tcPr>
            <w:tcW w:w="1526" w:type="dxa"/>
            <w:tcBorders>
              <w:top w:val="nil"/>
              <w:left w:val="nil"/>
              <w:bottom w:val="nil"/>
              <w:right w:val="nil"/>
            </w:tcBorders>
            <w:vAlign w:val="bottom"/>
          </w:tcPr>
          <w:p w:rsidR="004C0111" w:rsidDel="0049464D" w:rsidRDefault="004C0111" w:rsidP="008A68BE">
            <w:pPr>
              <w:pStyle w:val="a"/>
              <w:rPr>
                <w:del w:id="2035" w:author="Иво Станков" w:date="2013-07-29T18:14:00Z"/>
              </w:rPr>
              <w:pPrChange w:id="2036" w:author="Иво Станков" w:date="2013-07-29T18:48:00Z">
                <w:pPr>
                  <w:pStyle w:val="a"/>
                </w:pPr>
              </w:pPrChange>
            </w:pPr>
          </w:p>
        </w:tc>
      </w:tr>
      <w:tr w:rsidR="0012073B" w:rsidRPr="00146731" w:rsidTr="00C06239">
        <w:trPr>
          <w:trHeight w:val="170"/>
        </w:trPr>
        <w:tc>
          <w:tcPr>
            <w:tcW w:w="5815" w:type="dxa"/>
            <w:tcBorders>
              <w:top w:val="nil"/>
              <w:left w:val="nil"/>
              <w:bottom w:val="nil"/>
              <w:right w:val="nil"/>
            </w:tcBorders>
            <w:vAlign w:val="bottom"/>
          </w:tcPr>
          <w:p w:rsidR="00EE5811" w:rsidRDefault="0012073B" w:rsidP="008A68BE">
            <w:pPr>
              <w:pStyle w:val="a"/>
              <w:pPrChange w:id="2037" w:author="Иво Станков" w:date="2013-07-29T18:48:00Z">
                <w:pPr>
                  <w:pStyle w:val="a"/>
                </w:pPr>
              </w:pPrChange>
            </w:pPr>
            <w:r w:rsidRPr="00146731">
              <w:t>Законови резерви</w:t>
            </w:r>
          </w:p>
        </w:tc>
        <w:tc>
          <w:tcPr>
            <w:tcW w:w="1500" w:type="dxa"/>
            <w:tcBorders>
              <w:top w:val="nil"/>
              <w:left w:val="nil"/>
              <w:bottom w:val="nil"/>
              <w:right w:val="nil"/>
            </w:tcBorders>
            <w:vAlign w:val="bottom"/>
          </w:tcPr>
          <w:p w:rsidR="00EE5811" w:rsidRDefault="0012073B" w:rsidP="008A68BE">
            <w:pPr>
              <w:pStyle w:val="a0"/>
              <w:pPrChange w:id="2038" w:author="Иво Станков" w:date="2013-07-29T18:48:00Z">
                <w:pPr>
                  <w:pStyle w:val="a"/>
                </w:pPr>
              </w:pPrChange>
            </w:pPr>
            <w:r w:rsidRPr="00146731">
              <w:t>658</w:t>
            </w:r>
          </w:p>
        </w:tc>
        <w:tc>
          <w:tcPr>
            <w:tcW w:w="536" w:type="dxa"/>
            <w:tcBorders>
              <w:top w:val="nil"/>
              <w:left w:val="nil"/>
              <w:bottom w:val="nil"/>
              <w:right w:val="nil"/>
            </w:tcBorders>
            <w:vAlign w:val="bottom"/>
          </w:tcPr>
          <w:p w:rsidR="004C0111" w:rsidRDefault="004C0111" w:rsidP="008A68BE">
            <w:pPr>
              <w:pStyle w:val="a0"/>
              <w:pPrChange w:id="2039" w:author="Иво Станков" w:date="2013-07-29T18:48:00Z">
                <w:pPr>
                  <w:pStyle w:val="a0"/>
                </w:pPr>
              </w:pPrChange>
            </w:pPr>
          </w:p>
        </w:tc>
        <w:tc>
          <w:tcPr>
            <w:tcW w:w="1526" w:type="dxa"/>
            <w:tcBorders>
              <w:top w:val="nil"/>
              <w:left w:val="nil"/>
              <w:bottom w:val="nil"/>
              <w:right w:val="nil"/>
            </w:tcBorders>
            <w:vAlign w:val="bottom"/>
          </w:tcPr>
          <w:p w:rsidR="004C0111" w:rsidRDefault="0012073B" w:rsidP="008A68BE">
            <w:pPr>
              <w:pStyle w:val="a0"/>
              <w:pPrChange w:id="2040" w:author="Иво Станков" w:date="2013-07-29T18:48:00Z">
                <w:pPr>
                  <w:pStyle w:val="a0"/>
                </w:pPr>
              </w:pPrChange>
            </w:pPr>
            <w:r w:rsidRPr="00146731">
              <w:t>658</w:t>
            </w:r>
          </w:p>
        </w:tc>
      </w:tr>
      <w:tr w:rsidR="0012073B" w:rsidRPr="00146731" w:rsidTr="00C06239">
        <w:trPr>
          <w:trHeight w:val="170"/>
        </w:trPr>
        <w:tc>
          <w:tcPr>
            <w:tcW w:w="5815" w:type="dxa"/>
            <w:tcBorders>
              <w:top w:val="nil"/>
              <w:left w:val="nil"/>
              <w:bottom w:val="nil"/>
              <w:right w:val="nil"/>
            </w:tcBorders>
            <w:vAlign w:val="bottom"/>
          </w:tcPr>
          <w:p w:rsidR="00EE5811" w:rsidRDefault="0012073B" w:rsidP="008A68BE">
            <w:pPr>
              <w:pStyle w:val="a"/>
              <w:pPrChange w:id="2041" w:author="Иво Станков" w:date="2013-07-29T18:48:00Z">
                <w:pPr>
                  <w:pStyle w:val="a0"/>
                </w:pPr>
              </w:pPrChange>
            </w:pPr>
            <w:r w:rsidRPr="00146731">
              <w:t xml:space="preserve">Допълнителни </w:t>
            </w:r>
            <w:proofErr w:type="gramStart"/>
            <w:r w:rsidRPr="00146731">
              <w:t>резерви</w:t>
            </w:r>
            <w:r w:rsidR="00770C34">
              <w:t>/  разпределение</w:t>
            </w:r>
            <w:proofErr w:type="gramEnd"/>
            <w:r w:rsidR="00770C34">
              <w:t xml:space="preserve"> на</w:t>
            </w:r>
            <w:r w:rsidR="00673F95">
              <w:t xml:space="preserve"> 20% от</w:t>
            </w:r>
            <w:r w:rsidR="00770C34">
              <w:t xml:space="preserve"> печалба</w:t>
            </w:r>
            <w:r w:rsidR="00673F95">
              <w:t>та</w:t>
            </w:r>
            <w:r w:rsidR="00770C34">
              <w:t xml:space="preserve"> </w:t>
            </w:r>
            <w:r w:rsidR="00673F95">
              <w:t xml:space="preserve">за </w:t>
            </w:r>
            <w:r w:rsidR="00770C34">
              <w:t xml:space="preserve">2012г. </w:t>
            </w:r>
          </w:p>
        </w:tc>
        <w:tc>
          <w:tcPr>
            <w:tcW w:w="1500" w:type="dxa"/>
            <w:tcBorders>
              <w:top w:val="nil"/>
              <w:left w:val="nil"/>
              <w:bottom w:val="nil"/>
              <w:right w:val="nil"/>
            </w:tcBorders>
            <w:vAlign w:val="bottom"/>
          </w:tcPr>
          <w:p w:rsidR="00EE5811" w:rsidRPr="00A12DC3" w:rsidRDefault="00FB2C88" w:rsidP="008A68BE">
            <w:pPr>
              <w:pStyle w:val="a0"/>
              <w:rPr>
                <w:lang w:val="en-US"/>
              </w:rPr>
              <w:pPrChange w:id="2042" w:author="Иво Станков" w:date="2013-07-29T18:48:00Z">
                <w:pPr>
                  <w:pStyle w:val="a"/>
                </w:pPr>
              </w:pPrChange>
            </w:pPr>
            <w:r>
              <w:rPr>
                <w:lang w:val="en-US"/>
              </w:rPr>
              <w:t>2,848</w:t>
            </w:r>
          </w:p>
        </w:tc>
        <w:tc>
          <w:tcPr>
            <w:tcW w:w="536" w:type="dxa"/>
            <w:tcBorders>
              <w:top w:val="nil"/>
              <w:left w:val="nil"/>
              <w:bottom w:val="nil"/>
              <w:right w:val="nil"/>
            </w:tcBorders>
            <w:vAlign w:val="bottom"/>
          </w:tcPr>
          <w:p w:rsidR="004C0111" w:rsidRDefault="004C0111" w:rsidP="008A68BE">
            <w:pPr>
              <w:pStyle w:val="a0"/>
              <w:pPrChange w:id="2043" w:author="Иво Станков" w:date="2013-07-29T18:48:00Z">
                <w:pPr>
                  <w:pStyle w:val="a0"/>
                </w:pPr>
              </w:pPrChange>
            </w:pPr>
          </w:p>
        </w:tc>
        <w:tc>
          <w:tcPr>
            <w:tcW w:w="1526" w:type="dxa"/>
            <w:tcBorders>
              <w:top w:val="nil"/>
              <w:left w:val="nil"/>
              <w:bottom w:val="nil"/>
              <w:right w:val="nil"/>
            </w:tcBorders>
            <w:vAlign w:val="bottom"/>
          </w:tcPr>
          <w:p w:rsidR="004C0111" w:rsidRDefault="0012073B" w:rsidP="008A68BE">
            <w:pPr>
              <w:pStyle w:val="a0"/>
              <w:pPrChange w:id="2044" w:author="Иво Станков" w:date="2013-07-29T18:48:00Z">
                <w:pPr>
                  <w:pStyle w:val="a0"/>
                </w:pPr>
              </w:pPrChange>
            </w:pPr>
            <w:r w:rsidRPr="00146731">
              <w:t>2,727</w:t>
            </w:r>
          </w:p>
        </w:tc>
      </w:tr>
      <w:tr w:rsidR="0012073B" w:rsidRPr="00146731" w:rsidTr="00C06239">
        <w:trPr>
          <w:trHeight w:val="170"/>
        </w:trPr>
        <w:tc>
          <w:tcPr>
            <w:tcW w:w="5815" w:type="dxa"/>
            <w:tcBorders>
              <w:top w:val="nil"/>
              <w:left w:val="nil"/>
              <w:bottom w:val="nil"/>
              <w:right w:val="nil"/>
            </w:tcBorders>
            <w:vAlign w:val="bottom"/>
          </w:tcPr>
          <w:p w:rsidR="00EE5811" w:rsidRDefault="0012073B" w:rsidP="008A68BE">
            <w:pPr>
              <w:pStyle w:val="a"/>
              <w:pPrChange w:id="2045" w:author="Иво Станков" w:date="2013-07-29T18:48:00Z">
                <w:pPr>
                  <w:pStyle w:val="a0"/>
                </w:pPr>
              </w:pPrChange>
            </w:pPr>
            <w:r w:rsidRPr="00146731">
              <w:t>Резерв по финансови активи на разположение и за продажба</w:t>
            </w:r>
          </w:p>
        </w:tc>
        <w:tc>
          <w:tcPr>
            <w:tcW w:w="1500" w:type="dxa"/>
            <w:tcBorders>
              <w:top w:val="nil"/>
              <w:left w:val="nil"/>
              <w:bottom w:val="nil"/>
              <w:right w:val="nil"/>
            </w:tcBorders>
            <w:vAlign w:val="bottom"/>
          </w:tcPr>
          <w:p w:rsidR="00EE5811" w:rsidRPr="00A12DC3" w:rsidRDefault="00BC7984" w:rsidP="008A68BE">
            <w:pPr>
              <w:pStyle w:val="a0"/>
              <w:rPr>
                <w:lang w:val="en-US"/>
              </w:rPr>
              <w:pPrChange w:id="2046" w:author="Иво Станков" w:date="2013-07-29T18:48:00Z">
                <w:pPr>
                  <w:pStyle w:val="a"/>
                </w:pPr>
              </w:pPrChange>
            </w:pPr>
            <w:r>
              <w:rPr>
                <w:lang w:val="en-US"/>
              </w:rPr>
              <w:t>128</w:t>
            </w:r>
          </w:p>
        </w:tc>
        <w:tc>
          <w:tcPr>
            <w:tcW w:w="536" w:type="dxa"/>
            <w:tcBorders>
              <w:top w:val="nil"/>
              <w:left w:val="nil"/>
              <w:bottom w:val="nil"/>
              <w:right w:val="nil"/>
            </w:tcBorders>
            <w:vAlign w:val="bottom"/>
          </w:tcPr>
          <w:p w:rsidR="004C0111" w:rsidRDefault="004C0111" w:rsidP="008A68BE">
            <w:pPr>
              <w:pStyle w:val="a0"/>
              <w:pPrChange w:id="2047" w:author="Иво Станков" w:date="2013-07-29T18:48:00Z">
                <w:pPr>
                  <w:pStyle w:val="a0"/>
                </w:pPr>
              </w:pPrChange>
            </w:pPr>
          </w:p>
        </w:tc>
        <w:tc>
          <w:tcPr>
            <w:tcW w:w="1526" w:type="dxa"/>
            <w:tcBorders>
              <w:top w:val="nil"/>
              <w:left w:val="nil"/>
              <w:bottom w:val="nil"/>
              <w:right w:val="nil"/>
            </w:tcBorders>
            <w:vAlign w:val="bottom"/>
          </w:tcPr>
          <w:p w:rsidR="004C0111" w:rsidRDefault="0012073B" w:rsidP="008A68BE">
            <w:pPr>
              <w:pStyle w:val="a0"/>
              <w:pPrChange w:id="2048" w:author="Иво Станков" w:date="2013-07-29T18:48:00Z">
                <w:pPr>
                  <w:pStyle w:val="a0"/>
                </w:pPr>
              </w:pPrChange>
            </w:pPr>
            <w:r w:rsidRPr="00146731">
              <w:t>177</w:t>
            </w:r>
          </w:p>
        </w:tc>
      </w:tr>
      <w:tr w:rsidR="0012073B" w:rsidRPr="00146731" w:rsidTr="00C06239">
        <w:trPr>
          <w:trHeight w:val="170"/>
        </w:trPr>
        <w:tc>
          <w:tcPr>
            <w:tcW w:w="5815" w:type="dxa"/>
            <w:tcBorders>
              <w:top w:val="nil"/>
              <w:left w:val="nil"/>
              <w:bottom w:val="nil"/>
              <w:right w:val="nil"/>
            </w:tcBorders>
            <w:vAlign w:val="bottom"/>
          </w:tcPr>
          <w:p w:rsidR="00EE5811" w:rsidRDefault="0012073B" w:rsidP="008A68BE">
            <w:pPr>
              <w:pStyle w:val="a"/>
              <w:pPrChange w:id="2049" w:author="Иво Станков" w:date="2013-07-29T18:48:00Z">
                <w:pPr>
                  <w:pStyle w:val="a0"/>
                </w:pPr>
              </w:pPrChange>
            </w:pPr>
            <w:r w:rsidRPr="00146731">
              <w:t>Неразпределена печалба</w:t>
            </w:r>
          </w:p>
        </w:tc>
        <w:tc>
          <w:tcPr>
            <w:tcW w:w="1500" w:type="dxa"/>
            <w:tcBorders>
              <w:top w:val="nil"/>
              <w:left w:val="nil"/>
              <w:bottom w:val="nil"/>
              <w:right w:val="nil"/>
            </w:tcBorders>
            <w:vAlign w:val="bottom"/>
          </w:tcPr>
          <w:p w:rsidR="00EE5811" w:rsidRPr="00A12DC3" w:rsidRDefault="00032DC0" w:rsidP="008A68BE">
            <w:pPr>
              <w:pStyle w:val="a0"/>
              <w:rPr>
                <w:lang w:val="en-US"/>
              </w:rPr>
              <w:pPrChange w:id="2050" w:author="Иво Станков" w:date="2013-07-29T18:48:00Z">
                <w:pPr>
                  <w:pStyle w:val="a"/>
                </w:pPr>
              </w:pPrChange>
            </w:pPr>
            <w:r>
              <w:rPr>
                <w:lang w:val="en-US"/>
              </w:rPr>
              <w:t>625</w:t>
            </w:r>
          </w:p>
        </w:tc>
        <w:tc>
          <w:tcPr>
            <w:tcW w:w="536" w:type="dxa"/>
            <w:tcBorders>
              <w:top w:val="nil"/>
              <w:left w:val="nil"/>
              <w:bottom w:val="nil"/>
              <w:right w:val="nil"/>
            </w:tcBorders>
            <w:vAlign w:val="bottom"/>
          </w:tcPr>
          <w:p w:rsidR="004C0111" w:rsidRDefault="004C0111" w:rsidP="008A68BE">
            <w:pPr>
              <w:pStyle w:val="a0"/>
              <w:pPrChange w:id="2051" w:author="Иво Станков" w:date="2013-07-29T18:48:00Z">
                <w:pPr>
                  <w:pStyle w:val="a0"/>
                </w:pPr>
              </w:pPrChange>
            </w:pPr>
          </w:p>
        </w:tc>
        <w:tc>
          <w:tcPr>
            <w:tcW w:w="1526" w:type="dxa"/>
            <w:tcBorders>
              <w:top w:val="nil"/>
              <w:left w:val="nil"/>
              <w:bottom w:val="nil"/>
              <w:right w:val="nil"/>
            </w:tcBorders>
            <w:vAlign w:val="bottom"/>
          </w:tcPr>
          <w:p w:rsidR="004C0111" w:rsidRDefault="0012073B" w:rsidP="008A68BE">
            <w:pPr>
              <w:pStyle w:val="a0"/>
              <w:pPrChange w:id="2052" w:author="Иво Станков" w:date="2013-07-29T18:48:00Z">
                <w:pPr>
                  <w:pStyle w:val="a0"/>
                </w:pPr>
              </w:pPrChange>
            </w:pPr>
            <w:r w:rsidRPr="00146731">
              <w:t>603</w:t>
            </w:r>
          </w:p>
        </w:tc>
      </w:tr>
      <w:tr w:rsidR="0012073B" w:rsidRPr="00146731" w:rsidTr="00C06239">
        <w:trPr>
          <w:trHeight w:val="170"/>
        </w:trPr>
        <w:tc>
          <w:tcPr>
            <w:tcW w:w="5815" w:type="dxa"/>
            <w:tcBorders>
              <w:top w:val="nil"/>
              <w:left w:val="nil"/>
              <w:bottom w:val="nil"/>
              <w:right w:val="nil"/>
            </w:tcBorders>
            <w:vAlign w:val="bottom"/>
          </w:tcPr>
          <w:p w:rsidR="00EE5811" w:rsidRDefault="0012073B" w:rsidP="008A68BE">
            <w:pPr>
              <w:pStyle w:val="a"/>
              <w:pPrChange w:id="2053" w:author="Иво Станков" w:date="2013-07-29T18:48:00Z">
                <w:pPr>
                  <w:pStyle w:val="a0"/>
                </w:pPr>
              </w:pPrChange>
            </w:pPr>
            <w:r w:rsidRPr="00146731">
              <w:t>Общо</w:t>
            </w:r>
          </w:p>
        </w:tc>
        <w:tc>
          <w:tcPr>
            <w:tcW w:w="1500" w:type="dxa"/>
            <w:tcBorders>
              <w:top w:val="single" w:sz="4" w:space="0" w:color="auto"/>
              <w:left w:val="nil"/>
              <w:bottom w:val="double" w:sz="6" w:space="0" w:color="auto"/>
              <w:right w:val="nil"/>
            </w:tcBorders>
            <w:vAlign w:val="bottom"/>
          </w:tcPr>
          <w:p w:rsidR="00EE5811" w:rsidRPr="00A12DC3" w:rsidRDefault="00FB2C88" w:rsidP="008A68BE">
            <w:pPr>
              <w:pStyle w:val="a0"/>
              <w:rPr>
                <w:lang w:val="en-US"/>
              </w:rPr>
              <w:pPrChange w:id="2054" w:author="Иво Станков" w:date="2013-07-29T18:48:00Z">
                <w:pPr>
                  <w:pStyle w:val="a"/>
                </w:pPr>
              </w:pPrChange>
            </w:pPr>
            <w:r>
              <w:rPr>
                <w:lang w:val="en-US"/>
              </w:rPr>
              <w:t>4,2</w:t>
            </w:r>
            <w:r w:rsidR="00F10DC6">
              <w:rPr>
                <w:lang w:val="en-US"/>
              </w:rPr>
              <w:t>59</w:t>
            </w:r>
          </w:p>
        </w:tc>
        <w:tc>
          <w:tcPr>
            <w:tcW w:w="536" w:type="dxa"/>
            <w:tcBorders>
              <w:top w:val="nil"/>
              <w:left w:val="nil"/>
              <w:bottom w:val="nil"/>
              <w:right w:val="nil"/>
            </w:tcBorders>
            <w:vAlign w:val="bottom"/>
          </w:tcPr>
          <w:p w:rsidR="004C0111" w:rsidRDefault="004C0111" w:rsidP="008A68BE">
            <w:pPr>
              <w:pStyle w:val="a0"/>
              <w:pPrChange w:id="2055" w:author="Иво Станков" w:date="2013-07-29T18:48:00Z">
                <w:pPr>
                  <w:pStyle w:val="a0"/>
                </w:pPr>
              </w:pPrChange>
            </w:pPr>
          </w:p>
        </w:tc>
        <w:tc>
          <w:tcPr>
            <w:tcW w:w="1526" w:type="dxa"/>
            <w:tcBorders>
              <w:top w:val="single" w:sz="4" w:space="0" w:color="auto"/>
              <w:left w:val="nil"/>
              <w:bottom w:val="double" w:sz="6" w:space="0" w:color="auto"/>
              <w:right w:val="nil"/>
            </w:tcBorders>
            <w:vAlign w:val="bottom"/>
          </w:tcPr>
          <w:p w:rsidR="004C0111" w:rsidRDefault="0012073B" w:rsidP="008A68BE">
            <w:pPr>
              <w:pStyle w:val="a0"/>
              <w:pPrChange w:id="2056" w:author="Иво Станков" w:date="2013-07-29T18:48:00Z">
                <w:pPr>
                  <w:pStyle w:val="a0"/>
                </w:pPr>
              </w:pPrChange>
            </w:pPr>
            <w:r w:rsidRPr="00146731">
              <w:t>4,165</w:t>
            </w:r>
          </w:p>
        </w:tc>
      </w:tr>
    </w:tbl>
    <w:p w:rsidR="004C0111" w:rsidRDefault="0012073B" w:rsidP="008A68BE">
      <w:pPr>
        <w:pPrChange w:id="2057" w:author="Иво Станков" w:date="2013-07-29T18:48:00Z">
          <w:pPr/>
        </w:pPrChange>
      </w:pPr>
      <w:r w:rsidRPr="00146731">
        <w:rPr>
          <w:b/>
          <w:i/>
        </w:rPr>
        <w:t>Законовите резерви</w:t>
      </w:r>
      <w:r w:rsidRPr="00146731">
        <w:t xml:space="preserve"> в размер на 658 х.лв. (31.12.2012 г: 658 х.лв.) включват изцяло сумите за фонд „Резервен”, формирани от разпределение на печалбата на дружеството.</w:t>
      </w:r>
    </w:p>
    <w:p w:rsidR="004C0111" w:rsidRDefault="0012073B" w:rsidP="008A68BE">
      <w:pPr>
        <w:pPrChange w:id="2058" w:author="Иво Станков" w:date="2013-07-29T18:48:00Z">
          <w:pPr/>
        </w:pPrChange>
      </w:pPr>
      <w:r w:rsidRPr="00146731">
        <w:rPr>
          <w:b/>
        </w:rPr>
        <w:tab/>
      </w:r>
      <w:r w:rsidRPr="00146731">
        <w:rPr>
          <w:b/>
          <w:i/>
        </w:rPr>
        <w:t xml:space="preserve">Допълнителните </w:t>
      </w:r>
      <w:proofErr w:type="spellStart"/>
      <w:r w:rsidRPr="00146731">
        <w:rPr>
          <w:b/>
          <w:i/>
        </w:rPr>
        <w:t>разерви</w:t>
      </w:r>
      <w:proofErr w:type="spellEnd"/>
      <w:r w:rsidRPr="00146731">
        <w:rPr>
          <w:b/>
        </w:rPr>
        <w:t xml:space="preserve"> </w:t>
      </w:r>
      <w:r w:rsidRPr="00146731">
        <w:t xml:space="preserve">в размер на </w:t>
      </w:r>
      <w:r w:rsidR="00FB2C88">
        <w:rPr>
          <w:lang w:val="en-US"/>
        </w:rPr>
        <w:t>2,848</w:t>
      </w:r>
      <w:r w:rsidRPr="00146731">
        <w:t xml:space="preserve"> х. </w:t>
      </w:r>
      <w:proofErr w:type="gramStart"/>
      <w:r w:rsidRPr="00146731">
        <w:t>лв.</w:t>
      </w:r>
      <w:r w:rsidR="00FB2C88">
        <w:t>по</w:t>
      </w:r>
      <w:proofErr w:type="gramEnd"/>
      <w:r w:rsidR="00FB2C88">
        <w:t xml:space="preserve"> решение на годишното общото събрание на акционерите</w:t>
      </w:r>
      <w:r w:rsidR="00770C34">
        <w:t xml:space="preserve"> от 09.05.2013 г. 20% от печалбата да се разпредели във фонд ”Резервен” на Борсата в размер на 121 хил.лева</w:t>
      </w:r>
      <w:r w:rsidR="00FB2C88">
        <w:t xml:space="preserve"> </w:t>
      </w:r>
      <w:r w:rsidRPr="00146731">
        <w:t xml:space="preserve"> (31.12.2012 г.: 2,727 х.лв.) са формирани от разпределение на печалбите по решение на акционерите и могат да бъдат използвани за разпределение на дивиденти, както и за увеличение на основния капитал и за покриване на загуби. </w:t>
      </w:r>
      <w:r w:rsidRPr="00146731">
        <w:tab/>
      </w:r>
    </w:p>
    <w:p w:rsidR="00A01296" w:rsidRDefault="0012073B" w:rsidP="008A68BE">
      <w:pPr>
        <w:rPr>
          <w:ins w:id="2059" w:author="Иво Станков" w:date="2013-07-29T18:21:00Z"/>
        </w:rPr>
        <w:pPrChange w:id="2060" w:author="Иво Станков" w:date="2013-07-29T18:48:00Z">
          <w:pPr/>
        </w:pPrChange>
      </w:pPr>
      <w:r w:rsidRPr="00146731">
        <w:tab/>
        <w:t xml:space="preserve">Дружеството разпределя и изплаща дивиденти на основание отмяна на забраната за разпределяне на дивидент от отменения </w:t>
      </w:r>
      <w:proofErr w:type="gramStart"/>
      <w:r w:rsidRPr="00146731">
        <w:t>чл.21</w:t>
      </w:r>
      <w:proofErr w:type="gramEnd"/>
      <w:r w:rsidRPr="00146731">
        <w:t>, ал.2 от ЗППЦК (ДВ бр.86 от 2006 г.) и промяна в Устава на дружеството и по решение на Общото събрание.</w:t>
      </w:r>
    </w:p>
    <w:p w:rsidR="00A01296" w:rsidRDefault="00A01296" w:rsidP="008A68BE">
      <w:pPr>
        <w:rPr>
          <w:ins w:id="2061" w:author="Иво Станков" w:date="2013-07-29T18:21:00Z"/>
        </w:rPr>
        <w:pPrChange w:id="2062" w:author="Иво Станков" w:date="2013-07-29T18:48:00Z">
          <w:pPr>
            <w:widowControl/>
            <w:jc w:val="left"/>
          </w:pPr>
        </w:pPrChange>
      </w:pPr>
      <w:ins w:id="2063" w:author="Иво Станков" w:date="2013-07-29T18:21:00Z">
        <w:r>
          <w:br w:type="page"/>
        </w:r>
      </w:ins>
    </w:p>
    <w:p w:rsidR="004C0111" w:rsidDel="00A01296" w:rsidRDefault="004C0111" w:rsidP="008A68BE">
      <w:pPr>
        <w:pStyle w:val="a1"/>
        <w:rPr>
          <w:del w:id="2064" w:author="Иво Станков" w:date="2013-07-29T18:21:00Z"/>
        </w:rPr>
        <w:pPrChange w:id="2065" w:author="Иво Станков" w:date="2013-07-29T18:48:00Z">
          <w:pPr/>
        </w:pPrChange>
      </w:pPr>
    </w:p>
    <w:tbl>
      <w:tblPr>
        <w:tblW w:w="9415" w:type="dxa"/>
        <w:tblInd w:w="93" w:type="dxa"/>
        <w:tblLook w:val="00A0" w:firstRow="1" w:lastRow="0" w:firstColumn="1" w:lastColumn="0" w:noHBand="0" w:noVBand="0"/>
      </w:tblPr>
      <w:tblGrid>
        <w:gridCol w:w="5815"/>
        <w:gridCol w:w="1800"/>
        <w:gridCol w:w="236"/>
        <w:gridCol w:w="1564"/>
      </w:tblGrid>
      <w:tr w:rsidR="0012073B" w:rsidRPr="00146731" w:rsidDel="00A01296" w:rsidTr="00517376">
        <w:trPr>
          <w:trHeight w:val="170"/>
          <w:del w:id="2066" w:author="Иво Станков" w:date="2013-07-29T18:21:00Z"/>
        </w:trPr>
        <w:tc>
          <w:tcPr>
            <w:tcW w:w="5815" w:type="dxa"/>
            <w:tcBorders>
              <w:top w:val="nil"/>
              <w:left w:val="nil"/>
              <w:bottom w:val="nil"/>
              <w:right w:val="nil"/>
            </w:tcBorders>
            <w:vAlign w:val="bottom"/>
          </w:tcPr>
          <w:p w:rsidR="00EE5811" w:rsidDel="00A01296" w:rsidRDefault="00EE5811" w:rsidP="008A68BE">
            <w:pPr>
              <w:pStyle w:val="a1"/>
              <w:rPr>
                <w:del w:id="2067" w:author="Иво Станков" w:date="2013-07-29T18:21:00Z"/>
              </w:rPr>
              <w:pPrChange w:id="2068" w:author="Иво Станков" w:date="2013-07-29T18:48:00Z">
                <w:pPr>
                  <w:pStyle w:val="a1"/>
                </w:pPr>
              </w:pPrChange>
            </w:pPr>
          </w:p>
        </w:tc>
        <w:tc>
          <w:tcPr>
            <w:tcW w:w="1800" w:type="dxa"/>
            <w:tcBorders>
              <w:top w:val="nil"/>
              <w:left w:val="nil"/>
              <w:bottom w:val="nil"/>
              <w:right w:val="nil"/>
            </w:tcBorders>
            <w:vAlign w:val="bottom"/>
          </w:tcPr>
          <w:p w:rsidR="004C0111" w:rsidDel="00A01296" w:rsidRDefault="004C0111" w:rsidP="008A68BE">
            <w:pPr>
              <w:pStyle w:val="a1"/>
              <w:rPr>
                <w:del w:id="2069" w:author="Иво Станков" w:date="2013-07-29T18:21:00Z"/>
              </w:rPr>
              <w:pPrChange w:id="2070" w:author="Иво Станков" w:date="2013-07-29T18:48:00Z">
                <w:pPr>
                  <w:pStyle w:val="a1"/>
                </w:pPr>
              </w:pPrChange>
            </w:pPr>
          </w:p>
        </w:tc>
        <w:tc>
          <w:tcPr>
            <w:tcW w:w="236" w:type="dxa"/>
            <w:tcBorders>
              <w:top w:val="nil"/>
              <w:left w:val="nil"/>
              <w:bottom w:val="nil"/>
              <w:right w:val="nil"/>
            </w:tcBorders>
            <w:vAlign w:val="bottom"/>
          </w:tcPr>
          <w:p w:rsidR="004C0111" w:rsidDel="00A01296" w:rsidRDefault="004C0111" w:rsidP="008A68BE">
            <w:pPr>
              <w:pStyle w:val="a1"/>
              <w:rPr>
                <w:del w:id="2071" w:author="Иво Станков" w:date="2013-07-29T18:21:00Z"/>
              </w:rPr>
              <w:pPrChange w:id="2072" w:author="Иво Станков" w:date="2013-07-29T18:48:00Z">
                <w:pPr>
                  <w:pStyle w:val="a1"/>
                </w:pPr>
              </w:pPrChange>
            </w:pPr>
          </w:p>
        </w:tc>
        <w:tc>
          <w:tcPr>
            <w:tcW w:w="1564" w:type="dxa"/>
            <w:tcBorders>
              <w:top w:val="nil"/>
              <w:left w:val="nil"/>
              <w:bottom w:val="nil"/>
              <w:right w:val="nil"/>
            </w:tcBorders>
            <w:vAlign w:val="bottom"/>
          </w:tcPr>
          <w:p w:rsidR="004C0111" w:rsidDel="00A01296" w:rsidRDefault="004C0111" w:rsidP="008A68BE">
            <w:pPr>
              <w:pStyle w:val="a1"/>
              <w:rPr>
                <w:del w:id="2073" w:author="Иво Станков" w:date="2013-07-29T18:21:00Z"/>
              </w:rPr>
              <w:pPrChange w:id="2074" w:author="Иво Станков" w:date="2013-07-29T18:48:00Z">
                <w:pPr>
                  <w:pStyle w:val="a1"/>
                </w:pPr>
              </w:pPrChange>
            </w:pPr>
          </w:p>
        </w:tc>
      </w:tr>
      <w:tr w:rsidR="0012073B" w:rsidRPr="00146731" w:rsidTr="00517376">
        <w:trPr>
          <w:trHeight w:val="170"/>
        </w:trPr>
        <w:tc>
          <w:tcPr>
            <w:tcW w:w="5815" w:type="dxa"/>
            <w:tcBorders>
              <w:top w:val="nil"/>
              <w:left w:val="nil"/>
              <w:bottom w:val="nil"/>
              <w:right w:val="nil"/>
            </w:tcBorders>
            <w:vAlign w:val="bottom"/>
          </w:tcPr>
          <w:p w:rsidR="004C0111" w:rsidRDefault="0012073B" w:rsidP="008A68BE">
            <w:pPr>
              <w:pStyle w:val="a1"/>
              <w:pPrChange w:id="2075" w:author="Иво Станков" w:date="2013-07-29T18:48:00Z">
                <w:pPr>
                  <w:pStyle w:val="a1"/>
                </w:pPr>
              </w:pPrChange>
            </w:pPr>
            <w:r w:rsidRPr="00146731">
              <w:t>Допълнителни резерви</w:t>
            </w:r>
          </w:p>
        </w:tc>
        <w:tc>
          <w:tcPr>
            <w:tcW w:w="1800" w:type="dxa"/>
            <w:tcBorders>
              <w:top w:val="nil"/>
              <w:left w:val="nil"/>
              <w:bottom w:val="nil"/>
              <w:right w:val="nil"/>
            </w:tcBorders>
            <w:vAlign w:val="bottom"/>
          </w:tcPr>
          <w:p w:rsidR="004C0111" w:rsidRDefault="003B25BF" w:rsidP="008A68BE">
            <w:pPr>
              <w:pStyle w:val="a1"/>
              <w:pPrChange w:id="2076" w:author="Иво Станков" w:date="2013-07-29T18:48:00Z">
                <w:pPr>
                  <w:pStyle w:val="a1"/>
                </w:pPr>
              </w:pPrChange>
            </w:pPr>
            <w:r>
              <w:t>30.06</w:t>
            </w:r>
            <w:r w:rsidR="0012073B" w:rsidRPr="00146731">
              <w:t>.2013</w:t>
            </w:r>
          </w:p>
        </w:tc>
        <w:tc>
          <w:tcPr>
            <w:tcW w:w="236" w:type="dxa"/>
            <w:tcBorders>
              <w:top w:val="nil"/>
              <w:left w:val="nil"/>
              <w:bottom w:val="nil"/>
              <w:right w:val="nil"/>
            </w:tcBorders>
            <w:vAlign w:val="bottom"/>
          </w:tcPr>
          <w:p w:rsidR="004C0111" w:rsidRDefault="004C0111" w:rsidP="008A68BE">
            <w:pPr>
              <w:pStyle w:val="a1"/>
              <w:pPrChange w:id="2077" w:author="Иво Станков" w:date="2013-07-29T18:48:00Z">
                <w:pPr>
                  <w:pStyle w:val="a1"/>
                </w:pPr>
              </w:pPrChange>
            </w:pPr>
          </w:p>
        </w:tc>
        <w:tc>
          <w:tcPr>
            <w:tcW w:w="1564" w:type="dxa"/>
            <w:tcBorders>
              <w:top w:val="nil"/>
              <w:left w:val="nil"/>
              <w:bottom w:val="nil"/>
              <w:right w:val="nil"/>
            </w:tcBorders>
            <w:vAlign w:val="bottom"/>
          </w:tcPr>
          <w:p w:rsidR="004C0111" w:rsidRDefault="0012073B" w:rsidP="008A68BE">
            <w:pPr>
              <w:pStyle w:val="a1"/>
              <w:pPrChange w:id="2078" w:author="Иво Станков" w:date="2013-07-29T18:48:00Z">
                <w:pPr>
                  <w:pStyle w:val="a1"/>
                </w:pPr>
              </w:pPrChange>
            </w:pPr>
            <w:r w:rsidRPr="00146731">
              <w:t>31.12.2012</w:t>
            </w:r>
          </w:p>
        </w:tc>
      </w:tr>
      <w:tr w:rsidR="0012073B" w:rsidRPr="00146731" w:rsidTr="00517376">
        <w:trPr>
          <w:trHeight w:val="170"/>
        </w:trPr>
        <w:tc>
          <w:tcPr>
            <w:tcW w:w="5815" w:type="dxa"/>
            <w:tcBorders>
              <w:top w:val="nil"/>
              <w:left w:val="nil"/>
              <w:bottom w:val="nil"/>
              <w:right w:val="nil"/>
            </w:tcBorders>
            <w:noWrap/>
            <w:vAlign w:val="bottom"/>
          </w:tcPr>
          <w:p w:rsidR="004C0111" w:rsidRDefault="004C0111" w:rsidP="008A68BE">
            <w:pPr>
              <w:pStyle w:val="a1"/>
              <w:pPrChange w:id="2079" w:author="Иво Станков" w:date="2013-07-29T18:48:00Z">
                <w:pPr>
                  <w:pStyle w:val="a1"/>
                </w:pPr>
              </w:pPrChange>
            </w:pPr>
          </w:p>
        </w:tc>
        <w:tc>
          <w:tcPr>
            <w:tcW w:w="1800" w:type="dxa"/>
            <w:tcBorders>
              <w:top w:val="nil"/>
              <w:left w:val="nil"/>
              <w:right w:val="nil"/>
            </w:tcBorders>
            <w:noWrap/>
            <w:vAlign w:val="bottom"/>
          </w:tcPr>
          <w:p w:rsidR="004C0111" w:rsidRDefault="0012073B" w:rsidP="008A68BE">
            <w:pPr>
              <w:pStyle w:val="a1"/>
              <w:pPrChange w:id="2080" w:author="Иво Станков" w:date="2013-07-29T18:48:00Z">
                <w:pPr>
                  <w:pStyle w:val="a1"/>
                </w:pPr>
              </w:pPrChange>
            </w:pPr>
            <w:r w:rsidRPr="00146731">
              <w:t>BGN '000</w:t>
            </w:r>
          </w:p>
        </w:tc>
        <w:tc>
          <w:tcPr>
            <w:tcW w:w="236" w:type="dxa"/>
            <w:tcBorders>
              <w:top w:val="nil"/>
              <w:left w:val="nil"/>
              <w:bottom w:val="nil"/>
              <w:right w:val="nil"/>
            </w:tcBorders>
            <w:noWrap/>
            <w:vAlign w:val="bottom"/>
          </w:tcPr>
          <w:p w:rsidR="004C0111" w:rsidRDefault="004C0111" w:rsidP="008A68BE">
            <w:pPr>
              <w:pStyle w:val="a1"/>
              <w:pPrChange w:id="2081" w:author="Иво Станков" w:date="2013-07-29T18:48:00Z">
                <w:pPr>
                  <w:pStyle w:val="a1"/>
                </w:pPr>
              </w:pPrChange>
            </w:pPr>
          </w:p>
        </w:tc>
        <w:tc>
          <w:tcPr>
            <w:tcW w:w="1564" w:type="dxa"/>
            <w:tcBorders>
              <w:top w:val="nil"/>
              <w:left w:val="nil"/>
              <w:right w:val="nil"/>
            </w:tcBorders>
            <w:noWrap/>
            <w:vAlign w:val="bottom"/>
          </w:tcPr>
          <w:p w:rsidR="004C0111" w:rsidRDefault="0012073B" w:rsidP="008A68BE">
            <w:pPr>
              <w:pStyle w:val="a1"/>
              <w:pPrChange w:id="2082" w:author="Иво Станков" w:date="2013-07-29T18:48:00Z">
                <w:pPr>
                  <w:pStyle w:val="a1"/>
                </w:pPr>
              </w:pPrChange>
            </w:pPr>
            <w:r w:rsidRPr="00146731">
              <w:t>BGN '000</w:t>
            </w:r>
          </w:p>
        </w:tc>
      </w:tr>
      <w:tr w:rsidR="0012073B" w:rsidRPr="00146731" w:rsidTr="00517376">
        <w:trPr>
          <w:trHeight w:val="170"/>
        </w:trPr>
        <w:tc>
          <w:tcPr>
            <w:tcW w:w="5815" w:type="dxa"/>
            <w:tcBorders>
              <w:top w:val="nil"/>
              <w:left w:val="nil"/>
              <w:bottom w:val="nil"/>
              <w:right w:val="nil"/>
            </w:tcBorders>
            <w:noWrap/>
            <w:vAlign w:val="bottom"/>
          </w:tcPr>
          <w:p w:rsidR="004C0111" w:rsidRDefault="004C0111" w:rsidP="008A68BE">
            <w:pPr>
              <w:pPrChange w:id="2083" w:author="Иво Станков" w:date="2013-07-29T18:48:00Z">
                <w:pPr/>
              </w:pPrChange>
            </w:pPr>
          </w:p>
        </w:tc>
        <w:tc>
          <w:tcPr>
            <w:tcW w:w="1800" w:type="dxa"/>
            <w:tcBorders>
              <w:top w:val="nil"/>
              <w:left w:val="nil"/>
              <w:bottom w:val="single" w:sz="4" w:space="0" w:color="auto"/>
              <w:right w:val="nil"/>
            </w:tcBorders>
            <w:noWrap/>
          </w:tcPr>
          <w:p w:rsidR="004C0111" w:rsidRDefault="004C0111" w:rsidP="008A68BE">
            <w:pPr>
              <w:pPrChange w:id="2084" w:author="Иво Станков" w:date="2013-07-29T18:48:00Z">
                <w:pPr/>
              </w:pPrChange>
            </w:pPr>
          </w:p>
        </w:tc>
        <w:tc>
          <w:tcPr>
            <w:tcW w:w="236" w:type="dxa"/>
            <w:tcBorders>
              <w:top w:val="nil"/>
              <w:left w:val="nil"/>
              <w:bottom w:val="nil"/>
              <w:right w:val="nil"/>
            </w:tcBorders>
            <w:noWrap/>
          </w:tcPr>
          <w:p w:rsidR="004C0111" w:rsidRDefault="004C0111" w:rsidP="008A68BE">
            <w:pPr>
              <w:pPrChange w:id="2085" w:author="Иво Станков" w:date="2013-07-29T18:48:00Z">
                <w:pPr/>
              </w:pPrChange>
            </w:pPr>
          </w:p>
        </w:tc>
        <w:tc>
          <w:tcPr>
            <w:tcW w:w="1564" w:type="dxa"/>
            <w:tcBorders>
              <w:top w:val="nil"/>
              <w:left w:val="nil"/>
              <w:bottom w:val="single" w:sz="4" w:space="0" w:color="auto"/>
              <w:right w:val="nil"/>
            </w:tcBorders>
            <w:noWrap/>
          </w:tcPr>
          <w:p w:rsidR="004C0111" w:rsidRDefault="004C0111" w:rsidP="008A68BE">
            <w:pPr>
              <w:pPrChange w:id="2086" w:author="Иво Станков" w:date="2013-07-29T18:48:00Z">
                <w:pPr/>
              </w:pPrChange>
            </w:pPr>
          </w:p>
        </w:tc>
      </w:tr>
      <w:tr w:rsidR="0012073B" w:rsidRPr="00146731" w:rsidTr="00517376">
        <w:trPr>
          <w:trHeight w:val="170"/>
        </w:trPr>
        <w:tc>
          <w:tcPr>
            <w:tcW w:w="5815" w:type="dxa"/>
            <w:tcBorders>
              <w:top w:val="nil"/>
              <w:left w:val="nil"/>
              <w:bottom w:val="nil"/>
              <w:right w:val="nil"/>
            </w:tcBorders>
            <w:vAlign w:val="bottom"/>
          </w:tcPr>
          <w:p w:rsidR="00EE5811" w:rsidRDefault="0012073B" w:rsidP="008A68BE">
            <w:pPr>
              <w:pStyle w:val="a"/>
              <w:pPrChange w:id="2087" w:author="Иво Станков" w:date="2013-07-29T18:48:00Z">
                <w:pPr/>
              </w:pPrChange>
            </w:pPr>
            <w:r w:rsidRPr="00146731">
              <w:t>Салдо на 1 януари</w:t>
            </w:r>
          </w:p>
        </w:tc>
        <w:tc>
          <w:tcPr>
            <w:tcW w:w="1800" w:type="dxa"/>
            <w:tcBorders>
              <w:top w:val="single" w:sz="4" w:space="0" w:color="auto"/>
              <w:left w:val="nil"/>
              <w:bottom w:val="single" w:sz="4" w:space="0" w:color="auto"/>
              <w:right w:val="nil"/>
            </w:tcBorders>
            <w:noWrap/>
          </w:tcPr>
          <w:p w:rsidR="00EE5811" w:rsidRDefault="0012073B" w:rsidP="008A68BE">
            <w:pPr>
              <w:pStyle w:val="a0"/>
              <w:pPrChange w:id="2088" w:author="Иво Станков" w:date="2013-07-29T18:48:00Z">
                <w:pPr>
                  <w:pStyle w:val="a"/>
                </w:pPr>
              </w:pPrChange>
            </w:pPr>
            <w:r w:rsidRPr="00146731">
              <w:t>2,727</w:t>
            </w:r>
          </w:p>
        </w:tc>
        <w:tc>
          <w:tcPr>
            <w:tcW w:w="236" w:type="dxa"/>
            <w:tcBorders>
              <w:top w:val="nil"/>
              <w:left w:val="nil"/>
              <w:bottom w:val="nil"/>
              <w:right w:val="nil"/>
            </w:tcBorders>
            <w:noWrap/>
          </w:tcPr>
          <w:p w:rsidR="004C0111" w:rsidRDefault="004C0111" w:rsidP="008A68BE">
            <w:pPr>
              <w:pStyle w:val="a0"/>
              <w:pPrChange w:id="2089" w:author="Иво Станков" w:date="2013-07-29T18:48:00Z">
                <w:pPr>
                  <w:pStyle w:val="a0"/>
                </w:pPr>
              </w:pPrChange>
            </w:pPr>
          </w:p>
        </w:tc>
        <w:tc>
          <w:tcPr>
            <w:tcW w:w="1564" w:type="dxa"/>
            <w:tcBorders>
              <w:top w:val="single" w:sz="4" w:space="0" w:color="auto"/>
              <w:left w:val="nil"/>
              <w:bottom w:val="single" w:sz="4" w:space="0" w:color="auto"/>
              <w:right w:val="nil"/>
            </w:tcBorders>
            <w:noWrap/>
          </w:tcPr>
          <w:p w:rsidR="004C0111" w:rsidRDefault="0012073B" w:rsidP="008A68BE">
            <w:pPr>
              <w:pStyle w:val="a0"/>
              <w:pPrChange w:id="2090" w:author="Иво Станков" w:date="2013-07-29T18:48:00Z">
                <w:pPr>
                  <w:pStyle w:val="a0"/>
                </w:pPr>
              </w:pPrChange>
            </w:pPr>
            <w:r w:rsidRPr="00146731">
              <w:t>3,058</w:t>
            </w:r>
          </w:p>
        </w:tc>
      </w:tr>
      <w:tr w:rsidR="0012073B" w:rsidRPr="00146731" w:rsidTr="00517376">
        <w:trPr>
          <w:trHeight w:val="170"/>
        </w:trPr>
        <w:tc>
          <w:tcPr>
            <w:tcW w:w="5815" w:type="dxa"/>
            <w:tcBorders>
              <w:top w:val="nil"/>
              <w:left w:val="nil"/>
              <w:bottom w:val="nil"/>
              <w:right w:val="nil"/>
            </w:tcBorders>
            <w:noWrap/>
            <w:vAlign w:val="bottom"/>
          </w:tcPr>
          <w:p w:rsidR="00EE5811" w:rsidRDefault="008C7F96" w:rsidP="008A68BE">
            <w:pPr>
              <w:pStyle w:val="a"/>
              <w:pPrChange w:id="2091" w:author="Иво Станков" w:date="2013-07-29T18:48:00Z">
                <w:pPr>
                  <w:pStyle w:val="a0"/>
                </w:pPr>
              </w:pPrChange>
            </w:pPr>
            <w:r>
              <w:t>Разпределение във</w:t>
            </w:r>
            <w:r w:rsidR="00B86FC8">
              <w:t xml:space="preserve"> фонд ”Резервен” </w:t>
            </w:r>
            <w:r>
              <w:t xml:space="preserve">20 % от печалбата 2012 </w:t>
            </w:r>
            <w:proofErr w:type="gramStart"/>
            <w:r>
              <w:t xml:space="preserve">г. </w:t>
            </w:r>
            <w:proofErr w:type="gramEnd"/>
          </w:p>
        </w:tc>
        <w:tc>
          <w:tcPr>
            <w:tcW w:w="1800" w:type="dxa"/>
            <w:tcBorders>
              <w:top w:val="single" w:sz="4" w:space="0" w:color="auto"/>
              <w:left w:val="nil"/>
              <w:bottom w:val="single" w:sz="4" w:space="0" w:color="auto"/>
              <w:right w:val="nil"/>
            </w:tcBorders>
          </w:tcPr>
          <w:p w:rsidR="00EE5811" w:rsidRDefault="008C7F96" w:rsidP="008A68BE">
            <w:pPr>
              <w:pStyle w:val="a0"/>
              <w:pPrChange w:id="2092" w:author="Иво Станков" w:date="2013-07-29T18:48:00Z">
                <w:pPr>
                  <w:pStyle w:val="a"/>
                </w:pPr>
              </w:pPrChange>
            </w:pPr>
            <w:r>
              <w:t>121</w:t>
            </w:r>
          </w:p>
        </w:tc>
        <w:tc>
          <w:tcPr>
            <w:tcW w:w="236" w:type="dxa"/>
            <w:tcBorders>
              <w:top w:val="nil"/>
              <w:left w:val="nil"/>
              <w:bottom w:val="nil"/>
              <w:right w:val="nil"/>
            </w:tcBorders>
          </w:tcPr>
          <w:p w:rsidR="004C0111" w:rsidRDefault="004C0111" w:rsidP="008A68BE">
            <w:pPr>
              <w:pStyle w:val="a0"/>
              <w:pPrChange w:id="2093" w:author="Иво Станков" w:date="2013-07-29T18:48:00Z">
                <w:pPr>
                  <w:pStyle w:val="a0"/>
                </w:pPr>
              </w:pPrChange>
            </w:pPr>
          </w:p>
        </w:tc>
        <w:tc>
          <w:tcPr>
            <w:tcW w:w="1564" w:type="dxa"/>
            <w:tcBorders>
              <w:top w:val="single" w:sz="4" w:space="0" w:color="auto"/>
              <w:left w:val="nil"/>
              <w:bottom w:val="single" w:sz="4" w:space="0" w:color="auto"/>
              <w:right w:val="nil"/>
            </w:tcBorders>
          </w:tcPr>
          <w:p w:rsidR="004C0111" w:rsidRDefault="0012073B" w:rsidP="008A68BE">
            <w:pPr>
              <w:pStyle w:val="a0"/>
              <w:pPrChange w:id="2094" w:author="Иво Станков" w:date="2013-07-29T18:48:00Z">
                <w:pPr>
                  <w:pStyle w:val="a0"/>
                </w:pPr>
              </w:pPrChange>
            </w:pPr>
            <w:r w:rsidRPr="00146731">
              <w:t>(331)</w:t>
            </w:r>
          </w:p>
        </w:tc>
      </w:tr>
      <w:tr w:rsidR="0012073B" w:rsidRPr="00146731" w:rsidTr="00517376">
        <w:trPr>
          <w:trHeight w:val="170"/>
        </w:trPr>
        <w:tc>
          <w:tcPr>
            <w:tcW w:w="5815" w:type="dxa"/>
            <w:tcBorders>
              <w:top w:val="nil"/>
              <w:left w:val="nil"/>
              <w:bottom w:val="nil"/>
              <w:right w:val="nil"/>
            </w:tcBorders>
            <w:vAlign w:val="bottom"/>
          </w:tcPr>
          <w:p w:rsidR="00EE5811" w:rsidRDefault="0012073B" w:rsidP="008A68BE">
            <w:pPr>
              <w:pStyle w:val="a"/>
              <w:pPrChange w:id="2095" w:author="Иво Станков" w:date="2013-07-29T18:48:00Z">
                <w:pPr>
                  <w:pStyle w:val="a0"/>
                </w:pPr>
              </w:pPrChange>
            </w:pPr>
            <w:r w:rsidRPr="00146731">
              <w:t xml:space="preserve">Салдо на </w:t>
            </w:r>
            <w:r w:rsidR="00770C34">
              <w:t>30 юни</w:t>
            </w:r>
            <w:r w:rsidRPr="00146731">
              <w:t>/31 декември</w:t>
            </w:r>
          </w:p>
        </w:tc>
        <w:tc>
          <w:tcPr>
            <w:tcW w:w="1800" w:type="dxa"/>
            <w:tcBorders>
              <w:top w:val="single" w:sz="4" w:space="0" w:color="auto"/>
              <w:left w:val="nil"/>
              <w:bottom w:val="single" w:sz="4" w:space="0" w:color="auto"/>
              <w:right w:val="nil"/>
            </w:tcBorders>
            <w:vAlign w:val="bottom"/>
          </w:tcPr>
          <w:p w:rsidR="00EE5811" w:rsidRDefault="008C7F96" w:rsidP="008A68BE">
            <w:pPr>
              <w:pStyle w:val="a0"/>
              <w:pPrChange w:id="2096" w:author="Иво Станков" w:date="2013-07-29T18:48:00Z">
                <w:pPr>
                  <w:pStyle w:val="a"/>
                </w:pPr>
              </w:pPrChange>
            </w:pPr>
            <w:r>
              <w:t>2,848</w:t>
            </w:r>
          </w:p>
        </w:tc>
        <w:tc>
          <w:tcPr>
            <w:tcW w:w="236" w:type="dxa"/>
            <w:tcBorders>
              <w:top w:val="nil"/>
              <w:left w:val="nil"/>
              <w:bottom w:val="nil"/>
              <w:right w:val="nil"/>
            </w:tcBorders>
            <w:vAlign w:val="bottom"/>
          </w:tcPr>
          <w:p w:rsidR="004C0111" w:rsidRDefault="004C0111" w:rsidP="008A68BE">
            <w:pPr>
              <w:pStyle w:val="a0"/>
              <w:pPrChange w:id="2097" w:author="Иво Станков" w:date="2013-07-29T18:48:00Z">
                <w:pPr>
                  <w:pStyle w:val="a0"/>
                </w:pPr>
              </w:pPrChange>
            </w:pPr>
          </w:p>
        </w:tc>
        <w:tc>
          <w:tcPr>
            <w:tcW w:w="1564" w:type="dxa"/>
            <w:tcBorders>
              <w:top w:val="single" w:sz="4" w:space="0" w:color="auto"/>
              <w:left w:val="nil"/>
              <w:bottom w:val="single" w:sz="4" w:space="0" w:color="auto"/>
              <w:right w:val="nil"/>
            </w:tcBorders>
            <w:vAlign w:val="bottom"/>
          </w:tcPr>
          <w:p w:rsidR="004C0111" w:rsidRDefault="0012073B" w:rsidP="008A68BE">
            <w:pPr>
              <w:pStyle w:val="a0"/>
              <w:pPrChange w:id="2098" w:author="Иво Станков" w:date="2013-07-29T18:48:00Z">
                <w:pPr>
                  <w:pStyle w:val="a0"/>
                </w:pPr>
              </w:pPrChange>
            </w:pPr>
            <w:r w:rsidRPr="00146731">
              <w:t>2,727</w:t>
            </w:r>
          </w:p>
        </w:tc>
      </w:tr>
    </w:tbl>
    <w:p w:rsidR="004C0111" w:rsidRDefault="0012073B" w:rsidP="008A68BE">
      <w:pPr>
        <w:pPrChange w:id="2099" w:author="Иво Станков" w:date="2013-07-29T18:48:00Z">
          <w:pPr/>
        </w:pPrChange>
      </w:pPr>
      <w:r w:rsidRPr="00146731">
        <w:tab/>
        <w:t xml:space="preserve">С </w:t>
      </w:r>
      <w:proofErr w:type="gramStart"/>
      <w:r w:rsidRPr="00146731">
        <w:t>решение на годишното общо събрание на акционерите на Борсата от 31 май 2011 г. е взето решение</w:t>
      </w:r>
      <w:proofErr w:type="gramEnd"/>
      <w:r w:rsidRPr="00146731">
        <w:t xml:space="preserve"> за покриване на загуби за 2009 г. и 2010 г. – общо в размер на 331 х.лв. със средства от резервите на дружеството.</w:t>
      </w:r>
      <w:r>
        <w:t xml:space="preserve"> </w:t>
      </w:r>
      <w:r w:rsidRPr="00146731">
        <w:tab/>
      </w:r>
    </w:p>
    <w:p w:rsidR="004C0111" w:rsidRDefault="003B25BF" w:rsidP="008A68BE">
      <w:pPr>
        <w:pPrChange w:id="2100" w:author="Иво Станков" w:date="2013-07-29T18:48:00Z">
          <w:pPr/>
        </w:pPrChange>
      </w:pPr>
      <w:r>
        <w:tab/>
        <w:t>С решение на годишното общо събрание на акционерите на Борсата от 09 май 2013</w:t>
      </w:r>
      <w:proofErr w:type="gramStart"/>
      <w:r>
        <w:t xml:space="preserve">г.  </w:t>
      </w:r>
      <w:r w:rsidR="00770C34">
        <w:t>е</w:t>
      </w:r>
      <w:proofErr w:type="gramEnd"/>
      <w:r>
        <w:t xml:space="preserve"> взето решение за разпределение на </w:t>
      </w:r>
      <w:r w:rsidR="00A63F15">
        <w:t xml:space="preserve">печалбата за 2012 г. Както следва: 80% от </w:t>
      </w:r>
      <w:proofErr w:type="gramStart"/>
      <w:r w:rsidR="00A63F15">
        <w:t>печалбата  в</w:t>
      </w:r>
      <w:proofErr w:type="gramEnd"/>
      <w:r w:rsidR="00A63F15">
        <w:t xml:space="preserve"> размер на 48</w:t>
      </w:r>
      <w:r w:rsidR="00727AAD">
        <w:t>2</w:t>
      </w:r>
      <w:r w:rsidR="00A63F15">
        <w:t xml:space="preserve"> хил.лева да се изплати като дивидент за 2012 г. , 20% от печалбата да се разпредел</w:t>
      </w:r>
      <w:r w:rsidR="00727AAD">
        <w:t xml:space="preserve">и </w:t>
      </w:r>
      <w:r w:rsidR="00A63F15">
        <w:t>във фонд „ Резервен” на Борсата</w:t>
      </w:r>
      <w:r w:rsidR="00727AAD">
        <w:t>-в размер 121 хил.лева</w:t>
      </w:r>
      <w:r w:rsidR="00A63F15">
        <w:t>.</w:t>
      </w:r>
    </w:p>
    <w:p w:rsidR="004C0111" w:rsidRDefault="0012073B" w:rsidP="008A68BE">
      <w:pPr>
        <w:pPrChange w:id="2101" w:author="Иво Станков" w:date="2013-07-29T18:48:00Z">
          <w:pPr/>
        </w:pPrChange>
      </w:pPr>
      <w:r w:rsidRPr="00645A1E">
        <w:rPr>
          <w:b/>
        </w:rPr>
        <w:t>Резервът по финансови активи на разположение за продажба</w:t>
      </w:r>
      <w:r w:rsidRPr="00645A1E">
        <w:t xml:space="preserve"> към 31.</w:t>
      </w:r>
      <w:r w:rsidRPr="00645A1E">
        <w:rPr>
          <w:lang w:val="en-US"/>
        </w:rPr>
        <w:t>03</w:t>
      </w:r>
      <w:r w:rsidRPr="00645A1E">
        <w:t>.201</w:t>
      </w:r>
      <w:r w:rsidRPr="00645A1E">
        <w:rPr>
          <w:lang w:val="en-US"/>
        </w:rPr>
        <w:t>3</w:t>
      </w:r>
      <w:r w:rsidRPr="00645A1E">
        <w:t xml:space="preserve"> г. е положителна величина в </w:t>
      </w:r>
      <w:r w:rsidRPr="00146731">
        <w:t xml:space="preserve">размер на 159 х.лв. (31.12.2012 г.: 177 х.лв.) и е формиран от ефектите от последваща оценка на инвестициите за разположение и продажба по справедлива </w:t>
      </w:r>
      <w:proofErr w:type="gramStart"/>
      <w:r w:rsidRPr="00146731">
        <w:t xml:space="preserve">стойност. </w:t>
      </w:r>
      <w:proofErr w:type="gramEnd"/>
    </w:p>
    <w:p w:rsidR="004C0111" w:rsidRDefault="0012073B" w:rsidP="008A68BE">
      <w:pPr>
        <w:pPrChange w:id="2102" w:author="Иво Станков" w:date="2013-07-29T18:48:00Z">
          <w:pPr/>
        </w:pPrChange>
      </w:pPr>
      <w:r w:rsidRPr="00146731">
        <w:t>Движението на резерва по финансови активи на разположение за продажба е както следва:</w:t>
      </w:r>
    </w:p>
    <w:p w:rsidR="004C0111" w:rsidRDefault="004C0111" w:rsidP="008A68BE">
      <w:pPr>
        <w:rPr>
          <w:lang w:val="en-US"/>
        </w:rPr>
        <w:pPrChange w:id="2103" w:author="Иво Станков" w:date="2013-07-29T18:48:00Z">
          <w:pPr/>
        </w:pPrChange>
      </w:pPr>
    </w:p>
    <w:p w:rsidR="004C0111" w:rsidRDefault="004C0111" w:rsidP="008A68BE">
      <w:pPr>
        <w:pPrChange w:id="2104" w:author="Иво Станков" w:date="2013-07-29T18:48:00Z">
          <w:pPr/>
        </w:pPrChange>
      </w:pPr>
    </w:p>
    <w:tbl>
      <w:tblPr>
        <w:tblW w:w="9100" w:type="dxa"/>
        <w:tblLayout w:type="fixed"/>
        <w:tblCellMar>
          <w:left w:w="0" w:type="dxa"/>
          <w:right w:w="0" w:type="dxa"/>
        </w:tblCellMar>
        <w:tblLook w:val="00A0" w:firstRow="1" w:lastRow="0" w:firstColumn="1" w:lastColumn="0" w:noHBand="0" w:noVBand="0"/>
      </w:tblPr>
      <w:tblGrid>
        <w:gridCol w:w="5800"/>
        <w:gridCol w:w="1800"/>
        <w:gridCol w:w="1500"/>
      </w:tblGrid>
      <w:tr w:rsidR="0012073B" w:rsidRPr="00517376" w:rsidTr="00517376">
        <w:trPr>
          <w:trHeight w:val="170"/>
        </w:trPr>
        <w:tc>
          <w:tcPr>
            <w:tcW w:w="5800" w:type="dxa"/>
            <w:tcBorders>
              <w:top w:val="nil"/>
              <w:left w:val="nil"/>
              <w:bottom w:val="nil"/>
              <w:right w:val="nil"/>
            </w:tcBorders>
            <w:noWrap/>
            <w:vAlign w:val="bottom"/>
          </w:tcPr>
          <w:p w:rsidR="004C0111" w:rsidRDefault="004C0111" w:rsidP="008A68BE">
            <w:pPr>
              <w:pPrChange w:id="2105" w:author="Иво Станков" w:date="2013-07-29T18:48:00Z">
                <w:pPr/>
              </w:pPrChange>
            </w:pPr>
          </w:p>
        </w:tc>
        <w:tc>
          <w:tcPr>
            <w:tcW w:w="1800" w:type="dxa"/>
            <w:tcBorders>
              <w:top w:val="nil"/>
              <w:left w:val="nil"/>
              <w:bottom w:val="nil"/>
              <w:right w:val="nil"/>
            </w:tcBorders>
            <w:vAlign w:val="bottom"/>
          </w:tcPr>
          <w:p w:rsidR="00EE5811" w:rsidRDefault="003B25BF" w:rsidP="008A68BE">
            <w:pPr>
              <w:pStyle w:val="a1"/>
              <w:pPrChange w:id="2106" w:author="Иво Станков" w:date="2013-07-29T18:48:00Z">
                <w:pPr/>
              </w:pPrChange>
            </w:pPr>
            <w:r>
              <w:t>30.06</w:t>
            </w:r>
            <w:r w:rsidR="0012073B" w:rsidRPr="00517376">
              <w:t>.2013</w:t>
            </w:r>
          </w:p>
        </w:tc>
        <w:tc>
          <w:tcPr>
            <w:tcW w:w="1500" w:type="dxa"/>
            <w:tcBorders>
              <w:top w:val="nil"/>
              <w:left w:val="nil"/>
              <w:bottom w:val="nil"/>
              <w:right w:val="nil"/>
            </w:tcBorders>
            <w:tcMar>
              <w:top w:w="15" w:type="dxa"/>
              <w:left w:w="15" w:type="dxa"/>
              <w:bottom w:w="0" w:type="dxa"/>
              <w:right w:w="15" w:type="dxa"/>
            </w:tcMar>
            <w:vAlign w:val="bottom"/>
          </w:tcPr>
          <w:p w:rsidR="004C0111" w:rsidRDefault="0012073B" w:rsidP="008A68BE">
            <w:pPr>
              <w:pStyle w:val="a1"/>
              <w:pPrChange w:id="2107" w:author="Иво Станков" w:date="2013-07-29T18:48:00Z">
                <w:pPr>
                  <w:pStyle w:val="a1"/>
                </w:pPr>
              </w:pPrChange>
            </w:pPr>
            <w:r w:rsidRPr="00517376">
              <w:t>31.12.2012</w:t>
            </w:r>
          </w:p>
        </w:tc>
      </w:tr>
      <w:tr w:rsidR="0012073B" w:rsidRPr="00517376" w:rsidTr="00517376">
        <w:trPr>
          <w:trHeight w:val="170"/>
        </w:trPr>
        <w:tc>
          <w:tcPr>
            <w:tcW w:w="5800" w:type="dxa"/>
            <w:tcBorders>
              <w:top w:val="nil"/>
              <w:left w:val="nil"/>
              <w:bottom w:val="nil"/>
              <w:right w:val="nil"/>
            </w:tcBorders>
            <w:noWrap/>
            <w:vAlign w:val="bottom"/>
          </w:tcPr>
          <w:p w:rsidR="004C0111" w:rsidRDefault="004C0111" w:rsidP="008A68BE">
            <w:pPr>
              <w:pPrChange w:id="2108" w:author="Иво Станков" w:date="2013-07-29T18:48:00Z">
                <w:pPr/>
              </w:pPrChange>
            </w:pPr>
          </w:p>
        </w:tc>
        <w:tc>
          <w:tcPr>
            <w:tcW w:w="1800" w:type="dxa"/>
            <w:tcBorders>
              <w:top w:val="nil"/>
              <w:left w:val="nil"/>
              <w:bottom w:val="nil"/>
              <w:right w:val="nil"/>
            </w:tcBorders>
            <w:noWrap/>
            <w:vAlign w:val="bottom"/>
          </w:tcPr>
          <w:p w:rsidR="00EE5811" w:rsidRDefault="0012073B" w:rsidP="008A68BE">
            <w:pPr>
              <w:pStyle w:val="a1"/>
              <w:pPrChange w:id="2109" w:author="Иво Станков" w:date="2013-07-29T18:48:00Z">
                <w:pPr/>
              </w:pPrChange>
            </w:pPr>
            <w:r w:rsidRPr="00517376">
              <w:t>BGN '000</w:t>
            </w:r>
          </w:p>
        </w:tc>
        <w:tc>
          <w:tcPr>
            <w:tcW w:w="1500" w:type="dxa"/>
            <w:tcBorders>
              <w:top w:val="nil"/>
              <w:left w:val="nil"/>
              <w:bottom w:val="nil"/>
              <w:right w:val="nil"/>
            </w:tcBorders>
            <w:noWrap/>
            <w:tcMar>
              <w:top w:w="15" w:type="dxa"/>
              <w:left w:w="15" w:type="dxa"/>
              <w:bottom w:w="0" w:type="dxa"/>
              <w:right w:w="15" w:type="dxa"/>
            </w:tcMar>
            <w:vAlign w:val="bottom"/>
          </w:tcPr>
          <w:p w:rsidR="004C0111" w:rsidRDefault="0012073B" w:rsidP="008A68BE">
            <w:pPr>
              <w:pStyle w:val="a1"/>
              <w:pPrChange w:id="2110" w:author="Иво Станков" w:date="2013-07-29T18:48:00Z">
                <w:pPr>
                  <w:pStyle w:val="a1"/>
                </w:pPr>
              </w:pPrChange>
            </w:pPr>
            <w:r w:rsidRPr="00517376">
              <w:t>BGN '000</w:t>
            </w:r>
          </w:p>
        </w:tc>
      </w:tr>
      <w:tr w:rsidR="0012073B" w:rsidRPr="00517376" w:rsidTr="00517376">
        <w:trPr>
          <w:trHeight w:val="170"/>
        </w:trPr>
        <w:tc>
          <w:tcPr>
            <w:tcW w:w="5800" w:type="dxa"/>
            <w:tcBorders>
              <w:top w:val="nil"/>
              <w:left w:val="nil"/>
              <w:bottom w:val="nil"/>
              <w:right w:val="nil"/>
            </w:tcBorders>
            <w:noWrap/>
            <w:tcMar>
              <w:top w:w="0" w:type="dxa"/>
              <w:left w:w="15" w:type="dxa"/>
              <w:bottom w:w="0" w:type="dxa"/>
              <w:right w:w="15" w:type="dxa"/>
            </w:tcMar>
            <w:vAlign w:val="bottom"/>
          </w:tcPr>
          <w:p w:rsidR="004C0111" w:rsidRDefault="004C0111" w:rsidP="008A68BE">
            <w:pPr>
              <w:pPrChange w:id="2111" w:author="Иво Станков" w:date="2013-07-29T18:48:00Z">
                <w:pPr/>
              </w:pPrChange>
            </w:pPr>
          </w:p>
        </w:tc>
        <w:tc>
          <w:tcPr>
            <w:tcW w:w="1800" w:type="dxa"/>
            <w:tcBorders>
              <w:top w:val="nil"/>
              <w:left w:val="nil"/>
              <w:bottom w:val="nil"/>
              <w:right w:val="nil"/>
            </w:tcBorders>
            <w:noWrap/>
            <w:tcMar>
              <w:top w:w="15" w:type="dxa"/>
              <w:left w:w="15" w:type="dxa"/>
              <w:bottom w:w="0" w:type="dxa"/>
              <w:right w:w="15" w:type="dxa"/>
            </w:tcMar>
            <w:vAlign w:val="bottom"/>
          </w:tcPr>
          <w:p w:rsidR="00EE5811" w:rsidRDefault="00EE5811" w:rsidP="008A68BE">
            <w:pPr>
              <w:pStyle w:val="a1"/>
              <w:pPrChange w:id="2112" w:author="Иво Станков" w:date="2013-07-29T18:48:00Z">
                <w:pPr/>
              </w:pPrChange>
            </w:pPr>
          </w:p>
        </w:tc>
        <w:tc>
          <w:tcPr>
            <w:tcW w:w="1500" w:type="dxa"/>
            <w:tcBorders>
              <w:top w:val="nil"/>
              <w:left w:val="nil"/>
              <w:bottom w:val="nil"/>
              <w:right w:val="nil"/>
            </w:tcBorders>
            <w:noWrap/>
            <w:tcMar>
              <w:top w:w="15" w:type="dxa"/>
              <w:left w:w="15" w:type="dxa"/>
              <w:bottom w:w="0" w:type="dxa"/>
              <w:right w:w="15" w:type="dxa"/>
            </w:tcMar>
            <w:vAlign w:val="bottom"/>
          </w:tcPr>
          <w:p w:rsidR="004C0111" w:rsidRDefault="004C0111" w:rsidP="008A68BE">
            <w:pPr>
              <w:pStyle w:val="a1"/>
              <w:pPrChange w:id="2113" w:author="Иво Станков" w:date="2013-07-29T18:48:00Z">
                <w:pPr>
                  <w:pStyle w:val="a1"/>
                </w:pPr>
              </w:pPrChange>
            </w:pPr>
          </w:p>
        </w:tc>
      </w:tr>
      <w:tr w:rsidR="0012073B" w:rsidRPr="00517376" w:rsidTr="00517376">
        <w:trPr>
          <w:trHeight w:val="170"/>
        </w:trPr>
        <w:tc>
          <w:tcPr>
            <w:tcW w:w="5800" w:type="dxa"/>
            <w:tcBorders>
              <w:top w:val="nil"/>
              <w:left w:val="nil"/>
              <w:bottom w:val="nil"/>
              <w:right w:val="nil"/>
            </w:tcBorders>
            <w:noWrap/>
            <w:tcMar>
              <w:top w:w="0" w:type="dxa"/>
              <w:left w:w="15" w:type="dxa"/>
              <w:bottom w:w="0" w:type="dxa"/>
              <w:right w:w="15" w:type="dxa"/>
            </w:tcMar>
            <w:vAlign w:val="bottom"/>
          </w:tcPr>
          <w:p w:rsidR="00EE5811" w:rsidRDefault="0012073B" w:rsidP="008A68BE">
            <w:pPr>
              <w:pStyle w:val="a"/>
              <w:pPrChange w:id="2114" w:author="Иво Станков" w:date="2013-07-29T18:48:00Z">
                <w:pPr>
                  <w:pStyle w:val="a1"/>
                </w:pPr>
              </w:pPrChange>
            </w:pPr>
            <w:r w:rsidRPr="00517376">
              <w:t>Салдо на 1 януари</w:t>
            </w:r>
          </w:p>
        </w:tc>
        <w:tc>
          <w:tcPr>
            <w:tcW w:w="1800" w:type="dxa"/>
            <w:tcBorders>
              <w:top w:val="single" w:sz="4" w:space="0" w:color="auto"/>
              <w:left w:val="nil"/>
              <w:bottom w:val="single" w:sz="4" w:space="0" w:color="auto"/>
              <w:right w:val="nil"/>
            </w:tcBorders>
            <w:noWrap/>
            <w:tcMar>
              <w:top w:w="15" w:type="dxa"/>
              <w:left w:w="15" w:type="dxa"/>
              <w:bottom w:w="0" w:type="dxa"/>
              <w:right w:w="15" w:type="dxa"/>
            </w:tcMar>
          </w:tcPr>
          <w:p w:rsidR="00EE5811" w:rsidRDefault="0012073B" w:rsidP="008A68BE">
            <w:pPr>
              <w:pStyle w:val="a0"/>
              <w:pPrChange w:id="2115" w:author="Иво Станков" w:date="2013-07-29T18:48:00Z">
                <w:pPr>
                  <w:pStyle w:val="a"/>
                </w:pPr>
              </w:pPrChange>
            </w:pPr>
            <w:r w:rsidRPr="00517376">
              <w:t>177</w:t>
            </w:r>
          </w:p>
        </w:tc>
        <w:tc>
          <w:tcPr>
            <w:tcW w:w="1500" w:type="dxa"/>
            <w:tcBorders>
              <w:top w:val="single" w:sz="4" w:space="0" w:color="auto"/>
              <w:left w:val="nil"/>
              <w:bottom w:val="single" w:sz="4" w:space="0" w:color="auto"/>
              <w:right w:val="nil"/>
            </w:tcBorders>
            <w:noWrap/>
            <w:tcMar>
              <w:top w:w="15" w:type="dxa"/>
              <w:left w:w="15" w:type="dxa"/>
              <w:bottom w:w="0" w:type="dxa"/>
              <w:right w:w="15" w:type="dxa"/>
            </w:tcMar>
          </w:tcPr>
          <w:p w:rsidR="004C0111" w:rsidRDefault="0012073B" w:rsidP="008A68BE">
            <w:pPr>
              <w:pStyle w:val="a0"/>
              <w:pPrChange w:id="2116" w:author="Иво Станков" w:date="2013-07-29T18:48:00Z">
                <w:pPr>
                  <w:pStyle w:val="a0"/>
                </w:pPr>
              </w:pPrChange>
            </w:pPr>
            <w:r w:rsidRPr="00517376">
              <w:t>-</w:t>
            </w:r>
          </w:p>
        </w:tc>
      </w:tr>
      <w:tr w:rsidR="0012073B" w:rsidRPr="00517376" w:rsidTr="00517376">
        <w:trPr>
          <w:trHeight w:val="170"/>
        </w:trPr>
        <w:tc>
          <w:tcPr>
            <w:tcW w:w="5800" w:type="dxa"/>
            <w:tcBorders>
              <w:top w:val="nil"/>
              <w:left w:val="nil"/>
              <w:bottom w:val="nil"/>
              <w:right w:val="nil"/>
            </w:tcBorders>
            <w:tcMar>
              <w:top w:w="0" w:type="dxa"/>
              <w:left w:w="15" w:type="dxa"/>
              <w:bottom w:w="0" w:type="dxa"/>
              <w:right w:w="15" w:type="dxa"/>
            </w:tcMar>
            <w:vAlign w:val="bottom"/>
          </w:tcPr>
          <w:p w:rsidR="00EE5811" w:rsidRDefault="0012073B" w:rsidP="008A68BE">
            <w:pPr>
              <w:pStyle w:val="a"/>
              <w:pPrChange w:id="2117" w:author="Иво Станков" w:date="2013-07-29T18:48:00Z">
                <w:pPr>
                  <w:pStyle w:val="a0"/>
                </w:pPr>
              </w:pPrChange>
            </w:pPr>
            <w:r w:rsidRPr="00517376">
              <w:t>Нетен доход от преоценки на финансови активи на разположение за продажба</w:t>
            </w:r>
          </w:p>
        </w:tc>
        <w:tc>
          <w:tcPr>
            <w:tcW w:w="1800" w:type="dxa"/>
            <w:tcBorders>
              <w:top w:val="nil"/>
              <w:left w:val="nil"/>
              <w:bottom w:val="nil"/>
              <w:right w:val="nil"/>
            </w:tcBorders>
            <w:noWrap/>
            <w:tcMar>
              <w:top w:w="0" w:type="dxa"/>
              <w:left w:w="15" w:type="dxa"/>
              <w:bottom w:w="0" w:type="dxa"/>
              <w:right w:w="15" w:type="dxa"/>
            </w:tcMar>
          </w:tcPr>
          <w:p w:rsidR="00EE5811" w:rsidRDefault="0012073B" w:rsidP="008A68BE">
            <w:pPr>
              <w:pStyle w:val="a0"/>
              <w:pPrChange w:id="2118" w:author="Иво Станков" w:date="2013-07-29T18:48:00Z">
                <w:pPr>
                  <w:pStyle w:val="a"/>
                </w:pPr>
              </w:pPrChange>
            </w:pPr>
            <w:r w:rsidRPr="00517376">
              <w:t>(</w:t>
            </w:r>
            <w:r w:rsidR="003A7806">
              <w:rPr>
                <w:rFonts w:asciiTheme="minorHAnsi" w:hAnsiTheme="minorHAnsi"/>
                <w:lang w:val="en-US"/>
              </w:rPr>
              <w:t>54</w:t>
            </w:r>
            <w:r w:rsidRPr="00517376">
              <w:t>)</w:t>
            </w:r>
          </w:p>
        </w:tc>
        <w:tc>
          <w:tcPr>
            <w:tcW w:w="1500" w:type="dxa"/>
            <w:tcBorders>
              <w:top w:val="nil"/>
              <w:left w:val="nil"/>
              <w:bottom w:val="nil"/>
              <w:right w:val="nil"/>
            </w:tcBorders>
            <w:noWrap/>
            <w:tcMar>
              <w:top w:w="0" w:type="dxa"/>
              <w:left w:w="15" w:type="dxa"/>
              <w:bottom w:w="0" w:type="dxa"/>
              <w:right w:w="15" w:type="dxa"/>
            </w:tcMar>
          </w:tcPr>
          <w:p w:rsidR="004C0111" w:rsidRDefault="0012073B" w:rsidP="008A68BE">
            <w:pPr>
              <w:pStyle w:val="a0"/>
              <w:pPrChange w:id="2119" w:author="Иво Станков" w:date="2013-07-29T18:48:00Z">
                <w:pPr>
                  <w:pStyle w:val="a0"/>
                </w:pPr>
              </w:pPrChange>
            </w:pPr>
            <w:r w:rsidRPr="00517376">
              <w:t>197</w:t>
            </w:r>
          </w:p>
        </w:tc>
      </w:tr>
      <w:tr w:rsidR="0012073B" w:rsidRPr="00517376" w:rsidTr="00517376">
        <w:trPr>
          <w:trHeight w:val="170"/>
        </w:trPr>
        <w:tc>
          <w:tcPr>
            <w:tcW w:w="5800" w:type="dxa"/>
            <w:tcBorders>
              <w:top w:val="nil"/>
              <w:left w:val="nil"/>
              <w:bottom w:val="nil"/>
              <w:right w:val="nil"/>
            </w:tcBorders>
            <w:tcMar>
              <w:top w:w="15" w:type="dxa"/>
              <w:left w:w="15" w:type="dxa"/>
              <w:bottom w:w="0" w:type="dxa"/>
              <w:right w:w="15" w:type="dxa"/>
            </w:tcMar>
            <w:vAlign w:val="bottom"/>
          </w:tcPr>
          <w:p w:rsidR="00EE5811" w:rsidRDefault="0012073B" w:rsidP="008A68BE">
            <w:pPr>
              <w:pStyle w:val="a"/>
              <w:pPrChange w:id="2120" w:author="Иво Станков" w:date="2013-07-29T18:48:00Z">
                <w:pPr>
                  <w:pStyle w:val="a0"/>
                </w:pPr>
              </w:pPrChange>
            </w:pPr>
            <w:r w:rsidRPr="00517376">
              <w:t>Данък върху дохода по преоценките на финансови активи на разположение за продажба</w:t>
            </w:r>
          </w:p>
        </w:tc>
        <w:tc>
          <w:tcPr>
            <w:tcW w:w="1800" w:type="dxa"/>
            <w:tcBorders>
              <w:top w:val="nil"/>
              <w:left w:val="nil"/>
              <w:bottom w:val="nil"/>
              <w:right w:val="nil"/>
            </w:tcBorders>
            <w:noWrap/>
            <w:tcMar>
              <w:top w:w="15" w:type="dxa"/>
              <w:left w:w="15" w:type="dxa"/>
              <w:bottom w:w="0" w:type="dxa"/>
              <w:right w:w="15" w:type="dxa"/>
            </w:tcMar>
          </w:tcPr>
          <w:p w:rsidR="00EE5811" w:rsidRPr="00A12DC3" w:rsidRDefault="003A7806" w:rsidP="008A68BE">
            <w:pPr>
              <w:pStyle w:val="a0"/>
              <w:rPr>
                <w:lang w:val="en-US"/>
              </w:rPr>
              <w:pPrChange w:id="2121" w:author="Иво Станков" w:date="2013-07-29T18:48:00Z">
                <w:pPr>
                  <w:pStyle w:val="a"/>
                </w:pPr>
              </w:pPrChange>
            </w:pPr>
            <w:r>
              <w:rPr>
                <w:lang w:val="en-US"/>
              </w:rPr>
              <w:t>5</w:t>
            </w:r>
          </w:p>
        </w:tc>
        <w:tc>
          <w:tcPr>
            <w:tcW w:w="1500" w:type="dxa"/>
            <w:tcBorders>
              <w:top w:val="nil"/>
              <w:left w:val="nil"/>
              <w:bottom w:val="nil"/>
              <w:right w:val="nil"/>
            </w:tcBorders>
            <w:noWrap/>
            <w:tcMar>
              <w:top w:w="15" w:type="dxa"/>
              <w:left w:w="15" w:type="dxa"/>
              <w:bottom w:w="0" w:type="dxa"/>
              <w:right w:w="15" w:type="dxa"/>
            </w:tcMar>
          </w:tcPr>
          <w:p w:rsidR="004C0111" w:rsidRDefault="0012073B" w:rsidP="008A68BE">
            <w:pPr>
              <w:pStyle w:val="a0"/>
              <w:pPrChange w:id="2122" w:author="Иво Станков" w:date="2013-07-29T18:48:00Z">
                <w:pPr>
                  <w:pStyle w:val="a0"/>
                </w:pPr>
              </w:pPrChange>
            </w:pPr>
            <w:r w:rsidRPr="00517376">
              <w:t>(20)</w:t>
            </w:r>
          </w:p>
        </w:tc>
      </w:tr>
      <w:tr w:rsidR="0012073B" w:rsidRPr="00517376" w:rsidTr="00517376">
        <w:trPr>
          <w:trHeight w:val="170"/>
        </w:trPr>
        <w:tc>
          <w:tcPr>
            <w:tcW w:w="5800" w:type="dxa"/>
            <w:tcBorders>
              <w:top w:val="nil"/>
              <w:left w:val="nil"/>
              <w:bottom w:val="nil"/>
              <w:right w:val="nil"/>
            </w:tcBorders>
            <w:noWrap/>
            <w:tcMar>
              <w:top w:w="0" w:type="dxa"/>
              <w:left w:w="15" w:type="dxa"/>
              <w:bottom w:w="0" w:type="dxa"/>
              <w:right w:w="15" w:type="dxa"/>
            </w:tcMar>
            <w:vAlign w:val="bottom"/>
          </w:tcPr>
          <w:p w:rsidR="00EE5811" w:rsidRDefault="0012073B" w:rsidP="008A68BE">
            <w:pPr>
              <w:pStyle w:val="a"/>
              <w:pPrChange w:id="2123" w:author="Иво Станков" w:date="2013-07-29T18:48:00Z">
                <w:pPr>
                  <w:pStyle w:val="a0"/>
                </w:pPr>
              </w:pPrChange>
            </w:pPr>
            <w:r w:rsidRPr="00517376">
              <w:t>Салдо на</w:t>
            </w:r>
            <w:r w:rsidRPr="00517376">
              <w:rPr>
                <w:lang w:val="en-US"/>
              </w:rPr>
              <w:t xml:space="preserve"> </w:t>
            </w:r>
            <w:r w:rsidR="008C7F96">
              <w:t>30 юни</w:t>
            </w:r>
            <w:r w:rsidRPr="00517376">
              <w:t>/ 31 декември</w:t>
            </w:r>
          </w:p>
        </w:tc>
        <w:tc>
          <w:tcPr>
            <w:tcW w:w="1800" w:type="dxa"/>
            <w:tcBorders>
              <w:top w:val="single" w:sz="4" w:space="0" w:color="auto"/>
              <w:left w:val="nil"/>
              <w:bottom w:val="single" w:sz="4" w:space="0" w:color="auto"/>
              <w:right w:val="nil"/>
            </w:tcBorders>
            <w:noWrap/>
            <w:tcMar>
              <w:top w:w="15" w:type="dxa"/>
              <w:left w:w="15" w:type="dxa"/>
              <w:bottom w:w="0" w:type="dxa"/>
              <w:right w:w="15" w:type="dxa"/>
            </w:tcMar>
          </w:tcPr>
          <w:p w:rsidR="00EE5811" w:rsidRPr="00A12DC3" w:rsidRDefault="003A7806" w:rsidP="008A68BE">
            <w:pPr>
              <w:pStyle w:val="a0"/>
              <w:rPr>
                <w:lang w:val="en-US"/>
              </w:rPr>
              <w:pPrChange w:id="2124" w:author="Иво Станков" w:date="2013-07-29T18:48:00Z">
                <w:pPr>
                  <w:pStyle w:val="a"/>
                </w:pPr>
              </w:pPrChange>
            </w:pPr>
            <w:r>
              <w:rPr>
                <w:lang w:val="en-US"/>
              </w:rPr>
              <w:t>128</w:t>
            </w:r>
          </w:p>
        </w:tc>
        <w:tc>
          <w:tcPr>
            <w:tcW w:w="1500" w:type="dxa"/>
            <w:tcBorders>
              <w:top w:val="single" w:sz="4" w:space="0" w:color="auto"/>
              <w:left w:val="nil"/>
              <w:bottom w:val="single" w:sz="4" w:space="0" w:color="auto"/>
              <w:right w:val="nil"/>
            </w:tcBorders>
            <w:noWrap/>
            <w:tcMar>
              <w:top w:w="15" w:type="dxa"/>
              <w:left w:w="15" w:type="dxa"/>
              <w:bottom w:w="0" w:type="dxa"/>
              <w:right w:w="15" w:type="dxa"/>
            </w:tcMar>
          </w:tcPr>
          <w:p w:rsidR="004C0111" w:rsidRDefault="0012073B" w:rsidP="008A68BE">
            <w:pPr>
              <w:pStyle w:val="a0"/>
              <w:pPrChange w:id="2125" w:author="Иво Станков" w:date="2013-07-29T18:48:00Z">
                <w:pPr>
                  <w:pStyle w:val="a0"/>
                </w:pPr>
              </w:pPrChange>
            </w:pPr>
            <w:r w:rsidRPr="00517376">
              <w:t>177</w:t>
            </w:r>
          </w:p>
        </w:tc>
      </w:tr>
    </w:tbl>
    <w:p w:rsidR="004C0111" w:rsidRDefault="0012073B" w:rsidP="008A68BE">
      <w:pPr>
        <w:pPrChange w:id="2126" w:author="Иво Станков" w:date="2013-07-29T18:48:00Z">
          <w:pPr/>
        </w:pPrChange>
      </w:pPr>
      <w:r w:rsidRPr="00146731">
        <w:t xml:space="preserve"> </w:t>
      </w:r>
    </w:p>
    <w:tbl>
      <w:tblPr>
        <w:tblW w:w="9128" w:type="dxa"/>
        <w:tblInd w:w="93" w:type="dxa"/>
        <w:tblLook w:val="00A0" w:firstRow="1" w:lastRow="0" w:firstColumn="1" w:lastColumn="0" w:noHBand="0" w:noVBand="0"/>
      </w:tblPr>
      <w:tblGrid>
        <w:gridCol w:w="5815"/>
        <w:gridCol w:w="1800"/>
        <w:gridCol w:w="1513"/>
      </w:tblGrid>
      <w:tr w:rsidR="0012073B" w:rsidRPr="00146731" w:rsidTr="00517376">
        <w:trPr>
          <w:trHeight w:val="170"/>
        </w:trPr>
        <w:tc>
          <w:tcPr>
            <w:tcW w:w="5815" w:type="dxa"/>
            <w:tcBorders>
              <w:top w:val="nil"/>
              <w:left w:val="nil"/>
              <w:bottom w:val="nil"/>
              <w:right w:val="nil"/>
            </w:tcBorders>
          </w:tcPr>
          <w:p w:rsidR="00EE5811" w:rsidRDefault="0012073B" w:rsidP="008A68BE">
            <w:pPr>
              <w:pStyle w:val="a1"/>
              <w:pPrChange w:id="2127" w:author="Иво Станков" w:date="2013-07-29T18:48:00Z">
                <w:pPr/>
              </w:pPrChange>
            </w:pPr>
            <w:r w:rsidRPr="00146731">
              <w:t xml:space="preserve">Неразпределена </w:t>
            </w:r>
            <w:proofErr w:type="gramStart"/>
            <w:r w:rsidRPr="00146731">
              <w:t>печалба/(загуба</w:t>
            </w:r>
            <w:proofErr w:type="gramEnd"/>
            <w:r w:rsidRPr="00146731">
              <w:t>)</w:t>
            </w:r>
          </w:p>
        </w:tc>
        <w:tc>
          <w:tcPr>
            <w:tcW w:w="1800" w:type="dxa"/>
            <w:tcBorders>
              <w:top w:val="nil"/>
              <w:left w:val="nil"/>
              <w:bottom w:val="nil"/>
              <w:right w:val="nil"/>
            </w:tcBorders>
            <w:noWrap/>
            <w:vAlign w:val="bottom"/>
          </w:tcPr>
          <w:p w:rsidR="004C0111" w:rsidRDefault="003B25BF" w:rsidP="008A68BE">
            <w:pPr>
              <w:pStyle w:val="a1"/>
              <w:pPrChange w:id="2128" w:author="Иво Станков" w:date="2013-07-29T18:48:00Z">
                <w:pPr>
                  <w:pStyle w:val="a1"/>
                </w:pPr>
              </w:pPrChange>
            </w:pPr>
            <w:r>
              <w:t>30.06</w:t>
            </w:r>
            <w:r w:rsidR="0012073B" w:rsidRPr="00146731">
              <w:t>.2013</w:t>
            </w:r>
          </w:p>
        </w:tc>
        <w:tc>
          <w:tcPr>
            <w:tcW w:w="1513" w:type="dxa"/>
            <w:tcBorders>
              <w:top w:val="nil"/>
              <w:left w:val="nil"/>
              <w:bottom w:val="nil"/>
              <w:right w:val="nil"/>
            </w:tcBorders>
            <w:noWrap/>
            <w:vAlign w:val="bottom"/>
          </w:tcPr>
          <w:p w:rsidR="004C0111" w:rsidRDefault="0012073B" w:rsidP="008A68BE">
            <w:pPr>
              <w:pStyle w:val="a1"/>
              <w:pPrChange w:id="2129" w:author="Иво Станков" w:date="2013-07-29T18:48:00Z">
                <w:pPr>
                  <w:pStyle w:val="a1"/>
                </w:pPr>
              </w:pPrChange>
            </w:pPr>
            <w:r w:rsidRPr="00146731">
              <w:t>31.12.2012</w:t>
            </w:r>
          </w:p>
        </w:tc>
      </w:tr>
      <w:tr w:rsidR="0012073B" w:rsidRPr="00146731" w:rsidTr="00517376">
        <w:trPr>
          <w:trHeight w:val="170"/>
        </w:trPr>
        <w:tc>
          <w:tcPr>
            <w:tcW w:w="5815" w:type="dxa"/>
            <w:tcBorders>
              <w:top w:val="nil"/>
              <w:left w:val="nil"/>
              <w:bottom w:val="nil"/>
              <w:right w:val="nil"/>
            </w:tcBorders>
            <w:noWrap/>
          </w:tcPr>
          <w:p w:rsidR="004C0111" w:rsidRDefault="004C0111" w:rsidP="008A68BE">
            <w:pPr>
              <w:pStyle w:val="a1"/>
              <w:pPrChange w:id="2130" w:author="Иво Станков" w:date="2013-07-29T18:48:00Z">
                <w:pPr>
                  <w:pStyle w:val="a1"/>
                </w:pPr>
              </w:pPrChange>
            </w:pPr>
          </w:p>
        </w:tc>
        <w:tc>
          <w:tcPr>
            <w:tcW w:w="1800" w:type="dxa"/>
            <w:tcBorders>
              <w:top w:val="nil"/>
              <w:left w:val="nil"/>
              <w:bottom w:val="nil"/>
              <w:right w:val="nil"/>
            </w:tcBorders>
            <w:noWrap/>
            <w:vAlign w:val="bottom"/>
          </w:tcPr>
          <w:p w:rsidR="004C0111" w:rsidRDefault="0012073B" w:rsidP="008A68BE">
            <w:pPr>
              <w:pStyle w:val="a1"/>
              <w:pPrChange w:id="2131" w:author="Иво Станков" w:date="2013-07-29T18:48:00Z">
                <w:pPr>
                  <w:pStyle w:val="a1"/>
                </w:pPr>
              </w:pPrChange>
            </w:pPr>
            <w:r w:rsidRPr="00146731">
              <w:t>BGN '000</w:t>
            </w:r>
          </w:p>
        </w:tc>
        <w:tc>
          <w:tcPr>
            <w:tcW w:w="1513" w:type="dxa"/>
            <w:tcBorders>
              <w:top w:val="nil"/>
              <w:left w:val="nil"/>
              <w:bottom w:val="nil"/>
              <w:right w:val="nil"/>
            </w:tcBorders>
            <w:noWrap/>
            <w:vAlign w:val="bottom"/>
          </w:tcPr>
          <w:p w:rsidR="004C0111" w:rsidRDefault="0012073B" w:rsidP="008A68BE">
            <w:pPr>
              <w:pStyle w:val="a1"/>
              <w:pPrChange w:id="2132" w:author="Иво Станков" w:date="2013-07-29T18:48:00Z">
                <w:pPr>
                  <w:pStyle w:val="a1"/>
                </w:pPr>
              </w:pPrChange>
            </w:pPr>
            <w:r w:rsidRPr="00146731">
              <w:t>BGN '000</w:t>
            </w:r>
          </w:p>
        </w:tc>
      </w:tr>
      <w:tr w:rsidR="0012073B" w:rsidRPr="00146731" w:rsidTr="00517376">
        <w:trPr>
          <w:trHeight w:val="170"/>
        </w:trPr>
        <w:tc>
          <w:tcPr>
            <w:tcW w:w="5815" w:type="dxa"/>
            <w:tcBorders>
              <w:top w:val="nil"/>
              <w:left w:val="nil"/>
              <w:bottom w:val="nil"/>
              <w:right w:val="nil"/>
            </w:tcBorders>
            <w:noWrap/>
          </w:tcPr>
          <w:p w:rsidR="004C0111" w:rsidRDefault="004C0111" w:rsidP="008A68BE">
            <w:pPr>
              <w:pPrChange w:id="2133" w:author="Иво Станков" w:date="2013-07-29T18:48:00Z">
                <w:pPr/>
              </w:pPrChange>
            </w:pPr>
          </w:p>
        </w:tc>
        <w:tc>
          <w:tcPr>
            <w:tcW w:w="1800" w:type="dxa"/>
            <w:tcBorders>
              <w:top w:val="nil"/>
              <w:left w:val="nil"/>
              <w:bottom w:val="single" w:sz="4" w:space="0" w:color="auto"/>
              <w:right w:val="nil"/>
            </w:tcBorders>
            <w:noWrap/>
          </w:tcPr>
          <w:p w:rsidR="00EE5811" w:rsidRDefault="00EE5811" w:rsidP="008A68BE">
            <w:pPr>
              <w:pStyle w:val="a0"/>
              <w:pPrChange w:id="2134" w:author="Иво Станков" w:date="2013-07-29T18:48:00Z">
                <w:pPr/>
              </w:pPrChange>
            </w:pPr>
          </w:p>
        </w:tc>
        <w:tc>
          <w:tcPr>
            <w:tcW w:w="1513" w:type="dxa"/>
            <w:tcBorders>
              <w:top w:val="nil"/>
              <w:left w:val="nil"/>
              <w:bottom w:val="single" w:sz="4" w:space="0" w:color="auto"/>
              <w:right w:val="nil"/>
            </w:tcBorders>
            <w:noWrap/>
          </w:tcPr>
          <w:p w:rsidR="004C0111" w:rsidRDefault="004C0111" w:rsidP="008A68BE">
            <w:pPr>
              <w:pStyle w:val="a0"/>
              <w:pPrChange w:id="2135" w:author="Иво Станков" w:date="2013-07-29T18:48:00Z">
                <w:pPr>
                  <w:pStyle w:val="a0"/>
                </w:pPr>
              </w:pPrChange>
            </w:pPr>
          </w:p>
        </w:tc>
      </w:tr>
      <w:tr w:rsidR="0012073B" w:rsidRPr="00146731" w:rsidTr="00517376">
        <w:trPr>
          <w:trHeight w:val="170"/>
        </w:trPr>
        <w:tc>
          <w:tcPr>
            <w:tcW w:w="5815" w:type="dxa"/>
            <w:tcBorders>
              <w:top w:val="nil"/>
              <w:left w:val="nil"/>
              <w:bottom w:val="nil"/>
              <w:right w:val="nil"/>
            </w:tcBorders>
            <w:noWrap/>
          </w:tcPr>
          <w:p w:rsidR="00EE5811" w:rsidRDefault="0012073B" w:rsidP="008A68BE">
            <w:pPr>
              <w:pStyle w:val="a"/>
              <w:pPrChange w:id="2136" w:author="Иво Станков" w:date="2013-07-29T18:48:00Z">
                <w:pPr>
                  <w:pStyle w:val="a0"/>
                </w:pPr>
              </w:pPrChange>
            </w:pPr>
            <w:r w:rsidRPr="00146731">
              <w:t>Салдо на 1 януари</w:t>
            </w:r>
          </w:p>
        </w:tc>
        <w:tc>
          <w:tcPr>
            <w:tcW w:w="1800" w:type="dxa"/>
            <w:tcBorders>
              <w:top w:val="single" w:sz="4" w:space="0" w:color="auto"/>
              <w:left w:val="nil"/>
              <w:bottom w:val="single" w:sz="4" w:space="0" w:color="auto"/>
              <w:right w:val="nil"/>
            </w:tcBorders>
            <w:noWrap/>
          </w:tcPr>
          <w:p w:rsidR="00EE5811" w:rsidRDefault="0012073B" w:rsidP="008A68BE">
            <w:pPr>
              <w:pStyle w:val="a0"/>
              <w:pPrChange w:id="2137" w:author="Иво Станков" w:date="2013-07-29T18:48:00Z">
                <w:pPr>
                  <w:pStyle w:val="a"/>
                </w:pPr>
              </w:pPrChange>
            </w:pPr>
            <w:r w:rsidRPr="00146731">
              <w:t>603</w:t>
            </w:r>
          </w:p>
        </w:tc>
        <w:tc>
          <w:tcPr>
            <w:tcW w:w="1513" w:type="dxa"/>
            <w:tcBorders>
              <w:top w:val="single" w:sz="4" w:space="0" w:color="auto"/>
              <w:left w:val="nil"/>
              <w:bottom w:val="single" w:sz="4" w:space="0" w:color="auto"/>
              <w:right w:val="nil"/>
            </w:tcBorders>
            <w:noWrap/>
          </w:tcPr>
          <w:p w:rsidR="004C0111" w:rsidRDefault="0012073B" w:rsidP="008A68BE">
            <w:pPr>
              <w:pStyle w:val="a0"/>
              <w:pPrChange w:id="2138" w:author="Иво Станков" w:date="2013-07-29T18:48:00Z">
                <w:pPr>
                  <w:pStyle w:val="a0"/>
                </w:pPr>
              </w:pPrChange>
            </w:pPr>
            <w:r w:rsidRPr="00146731">
              <w:t>314</w:t>
            </w:r>
          </w:p>
        </w:tc>
      </w:tr>
      <w:tr w:rsidR="0012073B" w:rsidRPr="00146731" w:rsidTr="00517376">
        <w:trPr>
          <w:trHeight w:val="170"/>
        </w:trPr>
        <w:tc>
          <w:tcPr>
            <w:tcW w:w="5815" w:type="dxa"/>
            <w:tcBorders>
              <w:top w:val="nil"/>
              <w:left w:val="nil"/>
              <w:bottom w:val="nil"/>
              <w:right w:val="nil"/>
            </w:tcBorders>
            <w:vAlign w:val="bottom"/>
          </w:tcPr>
          <w:p w:rsidR="00EE5811" w:rsidRDefault="0012073B" w:rsidP="008A68BE">
            <w:pPr>
              <w:pStyle w:val="a"/>
              <w:pPrChange w:id="2139" w:author="Иво Станков" w:date="2013-07-29T18:48:00Z">
                <w:pPr>
                  <w:pStyle w:val="a0"/>
                </w:pPr>
              </w:pPrChange>
            </w:pPr>
            <w:r w:rsidRPr="00146731">
              <w:t>Плащане на дивиденти</w:t>
            </w:r>
            <w:r w:rsidR="008C7F96">
              <w:t xml:space="preserve"> 80% от </w:t>
            </w:r>
            <w:proofErr w:type="spellStart"/>
            <w:r w:rsidR="008C7F96">
              <w:t>печелбата</w:t>
            </w:r>
            <w:proofErr w:type="spellEnd"/>
            <w:r w:rsidR="008C7F96">
              <w:t xml:space="preserve"> 2012 г.</w:t>
            </w:r>
          </w:p>
        </w:tc>
        <w:tc>
          <w:tcPr>
            <w:tcW w:w="1800" w:type="dxa"/>
            <w:tcBorders>
              <w:top w:val="nil"/>
              <w:left w:val="nil"/>
              <w:bottom w:val="nil"/>
              <w:right w:val="nil"/>
            </w:tcBorders>
          </w:tcPr>
          <w:p w:rsidR="00EE5811" w:rsidRPr="00A12DC3" w:rsidRDefault="008C7F96" w:rsidP="008A68BE">
            <w:pPr>
              <w:pStyle w:val="a0"/>
              <w:rPr>
                <w:lang w:val="en-US"/>
              </w:rPr>
              <w:pPrChange w:id="2140" w:author="Иво Станков" w:date="2013-07-29T18:48:00Z">
                <w:pPr>
                  <w:pStyle w:val="a"/>
                </w:pPr>
              </w:pPrChange>
            </w:pPr>
            <w:r>
              <w:rPr>
                <w:lang w:val="en-US"/>
              </w:rPr>
              <w:t>(482)</w:t>
            </w:r>
          </w:p>
        </w:tc>
        <w:tc>
          <w:tcPr>
            <w:tcW w:w="1513" w:type="dxa"/>
            <w:tcBorders>
              <w:top w:val="nil"/>
              <w:left w:val="nil"/>
              <w:bottom w:val="nil"/>
              <w:right w:val="nil"/>
            </w:tcBorders>
          </w:tcPr>
          <w:p w:rsidR="004C0111" w:rsidRDefault="0012073B" w:rsidP="008A68BE">
            <w:pPr>
              <w:pStyle w:val="a0"/>
              <w:pPrChange w:id="2141" w:author="Иво Станков" w:date="2013-07-29T18:48:00Z">
                <w:pPr>
                  <w:pStyle w:val="a0"/>
                </w:pPr>
              </w:pPrChange>
            </w:pPr>
            <w:r w:rsidRPr="00146731">
              <w:t>(314)</w:t>
            </w:r>
          </w:p>
        </w:tc>
      </w:tr>
      <w:tr w:rsidR="008C7F96" w:rsidRPr="00146731" w:rsidTr="00517376">
        <w:trPr>
          <w:trHeight w:val="170"/>
        </w:trPr>
        <w:tc>
          <w:tcPr>
            <w:tcW w:w="5815" w:type="dxa"/>
            <w:tcBorders>
              <w:top w:val="nil"/>
              <w:left w:val="nil"/>
              <w:bottom w:val="nil"/>
              <w:right w:val="nil"/>
            </w:tcBorders>
            <w:vAlign w:val="bottom"/>
          </w:tcPr>
          <w:p w:rsidR="00EE5811" w:rsidRDefault="008C7F96" w:rsidP="008A68BE">
            <w:pPr>
              <w:pStyle w:val="a"/>
              <w:rPr>
                <w:rFonts w:asciiTheme="minorHAnsi" w:hAnsiTheme="minorHAnsi"/>
                <w:lang w:val="en-US"/>
              </w:rPr>
              <w:pPrChange w:id="2142" w:author="Иво Станков" w:date="2013-07-29T18:48:00Z">
                <w:pPr>
                  <w:pStyle w:val="a0"/>
                </w:pPr>
              </w:pPrChange>
            </w:pPr>
            <w:r>
              <w:t>Разпределение във фонд ”Резервен” 20% от печалбата 2012 г.</w:t>
            </w:r>
          </w:p>
          <w:p w:rsidR="004C0111" w:rsidRDefault="004C0111" w:rsidP="008A68BE">
            <w:pPr>
              <w:pStyle w:val="a"/>
              <w:rPr>
                <w:lang w:val="en-US"/>
              </w:rPr>
              <w:pPrChange w:id="2143" w:author="Иво Станков" w:date="2013-07-29T18:48:00Z">
                <w:pPr>
                  <w:pStyle w:val="a"/>
                </w:pPr>
              </w:pPrChange>
            </w:pPr>
          </w:p>
          <w:p w:rsidR="004C0111" w:rsidRDefault="008C7F96" w:rsidP="008A68BE">
            <w:pPr>
              <w:pStyle w:val="a"/>
              <w:pPrChange w:id="2144" w:author="Иво Станков" w:date="2013-07-29T18:48:00Z">
                <w:pPr>
                  <w:pStyle w:val="a"/>
                </w:pPr>
              </w:pPrChange>
            </w:pPr>
            <w:r>
              <w:rPr>
                <w:lang w:val="en-US"/>
              </w:rPr>
              <w:t xml:space="preserve"> </w:t>
            </w:r>
            <w:r>
              <w:t>Текуща печалба за периода/ годината</w:t>
            </w:r>
          </w:p>
        </w:tc>
        <w:tc>
          <w:tcPr>
            <w:tcW w:w="1800" w:type="dxa"/>
            <w:tcBorders>
              <w:top w:val="nil"/>
              <w:left w:val="nil"/>
              <w:bottom w:val="nil"/>
              <w:right w:val="nil"/>
            </w:tcBorders>
          </w:tcPr>
          <w:p w:rsidR="00EE5811" w:rsidRPr="00A12DC3" w:rsidRDefault="008C7F96" w:rsidP="008A68BE">
            <w:pPr>
              <w:pStyle w:val="a0"/>
              <w:rPr>
                <w:lang w:val="en-US"/>
              </w:rPr>
              <w:pPrChange w:id="2145" w:author="Иво Станков" w:date="2013-07-29T18:48:00Z">
                <w:pPr>
                  <w:pStyle w:val="a"/>
                </w:pPr>
              </w:pPrChange>
            </w:pPr>
            <w:r>
              <w:rPr>
                <w:lang w:val="en-US"/>
              </w:rPr>
              <w:t>(121)</w:t>
            </w:r>
          </w:p>
        </w:tc>
        <w:tc>
          <w:tcPr>
            <w:tcW w:w="1513" w:type="dxa"/>
            <w:tcBorders>
              <w:top w:val="nil"/>
              <w:left w:val="nil"/>
              <w:bottom w:val="nil"/>
              <w:right w:val="nil"/>
            </w:tcBorders>
          </w:tcPr>
          <w:p w:rsidR="004C0111" w:rsidRDefault="004C0111" w:rsidP="008A68BE">
            <w:pPr>
              <w:pStyle w:val="a0"/>
              <w:pPrChange w:id="2146" w:author="Иво Станков" w:date="2013-07-29T18:48:00Z">
                <w:pPr>
                  <w:pStyle w:val="a0"/>
                </w:pPr>
              </w:pPrChange>
            </w:pPr>
          </w:p>
        </w:tc>
      </w:tr>
      <w:tr w:rsidR="008C7F96" w:rsidRPr="00146731" w:rsidTr="00517376">
        <w:trPr>
          <w:trHeight w:val="170"/>
        </w:trPr>
        <w:tc>
          <w:tcPr>
            <w:tcW w:w="5815" w:type="dxa"/>
            <w:tcBorders>
              <w:top w:val="nil"/>
              <w:left w:val="nil"/>
              <w:bottom w:val="nil"/>
              <w:right w:val="nil"/>
            </w:tcBorders>
            <w:vAlign w:val="bottom"/>
          </w:tcPr>
          <w:p w:rsidR="00EE5811" w:rsidRDefault="00EE5811" w:rsidP="008A68BE">
            <w:pPr>
              <w:pStyle w:val="a"/>
              <w:pPrChange w:id="2147" w:author="Иво Станков" w:date="2013-07-29T18:48:00Z">
                <w:pPr>
                  <w:pStyle w:val="a0"/>
                </w:pPr>
              </w:pPrChange>
            </w:pPr>
          </w:p>
        </w:tc>
        <w:tc>
          <w:tcPr>
            <w:tcW w:w="1800" w:type="dxa"/>
            <w:tcBorders>
              <w:top w:val="nil"/>
              <w:left w:val="nil"/>
              <w:bottom w:val="single" w:sz="4" w:space="0" w:color="auto"/>
              <w:right w:val="nil"/>
            </w:tcBorders>
          </w:tcPr>
          <w:p w:rsidR="00EE5811" w:rsidRDefault="008C7F96" w:rsidP="008A68BE">
            <w:pPr>
              <w:pStyle w:val="a0"/>
              <w:pPrChange w:id="2148" w:author="Иво Станков" w:date="2013-07-29T18:48:00Z">
                <w:pPr>
                  <w:pStyle w:val="a"/>
                </w:pPr>
              </w:pPrChange>
            </w:pPr>
            <w:r>
              <w:t>625</w:t>
            </w:r>
          </w:p>
        </w:tc>
        <w:tc>
          <w:tcPr>
            <w:tcW w:w="1513" w:type="dxa"/>
            <w:tcBorders>
              <w:top w:val="nil"/>
              <w:left w:val="nil"/>
              <w:bottom w:val="single" w:sz="4" w:space="0" w:color="auto"/>
              <w:right w:val="nil"/>
            </w:tcBorders>
          </w:tcPr>
          <w:p w:rsidR="004C0111" w:rsidRDefault="008C7F96" w:rsidP="008A68BE">
            <w:pPr>
              <w:pStyle w:val="a0"/>
              <w:pPrChange w:id="2149" w:author="Иво Станков" w:date="2013-07-29T18:48:00Z">
                <w:pPr>
                  <w:pStyle w:val="a0"/>
                </w:pPr>
              </w:pPrChange>
            </w:pPr>
            <w:r>
              <w:t>603</w:t>
            </w:r>
          </w:p>
        </w:tc>
      </w:tr>
      <w:tr w:rsidR="008C7F96" w:rsidRPr="00146731" w:rsidTr="00517376">
        <w:trPr>
          <w:trHeight w:val="170"/>
        </w:trPr>
        <w:tc>
          <w:tcPr>
            <w:tcW w:w="5815" w:type="dxa"/>
            <w:tcBorders>
              <w:top w:val="nil"/>
              <w:left w:val="nil"/>
              <w:bottom w:val="nil"/>
              <w:right w:val="nil"/>
            </w:tcBorders>
            <w:noWrap/>
          </w:tcPr>
          <w:p w:rsidR="00EE5811" w:rsidRDefault="008C7F96" w:rsidP="008A68BE">
            <w:pPr>
              <w:pStyle w:val="a"/>
              <w:pPrChange w:id="2150" w:author="Иво Станков" w:date="2013-07-29T18:48:00Z">
                <w:pPr>
                  <w:pStyle w:val="a0"/>
                </w:pPr>
              </w:pPrChange>
            </w:pPr>
            <w:r w:rsidRPr="00146731">
              <w:t xml:space="preserve">Салдо на </w:t>
            </w:r>
            <w:r>
              <w:t>30 юни</w:t>
            </w:r>
            <w:r w:rsidRPr="00146731">
              <w:t>/31 декември</w:t>
            </w:r>
          </w:p>
        </w:tc>
        <w:tc>
          <w:tcPr>
            <w:tcW w:w="1800" w:type="dxa"/>
            <w:tcBorders>
              <w:top w:val="single" w:sz="4" w:space="0" w:color="auto"/>
              <w:left w:val="nil"/>
              <w:bottom w:val="single" w:sz="4" w:space="0" w:color="auto"/>
              <w:right w:val="nil"/>
            </w:tcBorders>
            <w:noWrap/>
            <w:vAlign w:val="bottom"/>
          </w:tcPr>
          <w:p w:rsidR="00EE5811" w:rsidRPr="00A12DC3" w:rsidRDefault="003A7806" w:rsidP="008A68BE">
            <w:pPr>
              <w:pStyle w:val="a0"/>
              <w:rPr>
                <w:lang w:val="en-US"/>
              </w:rPr>
              <w:pPrChange w:id="2151" w:author="Иво Станков" w:date="2013-07-29T18:48:00Z">
                <w:pPr>
                  <w:pStyle w:val="a"/>
                </w:pPr>
              </w:pPrChange>
            </w:pPr>
            <w:r>
              <w:rPr>
                <w:lang w:val="en-US"/>
              </w:rPr>
              <w:t>625</w:t>
            </w:r>
          </w:p>
        </w:tc>
        <w:tc>
          <w:tcPr>
            <w:tcW w:w="1513" w:type="dxa"/>
            <w:tcBorders>
              <w:top w:val="single" w:sz="4" w:space="0" w:color="auto"/>
              <w:left w:val="nil"/>
              <w:bottom w:val="single" w:sz="4" w:space="0" w:color="auto"/>
              <w:right w:val="nil"/>
            </w:tcBorders>
            <w:noWrap/>
            <w:vAlign w:val="bottom"/>
          </w:tcPr>
          <w:p w:rsidR="004C0111" w:rsidRDefault="008C7F96" w:rsidP="008A68BE">
            <w:pPr>
              <w:pStyle w:val="a0"/>
              <w:pPrChange w:id="2152" w:author="Иво Станков" w:date="2013-07-29T18:48:00Z">
                <w:pPr>
                  <w:pStyle w:val="a0"/>
                </w:pPr>
              </w:pPrChange>
            </w:pPr>
            <w:r w:rsidRPr="00146731">
              <w:t>603</w:t>
            </w:r>
          </w:p>
        </w:tc>
      </w:tr>
    </w:tbl>
    <w:p w:rsidR="004C0111" w:rsidRDefault="004C0111" w:rsidP="008A68BE">
      <w:pPr>
        <w:pPrChange w:id="2153" w:author="Иво Станков" w:date="2013-07-29T18:48:00Z">
          <w:pPr/>
        </w:pPrChange>
      </w:pPr>
    </w:p>
    <w:tbl>
      <w:tblPr>
        <w:tblW w:w="9415" w:type="dxa"/>
        <w:tblInd w:w="93" w:type="dxa"/>
        <w:tblLook w:val="00A0" w:firstRow="1" w:lastRow="0" w:firstColumn="1" w:lastColumn="0" w:noHBand="0" w:noVBand="0"/>
      </w:tblPr>
      <w:tblGrid>
        <w:gridCol w:w="5815"/>
        <w:gridCol w:w="1800"/>
        <w:gridCol w:w="300"/>
        <w:gridCol w:w="1500"/>
      </w:tblGrid>
      <w:tr w:rsidR="0012073B" w:rsidRPr="00517376" w:rsidTr="00517376">
        <w:trPr>
          <w:trHeight w:val="170"/>
        </w:trPr>
        <w:tc>
          <w:tcPr>
            <w:tcW w:w="5815" w:type="dxa"/>
            <w:tcBorders>
              <w:top w:val="nil"/>
              <w:left w:val="nil"/>
              <w:bottom w:val="nil"/>
              <w:right w:val="nil"/>
            </w:tcBorders>
            <w:noWrap/>
            <w:vAlign w:val="bottom"/>
          </w:tcPr>
          <w:p w:rsidR="00EE5811" w:rsidRDefault="0012073B" w:rsidP="008A68BE">
            <w:pPr>
              <w:pStyle w:val="a1"/>
              <w:pPrChange w:id="2154" w:author="Иво Станков" w:date="2013-07-29T18:48:00Z">
                <w:pPr/>
              </w:pPrChange>
            </w:pPr>
            <w:r w:rsidRPr="00517376">
              <w:t xml:space="preserve">Основен доход на </w:t>
            </w:r>
            <w:proofErr w:type="gramStart"/>
            <w:r w:rsidRPr="00517376">
              <w:t xml:space="preserve">акция </w:t>
            </w:r>
            <w:proofErr w:type="gramEnd"/>
          </w:p>
        </w:tc>
        <w:tc>
          <w:tcPr>
            <w:tcW w:w="1800" w:type="dxa"/>
            <w:tcBorders>
              <w:top w:val="nil"/>
              <w:left w:val="nil"/>
              <w:bottom w:val="nil"/>
              <w:right w:val="nil"/>
            </w:tcBorders>
            <w:noWrap/>
          </w:tcPr>
          <w:p w:rsidR="004C0111" w:rsidRDefault="0012073B" w:rsidP="008A68BE">
            <w:pPr>
              <w:pStyle w:val="a1"/>
              <w:pPrChange w:id="2155" w:author="Иво Станков" w:date="2013-07-29T18:48:00Z">
                <w:pPr>
                  <w:pStyle w:val="a1"/>
                </w:pPr>
              </w:pPrChange>
            </w:pPr>
            <w:r w:rsidRPr="00517376">
              <w:t>31.03.2013</w:t>
            </w:r>
          </w:p>
        </w:tc>
        <w:tc>
          <w:tcPr>
            <w:tcW w:w="300" w:type="dxa"/>
            <w:tcBorders>
              <w:top w:val="nil"/>
              <w:left w:val="nil"/>
              <w:bottom w:val="nil"/>
              <w:right w:val="nil"/>
            </w:tcBorders>
            <w:noWrap/>
          </w:tcPr>
          <w:p w:rsidR="004C0111" w:rsidRDefault="004C0111" w:rsidP="008A68BE">
            <w:pPr>
              <w:pStyle w:val="a1"/>
              <w:pPrChange w:id="2156" w:author="Иво Станков" w:date="2013-07-29T18:48:00Z">
                <w:pPr>
                  <w:pStyle w:val="a1"/>
                </w:pPr>
              </w:pPrChange>
            </w:pPr>
          </w:p>
        </w:tc>
        <w:tc>
          <w:tcPr>
            <w:tcW w:w="1500" w:type="dxa"/>
            <w:tcBorders>
              <w:top w:val="nil"/>
              <w:left w:val="nil"/>
              <w:bottom w:val="nil"/>
              <w:right w:val="nil"/>
            </w:tcBorders>
            <w:noWrap/>
          </w:tcPr>
          <w:p w:rsidR="004C0111" w:rsidRDefault="0012073B" w:rsidP="008A68BE">
            <w:pPr>
              <w:pStyle w:val="a1"/>
              <w:pPrChange w:id="2157" w:author="Иво Станков" w:date="2013-07-29T18:48:00Z">
                <w:pPr>
                  <w:pStyle w:val="a1"/>
                </w:pPr>
              </w:pPrChange>
            </w:pPr>
            <w:r w:rsidRPr="00517376">
              <w:t>31.12.2012</w:t>
            </w:r>
          </w:p>
        </w:tc>
      </w:tr>
      <w:tr w:rsidR="0012073B" w:rsidRPr="00517376" w:rsidTr="00517376">
        <w:trPr>
          <w:trHeight w:val="170"/>
        </w:trPr>
        <w:tc>
          <w:tcPr>
            <w:tcW w:w="5815" w:type="dxa"/>
            <w:tcBorders>
              <w:top w:val="nil"/>
              <w:left w:val="nil"/>
              <w:bottom w:val="nil"/>
              <w:right w:val="nil"/>
            </w:tcBorders>
            <w:noWrap/>
            <w:vAlign w:val="bottom"/>
          </w:tcPr>
          <w:p w:rsidR="004C0111" w:rsidRDefault="004C0111" w:rsidP="008A68BE">
            <w:pPr>
              <w:pStyle w:val="a1"/>
              <w:pPrChange w:id="2158" w:author="Иво Станков" w:date="2013-07-29T18:48:00Z">
                <w:pPr>
                  <w:pStyle w:val="a1"/>
                </w:pPr>
              </w:pPrChange>
            </w:pPr>
          </w:p>
        </w:tc>
        <w:tc>
          <w:tcPr>
            <w:tcW w:w="1800" w:type="dxa"/>
            <w:tcBorders>
              <w:top w:val="nil"/>
              <w:left w:val="nil"/>
              <w:bottom w:val="nil"/>
              <w:right w:val="nil"/>
            </w:tcBorders>
            <w:noWrap/>
          </w:tcPr>
          <w:p w:rsidR="004C0111" w:rsidRDefault="004C0111" w:rsidP="008A68BE">
            <w:pPr>
              <w:pStyle w:val="a1"/>
              <w:pPrChange w:id="2159" w:author="Иво Станков" w:date="2013-07-29T18:48:00Z">
                <w:pPr>
                  <w:pStyle w:val="a1"/>
                </w:pPr>
              </w:pPrChange>
            </w:pPr>
          </w:p>
        </w:tc>
        <w:tc>
          <w:tcPr>
            <w:tcW w:w="300" w:type="dxa"/>
            <w:tcBorders>
              <w:top w:val="nil"/>
              <w:left w:val="nil"/>
              <w:bottom w:val="nil"/>
              <w:right w:val="nil"/>
            </w:tcBorders>
            <w:noWrap/>
          </w:tcPr>
          <w:p w:rsidR="004C0111" w:rsidRDefault="004C0111" w:rsidP="008A68BE">
            <w:pPr>
              <w:pStyle w:val="a1"/>
              <w:pPrChange w:id="2160" w:author="Иво Станков" w:date="2013-07-29T18:48:00Z">
                <w:pPr>
                  <w:pStyle w:val="a1"/>
                </w:pPr>
              </w:pPrChange>
            </w:pPr>
          </w:p>
        </w:tc>
        <w:tc>
          <w:tcPr>
            <w:tcW w:w="1500" w:type="dxa"/>
            <w:tcBorders>
              <w:top w:val="nil"/>
              <w:left w:val="nil"/>
              <w:bottom w:val="nil"/>
              <w:right w:val="nil"/>
            </w:tcBorders>
            <w:noWrap/>
          </w:tcPr>
          <w:p w:rsidR="004C0111" w:rsidRDefault="004C0111" w:rsidP="008A68BE">
            <w:pPr>
              <w:pStyle w:val="a1"/>
              <w:pPrChange w:id="2161" w:author="Иво Станков" w:date="2013-07-29T18:48:00Z">
                <w:pPr>
                  <w:pStyle w:val="a1"/>
                </w:pPr>
              </w:pPrChange>
            </w:pPr>
          </w:p>
        </w:tc>
      </w:tr>
      <w:tr w:rsidR="0012073B" w:rsidRPr="00517376" w:rsidTr="00517376">
        <w:trPr>
          <w:trHeight w:val="170"/>
        </w:trPr>
        <w:tc>
          <w:tcPr>
            <w:tcW w:w="5815" w:type="dxa"/>
            <w:tcBorders>
              <w:top w:val="nil"/>
              <w:left w:val="nil"/>
              <w:bottom w:val="nil"/>
              <w:right w:val="nil"/>
            </w:tcBorders>
            <w:noWrap/>
            <w:vAlign w:val="bottom"/>
          </w:tcPr>
          <w:p w:rsidR="00EE5811" w:rsidRDefault="0012073B" w:rsidP="008A68BE">
            <w:pPr>
              <w:pStyle w:val="a"/>
              <w:pPrChange w:id="2162" w:author="Иво Станков" w:date="2013-07-29T18:48:00Z">
                <w:pPr>
                  <w:pStyle w:val="a1"/>
                </w:pPr>
              </w:pPrChange>
            </w:pPr>
            <w:r w:rsidRPr="00517376">
              <w:t>Средно претеглен брой акции</w:t>
            </w:r>
          </w:p>
        </w:tc>
        <w:tc>
          <w:tcPr>
            <w:tcW w:w="1800" w:type="dxa"/>
            <w:tcBorders>
              <w:top w:val="nil"/>
              <w:left w:val="nil"/>
              <w:bottom w:val="nil"/>
              <w:right w:val="nil"/>
            </w:tcBorders>
            <w:noWrap/>
            <w:vAlign w:val="bottom"/>
          </w:tcPr>
          <w:p w:rsidR="00EE5811" w:rsidRDefault="0012073B" w:rsidP="008A68BE">
            <w:pPr>
              <w:pStyle w:val="a0"/>
              <w:pPrChange w:id="2163" w:author="Иво Станков" w:date="2013-07-29T18:48:00Z">
                <w:pPr>
                  <w:pStyle w:val="a"/>
                </w:pPr>
              </w:pPrChange>
            </w:pPr>
            <w:r w:rsidRPr="00517376">
              <w:t>6,582,860</w:t>
            </w:r>
          </w:p>
        </w:tc>
        <w:tc>
          <w:tcPr>
            <w:tcW w:w="300" w:type="dxa"/>
            <w:tcBorders>
              <w:top w:val="nil"/>
              <w:left w:val="nil"/>
              <w:bottom w:val="nil"/>
              <w:right w:val="nil"/>
            </w:tcBorders>
            <w:noWrap/>
            <w:vAlign w:val="bottom"/>
          </w:tcPr>
          <w:p w:rsidR="004C0111" w:rsidRDefault="004C0111" w:rsidP="008A68BE">
            <w:pPr>
              <w:pStyle w:val="a0"/>
              <w:pPrChange w:id="2164" w:author="Иво Станков" w:date="2013-07-29T18:48:00Z">
                <w:pPr>
                  <w:pStyle w:val="a0"/>
                </w:pPr>
              </w:pPrChange>
            </w:pPr>
          </w:p>
        </w:tc>
        <w:tc>
          <w:tcPr>
            <w:tcW w:w="1500" w:type="dxa"/>
            <w:tcBorders>
              <w:top w:val="nil"/>
              <w:left w:val="nil"/>
              <w:bottom w:val="nil"/>
              <w:right w:val="nil"/>
            </w:tcBorders>
            <w:noWrap/>
            <w:vAlign w:val="bottom"/>
          </w:tcPr>
          <w:p w:rsidR="004C0111" w:rsidRDefault="0012073B" w:rsidP="008A68BE">
            <w:pPr>
              <w:pStyle w:val="a0"/>
              <w:pPrChange w:id="2165" w:author="Иво Станков" w:date="2013-07-29T18:48:00Z">
                <w:pPr>
                  <w:pStyle w:val="a0"/>
                </w:pPr>
              </w:pPrChange>
            </w:pPr>
            <w:r w:rsidRPr="00517376">
              <w:t>6,582,860</w:t>
            </w:r>
          </w:p>
        </w:tc>
      </w:tr>
      <w:tr w:rsidR="0012073B" w:rsidRPr="00517376" w:rsidTr="00517376">
        <w:trPr>
          <w:trHeight w:val="170"/>
        </w:trPr>
        <w:tc>
          <w:tcPr>
            <w:tcW w:w="5815" w:type="dxa"/>
            <w:tcBorders>
              <w:top w:val="nil"/>
              <w:left w:val="nil"/>
              <w:bottom w:val="nil"/>
              <w:right w:val="nil"/>
            </w:tcBorders>
            <w:noWrap/>
            <w:vAlign w:val="bottom"/>
          </w:tcPr>
          <w:p w:rsidR="00EE5811" w:rsidRDefault="0012073B" w:rsidP="008A68BE">
            <w:pPr>
              <w:pStyle w:val="a"/>
              <w:pPrChange w:id="2166" w:author="Иво Станков" w:date="2013-07-29T18:48:00Z">
                <w:pPr>
                  <w:pStyle w:val="a0"/>
                </w:pPr>
              </w:pPrChange>
            </w:pPr>
            <w:r w:rsidRPr="00517376">
              <w:t>Нетна печалба за периода/годината (BGN’000)</w:t>
            </w:r>
          </w:p>
        </w:tc>
        <w:tc>
          <w:tcPr>
            <w:tcW w:w="1800" w:type="dxa"/>
            <w:tcBorders>
              <w:top w:val="nil"/>
              <w:left w:val="nil"/>
              <w:bottom w:val="nil"/>
              <w:right w:val="nil"/>
            </w:tcBorders>
            <w:noWrap/>
            <w:vAlign w:val="bottom"/>
          </w:tcPr>
          <w:p w:rsidR="00EE5811" w:rsidRDefault="000B38A1" w:rsidP="008A68BE">
            <w:pPr>
              <w:pStyle w:val="a0"/>
              <w:pPrChange w:id="2167" w:author="Иво Станков" w:date="2013-07-29T18:48:00Z">
                <w:pPr>
                  <w:pStyle w:val="a"/>
                </w:pPr>
              </w:pPrChange>
            </w:pPr>
            <w:r>
              <w:t>625</w:t>
            </w:r>
          </w:p>
        </w:tc>
        <w:tc>
          <w:tcPr>
            <w:tcW w:w="300" w:type="dxa"/>
            <w:tcBorders>
              <w:top w:val="nil"/>
              <w:left w:val="nil"/>
              <w:bottom w:val="nil"/>
              <w:right w:val="nil"/>
            </w:tcBorders>
            <w:noWrap/>
            <w:vAlign w:val="bottom"/>
          </w:tcPr>
          <w:p w:rsidR="004C0111" w:rsidRDefault="004C0111" w:rsidP="008A68BE">
            <w:pPr>
              <w:pStyle w:val="a0"/>
              <w:pPrChange w:id="2168" w:author="Иво Станков" w:date="2013-07-29T18:48:00Z">
                <w:pPr>
                  <w:pStyle w:val="a0"/>
                </w:pPr>
              </w:pPrChange>
            </w:pPr>
          </w:p>
        </w:tc>
        <w:tc>
          <w:tcPr>
            <w:tcW w:w="1500" w:type="dxa"/>
            <w:tcBorders>
              <w:top w:val="nil"/>
              <w:left w:val="nil"/>
              <w:bottom w:val="nil"/>
              <w:right w:val="nil"/>
            </w:tcBorders>
            <w:noWrap/>
            <w:vAlign w:val="bottom"/>
          </w:tcPr>
          <w:p w:rsidR="004C0111" w:rsidRDefault="0012073B" w:rsidP="008A68BE">
            <w:pPr>
              <w:pStyle w:val="a0"/>
              <w:pPrChange w:id="2169" w:author="Иво Станков" w:date="2013-07-29T18:48:00Z">
                <w:pPr>
                  <w:pStyle w:val="a0"/>
                </w:pPr>
              </w:pPrChange>
            </w:pPr>
            <w:r w:rsidRPr="00517376">
              <w:t>603</w:t>
            </w:r>
          </w:p>
        </w:tc>
      </w:tr>
      <w:tr w:rsidR="0012073B" w:rsidRPr="00517376" w:rsidTr="00517376">
        <w:trPr>
          <w:trHeight w:val="170"/>
        </w:trPr>
        <w:tc>
          <w:tcPr>
            <w:tcW w:w="5815" w:type="dxa"/>
            <w:tcBorders>
              <w:top w:val="nil"/>
              <w:left w:val="nil"/>
              <w:bottom w:val="nil"/>
              <w:right w:val="nil"/>
            </w:tcBorders>
            <w:noWrap/>
            <w:vAlign w:val="bottom"/>
          </w:tcPr>
          <w:p w:rsidR="00EE5811" w:rsidRDefault="0012073B" w:rsidP="008A68BE">
            <w:pPr>
              <w:pStyle w:val="a"/>
              <w:pPrChange w:id="2170" w:author="Иво Станков" w:date="2013-07-29T18:48:00Z">
                <w:pPr>
                  <w:pStyle w:val="a0"/>
                </w:pPr>
              </w:pPrChange>
            </w:pPr>
            <w:r w:rsidRPr="00517376">
              <w:t>Основен доход на акция (BGN)</w:t>
            </w:r>
          </w:p>
        </w:tc>
        <w:tc>
          <w:tcPr>
            <w:tcW w:w="1800" w:type="dxa"/>
            <w:tcBorders>
              <w:top w:val="single" w:sz="4" w:space="0" w:color="auto"/>
              <w:left w:val="nil"/>
              <w:bottom w:val="double" w:sz="6" w:space="0" w:color="auto"/>
              <w:right w:val="nil"/>
            </w:tcBorders>
            <w:noWrap/>
            <w:vAlign w:val="bottom"/>
          </w:tcPr>
          <w:p w:rsidR="00EE5811" w:rsidRPr="00A12DC3" w:rsidRDefault="003A7806" w:rsidP="008A68BE">
            <w:pPr>
              <w:pStyle w:val="a0"/>
              <w:rPr>
                <w:lang w:val="en-US"/>
              </w:rPr>
              <w:pPrChange w:id="2171" w:author="Иво Станков" w:date="2013-07-29T18:48:00Z">
                <w:pPr>
                  <w:pStyle w:val="a"/>
                </w:pPr>
              </w:pPrChange>
            </w:pPr>
            <w:r>
              <w:rPr>
                <w:lang w:val="en-US"/>
              </w:rPr>
              <w:t>0.09</w:t>
            </w:r>
          </w:p>
        </w:tc>
        <w:tc>
          <w:tcPr>
            <w:tcW w:w="300" w:type="dxa"/>
            <w:tcBorders>
              <w:top w:val="nil"/>
              <w:left w:val="nil"/>
              <w:bottom w:val="nil"/>
              <w:right w:val="nil"/>
            </w:tcBorders>
            <w:noWrap/>
            <w:vAlign w:val="bottom"/>
          </w:tcPr>
          <w:p w:rsidR="004C0111" w:rsidRDefault="004C0111" w:rsidP="008A68BE">
            <w:pPr>
              <w:pStyle w:val="a0"/>
              <w:pPrChange w:id="2172" w:author="Иво Станков" w:date="2013-07-29T18:48:00Z">
                <w:pPr>
                  <w:pStyle w:val="a0"/>
                </w:pPr>
              </w:pPrChange>
            </w:pPr>
          </w:p>
        </w:tc>
        <w:tc>
          <w:tcPr>
            <w:tcW w:w="1500" w:type="dxa"/>
            <w:tcBorders>
              <w:top w:val="single" w:sz="4" w:space="0" w:color="auto"/>
              <w:left w:val="nil"/>
              <w:bottom w:val="double" w:sz="6" w:space="0" w:color="auto"/>
              <w:right w:val="nil"/>
            </w:tcBorders>
            <w:noWrap/>
            <w:vAlign w:val="bottom"/>
          </w:tcPr>
          <w:p w:rsidR="004C0111" w:rsidRDefault="0012073B" w:rsidP="008A68BE">
            <w:pPr>
              <w:pStyle w:val="a0"/>
              <w:pPrChange w:id="2173" w:author="Иво Станков" w:date="2013-07-29T18:48:00Z">
                <w:pPr>
                  <w:pStyle w:val="a0"/>
                </w:pPr>
              </w:pPrChange>
            </w:pPr>
            <w:r w:rsidRPr="00517376">
              <w:t>0.09</w:t>
            </w:r>
          </w:p>
        </w:tc>
      </w:tr>
    </w:tbl>
    <w:p w:rsidR="00EE5811" w:rsidRDefault="00833980" w:rsidP="008A68BE">
      <w:pPr>
        <w:pStyle w:val="Heading1"/>
        <w:pPrChange w:id="2174" w:author="Иво Станков" w:date="2013-07-29T18:48:00Z">
          <w:pPr>
            <w:pStyle w:val="a0"/>
          </w:pPr>
        </w:pPrChange>
      </w:pPr>
      <w:bookmarkStart w:id="2175" w:name="_Toc355005242"/>
      <w:r>
        <w:rPr>
          <w:rFonts w:asciiTheme="minorHAnsi" w:hAnsiTheme="minorHAnsi"/>
          <w:lang w:val="en-US"/>
        </w:rPr>
        <w:t>24</w:t>
      </w:r>
      <w:proofErr w:type="gramStart"/>
      <w:r>
        <w:rPr>
          <w:rFonts w:asciiTheme="minorHAnsi" w:hAnsiTheme="minorHAnsi"/>
          <w:lang w:val="en-US"/>
        </w:rPr>
        <w:t>.</w:t>
      </w:r>
      <w:r w:rsidR="000B38A1">
        <w:t>.</w:t>
      </w:r>
      <w:r w:rsidR="0012073B" w:rsidRPr="00146731">
        <w:t>ЗАДЪЛЖЕНИЯ</w:t>
      </w:r>
      <w:proofErr w:type="gramEnd"/>
      <w:r w:rsidR="0012073B" w:rsidRPr="00146731">
        <w:t xml:space="preserve"> КЪМ ПЕРСОНАЛА ПРИ ПЕНСИОНИРАНЕ</w:t>
      </w:r>
      <w:bookmarkEnd w:id="2175"/>
      <w:r w:rsidR="0012073B" w:rsidRPr="00146731">
        <w:t xml:space="preserve"> </w:t>
      </w:r>
    </w:p>
    <w:p w:rsidR="004C0111" w:rsidRDefault="0012073B" w:rsidP="008A68BE">
      <w:pPr>
        <w:pPrChange w:id="2176" w:author="Иво Станков" w:date="2013-07-29T18:48:00Z">
          <w:pPr/>
        </w:pPrChange>
      </w:pPr>
      <w:r w:rsidRPr="00146731">
        <w:tab/>
      </w:r>
      <w:proofErr w:type="gramStart"/>
      <w:r w:rsidRPr="00146731">
        <w:t>Задълженията към персонала включват сегашната стойност на задължението</w:t>
      </w:r>
      <w:proofErr w:type="gramEnd"/>
      <w:r w:rsidRPr="00146731">
        <w:t xml:space="preserve"> на дружеството за изплащане на обезщетения на наетия персонал при настъпване на пенсионна възраст. Съгласно разпоредбите на Кодекса на труда всеки служител има право на </w:t>
      </w:r>
      <w:proofErr w:type="gramStart"/>
      <w:r w:rsidRPr="00146731">
        <w:t>обезщетение в размер на две брутни заплати при пенсиониране, а ако има трудов стаж над 10 години в същото предприятие, обезщетението</w:t>
      </w:r>
      <w:proofErr w:type="gramEnd"/>
      <w:r w:rsidRPr="00146731">
        <w:t xml:space="preserve"> е в размер на шест брутни заплати към момента на пенсиониране (Приложение № 2.17). За определянето на тези задължения дружеството е назначило </w:t>
      </w:r>
      <w:proofErr w:type="spellStart"/>
      <w:r w:rsidRPr="00146731">
        <w:t>актюерска</w:t>
      </w:r>
      <w:proofErr w:type="spellEnd"/>
      <w:r w:rsidRPr="00146731">
        <w:t xml:space="preserve"> оценка, като е ползвало услугите на сертифициран </w:t>
      </w:r>
      <w:proofErr w:type="spellStart"/>
      <w:r w:rsidRPr="00146731">
        <w:lastRenderedPageBreak/>
        <w:t>актюер</w:t>
      </w:r>
      <w:proofErr w:type="spellEnd"/>
      <w:r w:rsidRPr="00146731">
        <w:t xml:space="preserve">. На база на изготвения от </w:t>
      </w:r>
      <w:proofErr w:type="spellStart"/>
      <w:r w:rsidRPr="00146731">
        <w:t>актюера</w:t>
      </w:r>
      <w:proofErr w:type="spellEnd"/>
      <w:r w:rsidRPr="00146731">
        <w:t xml:space="preserve"> доклад е определено задължение в отчета за финансовото състояние към </w:t>
      </w:r>
      <w:r w:rsidR="000B38A1">
        <w:t>30.06</w:t>
      </w:r>
      <w:r w:rsidRPr="00146731">
        <w:t>.2013 г. в размер на 32 хил. лв. (31.12.2012 г.: 32 хил. лв.).</w:t>
      </w:r>
    </w:p>
    <w:p w:rsidR="009E5524" w:rsidRDefault="0012073B" w:rsidP="008A68BE">
      <w:pPr>
        <w:rPr>
          <w:ins w:id="2177" w:author="Иво Станков" w:date="2013-07-29T18:14:00Z"/>
        </w:rPr>
        <w:pPrChange w:id="2178" w:author="Иво Станков" w:date="2013-07-29T18:48:00Z">
          <w:pPr/>
        </w:pPrChange>
      </w:pPr>
      <w:r w:rsidRPr="00146731">
        <w:tab/>
        <w:t xml:space="preserve">Изменението на признатото в отчета за финансовото състояние задължение на дружеството за изплащане на дефинирани доходи на персонала при пенсиониране е както следва: </w:t>
      </w:r>
    </w:p>
    <w:p w:rsidR="004C0111" w:rsidRDefault="004C0111" w:rsidP="008A68BE">
      <w:pPr>
        <w:pPrChange w:id="2179" w:author="Иво Станков" w:date="2013-07-29T18:48:00Z">
          <w:pPr/>
        </w:pPrChange>
      </w:pPr>
    </w:p>
    <w:tbl>
      <w:tblPr>
        <w:tblW w:w="9063" w:type="dxa"/>
        <w:jc w:val="center"/>
        <w:tblInd w:w="93" w:type="dxa"/>
        <w:tblCellMar>
          <w:left w:w="17" w:type="dxa"/>
          <w:right w:w="17" w:type="dxa"/>
        </w:tblCellMar>
        <w:tblLook w:val="00A0" w:firstRow="1" w:lastRow="0" w:firstColumn="1" w:lastColumn="0" w:noHBand="0" w:noVBand="0"/>
      </w:tblPr>
      <w:tblGrid>
        <w:gridCol w:w="5777"/>
        <w:gridCol w:w="1782"/>
        <w:gridCol w:w="1504"/>
      </w:tblGrid>
      <w:tr w:rsidR="0012073B" w:rsidRPr="00517376" w:rsidTr="00517376">
        <w:trPr>
          <w:trHeight w:val="170"/>
          <w:jc w:val="center"/>
        </w:trPr>
        <w:tc>
          <w:tcPr>
            <w:tcW w:w="5777" w:type="dxa"/>
            <w:tcBorders>
              <w:top w:val="nil"/>
              <w:left w:val="nil"/>
              <w:bottom w:val="nil"/>
              <w:right w:val="nil"/>
            </w:tcBorders>
            <w:vAlign w:val="bottom"/>
          </w:tcPr>
          <w:p w:rsidR="004C0111" w:rsidRDefault="004C0111" w:rsidP="008A68BE">
            <w:pPr>
              <w:pPrChange w:id="2180" w:author="Иво Станков" w:date="2013-07-29T18:48:00Z">
                <w:pPr/>
              </w:pPrChange>
            </w:pPr>
          </w:p>
        </w:tc>
        <w:tc>
          <w:tcPr>
            <w:tcW w:w="1782" w:type="dxa"/>
            <w:tcBorders>
              <w:top w:val="nil"/>
              <w:left w:val="nil"/>
              <w:bottom w:val="nil"/>
              <w:right w:val="nil"/>
            </w:tcBorders>
            <w:vAlign w:val="bottom"/>
          </w:tcPr>
          <w:p w:rsidR="00EE5811" w:rsidDel="009E5524" w:rsidRDefault="00EE5811" w:rsidP="008A68BE">
            <w:pPr>
              <w:pStyle w:val="a1"/>
              <w:rPr>
                <w:del w:id="2181" w:author="Иво Станков" w:date="2013-07-29T18:14:00Z"/>
              </w:rPr>
              <w:pPrChange w:id="2182" w:author="Иво Станков" w:date="2013-07-29T18:48:00Z">
                <w:pPr/>
              </w:pPrChange>
            </w:pPr>
          </w:p>
          <w:p w:rsidR="004C0111" w:rsidRDefault="000B38A1" w:rsidP="008A68BE">
            <w:pPr>
              <w:pStyle w:val="a1"/>
              <w:pPrChange w:id="2183" w:author="Иво Станков" w:date="2013-07-29T18:48:00Z">
                <w:pPr>
                  <w:pStyle w:val="a1"/>
                </w:pPr>
              </w:pPrChange>
            </w:pPr>
            <w:r>
              <w:t>30.06</w:t>
            </w:r>
            <w:r w:rsidR="0012073B" w:rsidRPr="00517376">
              <w:t>.2013</w:t>
            </w:r>
          </w:p>
        </w:tc>
        <w:tc>
          <w:tcPr>
            <w:tcW w:w="1504" w:type="dxa"/>
            <w:tcBorders>
              <w:top w:val="nil"/>
              <w:left w:val="nil"/>
              <w:bottom w:val="nil"/>
              <w:right w:val="nil"/>
            </w:tcBorders>
            <w:vAlign w:val="bottom"/>
          </w:tcPr>
          <w:p w:rsidR="004C0111" w:rsidRDefault="0012073B" w:rsidP="008A68BE">
            <w:pPr>
              <w:pStyle w:val="a1"/>
              <w:pPrChange w:id="2184" w:author="Иво Станков" w:date="2013-07-29T18:48:00Z">
                <w:pPr>
                  <w:pStyle w:val="a1"/>
                </w:pPr>
              </w:pPrChange>
            </w:pPr>
            <w:r w:rsidRPr="00517376">
              <w:t>31.12.2012</w:t>
            </w:r>
          </w:p>
        </w:tc>
      </w:tr>
      <w:tr w:rsidR="0012073B" w:rsidRPr="00517376" w:rsidTr="00517376">
        <w:trPr>
          <w:trHeight w:val="170"/>
          <w:jc w:val="center"/>
        </w:trPr>
        <w:tc>
          <w:tcPr>
            <w:tcW w:w="5777" w:type="dxa"/>
            <w:tcBorders>
              <w:top w:val="nil"/>
              <w:left w:val="nil"/>
              <w:bottom w:val="nil"/>
              <w:right w:val="nil"/>
            </w:tcBorders>
            <w:vAlign w:val="bottom"/>
          </w:tcPr>
          <w:p w:rsidR="004C0111" w:rsidRDefault="004C0111" w:rsidP="008A68BE">
            <w:pPr>
              <w:pPrChange w:id="2185" w:author="Иво Станков" w:date="2013-07-29T18:48:00Z">
                <w:pPr/>
              </w:pPrChange>
            </w:pPr>
          </w:p>
        </w:tc>
        <w:tc>
          <w:tcPr>
            <w:tcW w:w="1782" w:type="dxa"/>
            <w:tcBorders>
              <w:top w:val="nil"/>
              <w:left w:val="nil"/>
              <w:bottom w:val="nil"/>
              <w:right w:val="nil"/>
            </w:tcBorders>
            <w:vAlign w:val="bottom"/>
          </w:tcPr>
          <w:p w:rsidR="00EE5811" w:rsidRDefault="0012073B" w:rsidP="008A68BE">
            <w:pPr>
              <w:pStyle w:val="a1"/>
              <w:pPrChange w:id="2186" w:author="Иво Станков" w:date="2013-07-29T18:48:00Z">
                <w:pPr/>
              </w:pPrChange>
            </w:pPr>
            <w:r w:rsidRPr="00517376">
              <w:t>BGN '000</w:t>
            </w:r>
          </w:p>
        </w:tc>
        <w:tc>
          <w:tcPr>
            <w:tcW w:w="1504" w:type="dxa"/>
            <w:tcBorders>
              <w:top w:val="nil"/>
              <w:left w:val="nil"/>
              <w:bottom w:val="nil"/>
              <w:right w:val="nil"/>
            </w:tcBorders>
            <w:vAlign w:val="bottom"/>
          </w:tcPr>
          <w:p w:rsidR="004C0111" w:rsidRDefault="0012073B" w:rsidP="008A68BE">
            <w:pPr>
              <w:pStyle w:val="a1"/>
              <w:pPrChange w:id="2187" w:author="Иво Станков" w:date="2013-07-29T18:48:00Z">
                <w:pPr>
                  <w:pStyle w:val="a1"/>
                </w:pPr>
              </w:pPrChange>
            </w:pPr>
            <w:r w:rsidRPr="00517376">
              <w:t>BGN '000</w:t>
            </w:r>
          </w:p>
        </w:tc>
      </w:tr>
      <w:tr w:rsidR="0012073B" w:rsidRPr="00517376" w:rsidTr="00517376">
        <w:trPr>
          <w:trHeight w:val="170"/>
          <w:jc w:val="center"/>
        </w:trPr>
        <w:tc>
          <w:tcPr>
            <w:tcW w:w="5777" w:type="dxa"/>
            <w:tcBorders>
              <w:top w:val="nil"/>
              <w:left w:val="nil"/>
              <w:bottom w:val="nil"/>
              <w:right w:val="nil"/>
            </w:tcBorders>
            <w:vAlign w:val="bottom"/>
          </w:tcPr>
          <w:p w:rsidR="00EE5811" w:rsidRDefault="00EE5811" w:rsidP="008A68BE">
            <w:pPr>
              <w:pStyle w:val="a"/>
              <w:pPrChange w:id="2188" w:author="Иво Станков" w:date="2013-07-29T18:48:00Z">
                <w:pPr>
                  <w:pStyle w:val="a1"/>
                </w:pPr>
              </w:pPrChange>
            </w:pPr>
          </w:p>
        </w:tc>
        <w:tc>
          <w:tcPr>
            <w:tcW w:w="1782" w:type="dxa"/>
            <w:tcBorders>
              <w:top w:val="nil"/>
              <w:left w:val="nil"/>
              <w:bottom w:val="nil"/>
              <w:right w:val="nil"/>
            </w:tcBorders>
            <w:vAlign w:val="bottom"/>
          </w:tcPr>
          <w:p w:rsidR="00EE5811" w:rsidRDefault="00EE5811" w:rsidP="008A68BE">
            <w:pPr>
              <w:pStyle w:val="a0"/>
              <w:pPrChange w:id="2189" w:author="Иво Станков" w:date="2013-07-29T18:48:00Z">
                <w:pPr>
                  <w:pStyle w:val="a"/>
                </w:pPr>
              </w:pPrChange>
            </w:pPr>
          </w:p>
        </w:tc>
        <w:tc>
          <w:tcPr>
            <w:tcW w:w="1504" w:type="dxa"/>
            <w:tcBorders>
              <w:top w:val="nil"/>
              <w:left w:val="nil"/>
              <w:bottom w:val="nil"/>
              <w:right w:val="nil"/>
            </w:tcBorders>
            <w:vAlign w:val="bottom"/>
          </w:tcPr>
          <w:p w:rsidR="004C0111" w:rsidRDefault="004C0111" w:rsidP="008A68BE">
            <w:pPr>
              <w:pStyle w:val="a0"/>
              <w:pPrChange w:id="2190" w:author="Иво Станков" w:date="2013-07-29T18:48:00Z">
                <w:pPr>
                  <w:pStyle w:val="a0"/>
                </w:pPr>
              </w:pPrChange>
            </w:pPr>
          </w:p>
        </w:tc>
      </w:tr>
      <w:tr w:rsidR="0012073B" w:rsidRPr="00517376" w:rsidTr="00517376">
        <w:trPr>
          <w:trHeight w:val="170"/>
          <w:jc w:val="center"/>
        </w:trPr>
        <w:tc>
          <w:tcPr>
            <w:tcW w:w="5777" w:type="dxa"/>
            <w:tcBorders>
              <w:top w:val="nil"/>
              <w:left w:val="nil"/>
              <w:bottom w:val="nil"/>
              <w:right w:val="nil"/>
            </w:tcBorders>
            <w:vAlign w:val="bottom"/>
          </w:tcPr>
          <w:p w:rsidR="00EE5811" w:rsidRDefault="0012073B" w:rsidP="008A68BE">
            <w:pPr>
              <w:pStyle w:val="a"/>
              <w:pPrChange w:id="2191" w:author="Иво Станков" w:date="2013-07-29T18:48:00Z">
                <w:pPr>
                  <w:pStyle w:val="a0"/>
                </w:pPr>
              </w:pPrChange>
            </w:pPr>
            <w:r w:rsidRPr="00517376">
              <w:t>Сегашна стойност на задълженията на 1 януари</w:t>
            </w:r>
          </w:p>
        </w:tc>
        <w:tc>
          <w:tcPr>
            <w:tcW w:w="1782" w:type="dxa"/>
            <w:tcBorders>
              <w:top w:val="nil"/>
              <w:left w:val="nil"/>
              <w:bottom w:val="nil"/>
              <w:right w:val="nil"/>
            </w:tcBorders>
          </w:tcPr>
          <w:p w:rsidR="00EE5811" w:rsidRDefault="0012073B" w:rsidP="008A68BE">
            <w:pPr>
              <w:pStyle w:val="a0"/>
              <w:pPrChange w:id="2192" w:author="Иво Станков" w:date="2013-07-29T18:48:00Z">
                <w:pPr>
                  <w:pStyle w:val="a"/>
                </w:pPr>
              </w:pPrChange>
            </w:pPr>
            <w:r w:rsidRPr="00517376">
              <w:t>24</w:t>
            </w:r>
          </w:p>
        </w:tc>
        <w:tc>
          <w:tcPr>
            <w:tcW w:w="1504" w:type="dxa"/>
            <w:tcBorders>
              <w:top w:val="nil"/>
              <w:left w:val="nil"/>
              <w:bottom w:val="nil"/>
              <w:right w:val="nil"/>
            </w:tcBorders>
          </w:tcPr>
          <w:p w:rsidR="004C0111" w:rsidRDefault="0012073B" w:rsidP="008A68BE">
            <w:pPr>
              <w:pStyle w:val="a0"/>
              <w:pPrChange w:id="2193" w:author="Иво Станков" w:date="2013-07-29T18:48:00Z">
                <w:pPr>
                  <w:pStyle w:val="a0"/>
                </w:pPr>
              </w:pPrChange>
            </w:pPr>
            <w:r w:rsidRPr="00517376">
              <w:t>24</w:t>
            </w:r>
          </w:p>
        </w:tc>
      </w:tr>
      <w:tr w:rsidR="0012073B" w:rsidRPr="00517376" w:rsidTr="00517376">
        <w:trPr>
          <w:trHeight w:val="170"/>
          <w:jc w:val="center"/>
        </w:trPr>
        <w:tc>
          <w:tcPr>
            <w:tcW w:w="5777" w:type="dxa"/>
            <w:tcBorders>
              <w:top w:val="nil"/>
              <w:left w:val="nil"/>
              <w:bottom w:val="nil"/>
              <w:right w:val="nil"/>
            </w:tcBorders>
            <w:vAlign w:val="bottom"/>
          </w:tcPr>
          <w:p w:rsidR="00EE5811" w:rsidRDefault="0012073B" w:rsidP="008A68BE">
            <w:pPr>
              <w:pStyle w:val="a"/>
              <w:pPrChange w:id="2194" w:author="Иво Станков" w:date="2013-07-29T18:48:00Z">
                <w:pPr>
                  <w:pStyle w:val="a0"/>
                </w:pPr>
              </w:pPrChange>
            </w:pPr>
            <w:r w:rsidRPr="00517376">
              <w:t xml:space="preserve">Непризната </w:t>
            </w:r>
            <w:proofErr w:type="spellStart"/>
            <w:r w:rsidRPr="00517376">
              <w:t>актюерска</w:t>
            </w:r>
            <w:proofErr w:type="spellEnd"/>
            <w:r w:rsidRPr="00517376">
              <w:t xml:space="preserve"> печалба на 1 януари</w:t>
            </w:r>
          </w:p>
        </w:tc>
        <w:tc>
          <w:tcPr>
            <w:tcW w:w="1782" w:type="dxa"/>
            <w:tcBorders>
              <w:top w:val="nil"/>
              <w:left w:val="nil"/>
              <w:bottom w:val="single" w:sz="4" w:space="0" w:color="auto"/>
              <w:right w:val="nil"/>
            </w:tcBorders>
          </w:tcPr>
          <w:p w:rsidR="00EE5811" w:rsidRDefault="0012073B" w:rsidP="008A68BE">
            <w:pPr>
              <w:pStyle w:val="a0"/>
              <w:pPrChange w:id="2195" w:author="Иво Станков" w:date="2013-07-29T18:48:00Z">
                <w:pPr>
                  <w:pStyle w:val="a"/>
                </w:pPr>
              </w:pPrChange>
            </w:pPr>
            <w:r w:rsidRPr="00517376">
              <w:t>2</w:t>
            </w:r>
          </w:p>
        </w:tc>
        <w:tc>
          <w:tcPr>
            <w:tcW w:w="1504" w:type="dxa"/>
            <w:tcBorders>
              <w:top w:val="nil"/>
              <w:left w:val="nil"/>
              <w:bottom w:val="single" w:sz="4" w:space="0" w:color="auto"/>
              <w:right w:val="nil"/>
            </w:tcBorders>
          </w:tcPr>
          <w:p w:rsidR="004C0111" w:rsidRDefault="0012073B" w:rsidP="008A68BE">
            <w:pPr>
              <w:pStyle w:val="a0"/>
              <w:pPrChange w:id="2196" w:author="Иво Станков" w:date="2013-07-29T18:48:00Z">
                <w:pPr>
                  <w:pStyle w:val="a0"/>
                </w:pPr>
              </w:pPrChange>
            </w:pPr>
            <w:r w:rsidRPr="00517376">
              <w:t>2</w:t>
            </w:r>
          </w:p>
        </w:tc>
      </w:tr>
      <w:tr w:rsidR="0012073B" w:rsidRPr="00517376" w:rsidTr="00517376">
        <w:trPr>
          <w:trHeight w:val="170"/>
          <w:jc w:val="center"/>
        </w:trPr>
        <w:tc>
          <w:tcPr>
            <w:tcW w:w="5777" w:type="dxa"/>
            <w:tcBorders>
              <w:top w:val="nil"/>
              <w:left w:val="nil"/>
              <w:bottom w:val="nil"/>
              <w:right w:val="nil"/>
            </w:tcBorders>
            <w:vAlign w:val="bottom"/>
          </w:tcPr>
          <w:p w:rsidR="00EE5811" w:rsidRDefault="0012073B" w:rsidP="008A68BE">
            <w:pPr>
              <w:pStyle w:val="a"/>
              <w:pPrChange w:id="2197" w:author="Иво Станков" w:date="2013-07-29T18:48:00Z">
                <w:pPr>
                  <w:pStyle w:val="a0"/>
                </w:pPr>
              </w:pPrChange>
            </w:pPr>
            <w:r w:rsidRPr="00517376">
              <w:t xml:space="preserve">Задължение признато в отчета за финансовото </w:t>
            </w:r>
            <w:proofErr w:type="gramStart"/>
            <w:r w:rsidRPr="00517376">
              <w:t xml:space="preserve">състояние </w:t>
            </w:r>
            <w:proofErr w:type="gramEnd"/>
          </w:p>
          <w:p w:rsidR="004C0111" w:rsidRDefault="0012073B" w:rsidP="008A68BE">
            <w:pPr>
              <w:pStyle w:val="a"/>
              <w:rPr>
                <w:bCs/>
              </w:rPr>
              <w:pPrChange w:id="2198" w:author="Иво Станков" w:date="2013-07-29T18:48:00Z">
                <w:pPr>
                  <w:pStyle w:val="a"/>
                </w:pPr>
              </w:pPrChange>
            </w:pPr>
            <w:proofErr w:type="gramStart"/>
            <w:r w:rsidRPr="00517376">
              <w:t>на</w:t>
            </w:r>
            <w:proofErr w:type="gramEnd"/>
            <w:r w:rsidRPr="00517376">
              <w:t xml:space="preserve"> 1 януари</w:t>
            </w:r>
          </w:p>
        </w:tc>
        <w:tc>
          <w:tcPr>
            <w:tcW w:w="1782" w:type="dxa"/>
            <w:tcBorders>
              <w:top w:val="nil"/>
              <w:left w:val="nil"/>
              <w:bottom w:val="nil"/>
              <w:right w:val="nil"/>
            </w:tcBorders>
          </w:tcPr>
          <w:p w:rsidR="00EE5811" w:rsidRDefault="0012073B" w:rsidP="008A68BE">
            <w:pPr>
              <w:pStyle w:val="a0"/>
              <w:pPrChange w:id="2199" w:author="Иво Станков" w:date="2013-07-29T18:48:00Z">
                <w:pPr>
                  <w:pStyle w:val="a"/>
                </w:pPr>
              </w:pPrChange>
            </w:pPr>
            <w:r w:rsidRPr="00517376">
              <w:t>26</w:t>
            </w:r>
          </w:p>
        </w:tc>
        <w:tc>
          <w:tcPr>
            <w:tcW w:w="1504" w:type="dxa"/>
            <w:tcBorders>
              <w:top w:val="nil"/>
              <w:left w:val="nil"/>
              <w:bottom w:val="nil"/>
              <w:right w:val="nil"/>
            </w:tcBorders>
          </w:tcPr>
          <w:p w:rsidR="004C0111" w:rsidRDefault="0012073B" w:rsidP="008A68BE">
            <w:pPr>
              <w:pStyle w:val="a0"/>
              <w:pPrChange w:id="2200" w:author="Иво Станков" w:date="2013-07-29T18:48:00Z">
                <w:pPr>
                  <w:pStyle w:val="a0"/>
                </w:pPr>
              </w:pPrChange>
            </w:pPr>
            <w:r w:rsidRPr="00517376">
              <w:t>26</w:t>
            </w:r>
          </w:p>
        </w:tc>
      </w:tr>
      <w:tr w:rsidR="0012073B" w:rsidRPr="00517376" w:rsidTr="00517376">
        <w:trPr>
          <w:trHeight w:val="170"/>
          <w:jc w:val="center"/>
        </w:trPr>
        <w:tc>
          <w:tcPr>
            <w:tcW w:w="5777" w:type="dxa"/>
            <w:tcBorders>
              <w:top w:val="nil"/>
              <w:left w:val="nil"/>
              <w:bottom w:val="nil"/>
              <w:right w:val="nil"/>
            </w:tcBorders>
          </w:tcPr>
          <w:p w:rsidR="00EE5811" w:rsidRDefault="0012073B" w:rsidP="008A68BE">
            <w:pPr>
              <w:pStyle w:val="a"/>
              <w:pPrChange w:id="2201" w:author="Иво Станков" w:date="2013-07-29T18:48:00Z">
                <w:pPr>
                  <w:pStyle w:val="a0"/>
                </w:pPr>
              </w:pPrChange>
            </w:pPr>
            <w:proofErr w:type="gramStart"/>
            <w:r w:rsidRPr="00517376">
              <w:t>Разход/(икономия</w:t>
            </w:r>
            <w:proofErr w:type="gramEnd"/>
            <w:r w:rsidRPr="00517376">
              <w:t>), признати в отчета за всеобхватния доход (в печалбата или загубата за годината) (Приложение № 7)</w:t>
            </w:r>
          </w:p>
        </w:tc>
        <w:tc>
          <w:tcPr>
            <w:tcW w:w="1782" w:type="dxa"/>
            <w:tcBorders>
              <w:top w:val="nil"/>
              <w:left w:val="nil"/>
              <w:bottom w:val="double" w:sz="6" w:space="0" w:color="auto"/>
              <w:right w:val="nil"/>
            </w:tcBorders>
          </w:tcPr>
          <w:p w:rsidR="00EE5811" w:rsidRDefault="0012073B" w:rsidP="008A68BE">
            <w:pPr>
              <w:pStyle w:val="a0"/>
              <w:pPrChange w:id="2202" w:author="Иво Станков" w:date="2013-07-29T18:48:00Z">
                <w:pPr>
                  <w:pStyle w:val="a"/>
                </w:pPr>
              </w:pPrChange>
            </w:pPr>
            <w:r w:rsidRPr="00517376">
              <w:t>6</w:t>
            </w:r>
          </w:p>
        </w:tc>
        <w:tc>
          <w:tcPr>
            <w:tcW w:w="1504" w:type="dxa"/>
            <w:tcBorders>
              <w:top w:val="nil"/>
              <w:left w:val="nil"/>
              <w:bottom w:val="double" w:sz="6" w:space="0" w:color="auto"/>
              <w:right w:val="nil"/>
            </w:tcBorders>
          </w:tcPr>
          <w:p w:rsidR="004C0111" w:rsidRDefault="0012073B" w:rsidP="008A68BE">
            <w:pPr>
              <w:pStyle w:val="a0"/>
              <w:pPrChange w:id="2203" w:author="Иво Станков" w:date="2013-07-29T18:48:00Z">
                <w:pPr>
                  <w:pStyle w:val="a0"/>
                </w:pPr>
              </w:pPrChange>
            </w:pPr>
            <w:r w:rsidRPr="00517376">
              <w:t>6</w:t>
            </w:r>
          </w:p>
        </w:tc>
      </w:tr>
      <w:tr w:rsidR="0012073B" w:rsidRPr="00517376" w:rsidTr="00517376">
        <w:trPr>
          <w:trHeight w:val="170"/>
          <w:jc w:val="center"/>
        </w:trPr>
        <w:tc>
          <w:tcPr>
            <w:tcW w:w="5777" w:type="dxa"/>
            <w:tcBorders>
              <w:top w:val="nil"/>
              <w:left w:val="nil"/>
              <w:bottom w:val="nil"/>
              <w:right w:val="nil"/>
            </w:tcBorders>
          </w:tcPr>
          <w:p w:rsidR="00EE5811" w:rsidRDefault="0012073B" w:rsidP="008A68BE">
            <w:pPr>
              <w:pStyle w:val="a"/>
              <w:pPrChange w:id="2204" w:author="Иво Станков" w:date="2013-07-29T18:48:00Z">
                <w:pPr>
                  <w:pStyle w:val="a0"/>
                </w:pPr>
              </w:pPrChange>
            </w:pPr>
            <w:r w:rsidRPr="00517376">
              <w:t xml:space="preserve">Задължение признато в отчета за финансовото </w:t>
            </w:r>
            <w:proofErr w:type="gramStart"/>
            <w:r w:rsidRPr="00517376">
              <w:t xml:space="preserve">състояние </w:t>
            </w:r>
            <w:proofErr w:type="gramEnd"/>
          </w:p>
          <w:p w:rsidR="004C0111" w:rsidRDefault="000B38A1" w:rsidP="008A68BE">
            <w:pPr>
              <w:pStyle w:val="a"/>
              <w:rPr>
                <w:bCs/>
              </w:rPr>
              <w:pPrChange w:id="2205" w:author="Иво Станков" w:date="2013-07-29T18:48:00Z">
                <w:pPr>
                  <w:pStyle w:val="a"/>
                </w:pPr>
              </w:pPrChange>
            </w:pPr>
            <w:r w:rsidRPr="00517376">
              <w:t>Н</w:t>
            </w:r>
            <w:r w:rsidR="0012073B" w:rsidRPr="00517376">
              <w:t>а</w:t>
            </w:r>
            <w:r>
              <w:t xml:space="preserve"> 30 юни/</w:t>
            </w:r>
            <w:r w:rsidR="0012073B" w:rsidRPr="00517376">
              <w:t>31 декември</w:t>
            </w:r>
          </w:p>
        </w:tc>
        <w:tc>
          <w:tcPr>
            <w:tcW w:w="1782" w:type="dxa"/>
            <w:tcBorders>
              <w:top w:val="nil"/>
              <w:left w:val="nil"/>
              <w:bottom w:val="nil"/>
              <w:right w:val="nil"/>
            </w:tcBorders>
          </w:tcPr>
          <w:p w:rsidR="00EE5811" w:rsidRDefault="0012073B" w:rsidP="008A68BE">
            <w:pPr>
              <w:pStyle w:val="a0"/>
              <w:pPrChange w:id="2206" w:author="Иво Станков" w:date="2013-07-29T18:48:00Z">
                <w:pPr>
                  <w:pStyle w:val="a"/>
                </w:pPr>
              </w:pPrChange>
            </w:pPr>
            <w:r w:rsidRPr="00517376">
              <w:t>32</w:t>
            </w:r>
          </w:p>
        </w:tc>
        <w:tc>
          <w:tcPr>
            <w:tcW w:w="1504" w:type="dxa"/>
            <w:tcBorders>
              <w:top w:val="nil"/>
              <w:left w:val="nil"/>
              <w:bottom w:val="nil"/>
              <w:right w:val="nil"/>
            </w:tcBorders>
          </w:tcPr>
          <w:p w:rsidR="004C0111" w:rsidRDefault="0012073B" w:rsidP="008A68BE">
            <w:pPr>
              <w:pStyle w:val="a0"/>
              <w:pPrChange w:id="2207" w:author="Иво Станков" w:date="2013-07-29T18:48:00Z">
                <w:pPr>
                  <w:pStyle w:val="a0"/>
                </w:pPr>
              </w:pPrChange>
            </w:pPr>
            <w:r w:rsidRPr="00517376">
              <w:t>32</w:t>
            </w:r>
          </w:p>
        </w:tc>
      </w:tr>
      <w:tr w:rsidR="0012073B" w:rsidRPr="00517376" w:rsidTr="00517376">
        <w:trPr>
          <w:trHeight w:val="170"/>
          <w:jc w:val="center"/>
        </w:trPr>
        <w:tc>
          <w:tcPr>
            <w:tcW w:w="5777" w:type="dxa"/>
            <w:tcBorders>
              <w:top w:val="nil"/>
              <w:left w:val="nil"/>
              <w:bottom w:val="nil"/>
              <w:right w:val="nil"/>
            </w:tcBorders>
          </w:tcPr>
          <w:p w:rsidR="00EE5811" w:rsidRDefault="0012073B" w:rsidP="008A68BE">
            <w:pPr>
              <w:pStyle w:val="a"/>
              <w:pPrChange w:id="2208" w:author="Иво Станков" w:date="2013-07-29T18:48:00Z">
                <w:pPr>
                  <w:pStyle w:val="a0"/>
                </w:pPr>
              </w:pPrChange>
            </w:pPr>
            <w:r w:rsidRPr="00517376">
              <w:t xml:space="preserve">Непризната </w:t>
            </w:r>
            <w:proofErr w:type="spellStart"/>
            <w:r w:rsidRPr="00517376">
              <w:t>актюерска</w:t>
            </w:r>
            <w:proofErr w:type="spellEnd"/>
            <w:r w:rsidRPr="00517376">
              <w:t xml:space="preserve"> (загуба)/печалба на /31 декември</w:t>
            </w:r>
          </w:p>
        </w:tc>
        <w:tc>
          <w:tcPr>
            <w:tcW w:w="1782" w:type="dxa"/>
            <w:tcBorders>
              <w:top w:val="nil"/>
              <w:left w:val="nil"/>
              <w:bottom w:val="nil"/>
              <w:right w:val="nil"/>
            </w:tcBorders>
          </w:tcPr>
          <w:p w:rsidR="00EE5811" w:rsidRDefault="0012073B" w:rsidP="008A68BE">
            <w:pPr>
              <w:pStyle w:val="a0"/>
              <w:pPrChange w:id="2209" w:author="Иво Станков" w:date="2013-07-29T18:48:00Z">
                <w:pPr>
                  <w:pStyle w:val="a"/>
                </w:pPr>
              </w:pPrChange>
            </w:pPr>
            <w:r w:rsidRPr="00517376">
              <w:t>(1)</w:t>
            </w:r>
          </w:p>
        </w:tc>
        <w:tc>
          <w:tcPr>
            <w:tcW w:w="1504" w:type="dxa"/>
            <w:tcBorders>
              <w:top w:val="nil"/>
              <w:left w:val="nil"/>
              <w:bottom w:val="nil"/>
              <w:right w:val="nil"/>
            </w:tcBorders>
          </w:tcPr>
          <w:p w:rsidR="004C0111" w:rsidRDefault="0012073B" w:rsidP="008A68BE">
            <w:pPr>
              <w:pStyle w:val="a0"/>
              <w:pPrChange w:id="2210" w:author="Иво Станков" w:date="2013-07-29T18:48:00Z">
                <w:pPr>
                  <w:pStyle w:val="a0"/>
                </w:pPr>
              </w:pPrChange>
            </w:pPr>
            <w:r w:rsidRPr="00517376">
              <w:t>(1)</w:t>
            </w:r>
          </w:p>
        </w:tc>
      </w:tr>
      <w:tr w:rsidR="0012073B" w:rsidRPr="00517376" w:rsidTr="00517376">
        <w:trPr>
          <w:trHeight w:val="170"/>
          <w:jc w:val="center"/>
        </w:trPr>
        <w:tc>
          <w:tcPr>
            <w:tcW w:w="5777" w:type="dxa"/>
            <w:tcBorders>
              <w:top w:val="nil"/>
              <w:left w:val="nil"/>
              <w:bottom w:val="nil"/>
              <w:right w:val="nil"/>
            </w:tcBorders>
          </w:tcPr>
          <w:p w:rsidR="00EE5811" w:rsidRDefault="0012073B" w:rsidP="008A68BE">
            <w:pPr>
              <w:pStyle w:val="a"/>
              <w:pPrChange w:id="2211" w:author="Иво Станков" w:date="2013-07-29T18:48:00Z">
                <w:pPr>
                  <w:pStyle w:val="a0"/>
                </w:pPr>
              </w:pPrChange>
            </w:pPr>
            <w:r w:rsidRPr="00517376">
              <w:t xml:space="preserve">Сегашна стойност на задълженията на </w:t>
            </w:r>
            <w:r w:rsidR="000B38A1">
              <w:t>30 юни</w:t>
            </w:r>
            <w:r w:rsidRPr="00517376">
              <w:t>/31 декември</w:t>
            </w:r>
          </w:p>
        </w:tc>
        <w:tc>
          <w:tcPr>
            <w:tcW w:w="1782" w:type="dxa"/>
            <w:tcBorders>
              <w:top w:val="nil"/>
              <w:left w:val="nil"/>
              <w:bottom w:val="nil"/>
              <w:right w:val="nil"/>
            </w:tcBorders>
          </w:tcPr>
          <w:p w:rsidR="00EE5811" w:rsidRDefault="0012073B" w:rsidP="008A68BE">
            <w:pPr>
              <w:pStyle w:val="a0"/>
              <w:pPrChange w:id="2212" w:author="Иво Станков" w:date="2013-07-29T18:48:00Z">
                <w:pPr>
                  <w:pStyle w:val="a"/>
                </w:pPr>
              </w:pPrChange>
            </w:pPr>
            <w:r w:rsidRPr="00517376">
              <w:t>33</w:t>
            </w:r>
          </w:p>
        </w:tc>
        <w:tc>
          <w:tcPr>
            <w:tcW w:w="1504" w:type="dxa"/>
            <w:tcBorders>
              <w:top w:val="nil"/>
              <w:left w:val="nil"/>
              <w:bottom w:val="nil"/>
              <w:right w:val="nil"/>
            </w:tcBorders>
          </w:tcPr>
          <w:p w:rsidR="004C0111" w:rsidRDefault="0012073B" w:rsidP="008A68BE">
            <w:pPr>
              <w:pStyle w:val="a0"/>
              <w:pPrChange w:id="2213" w:author="Иво Станков" w:date="2013-07-29T18:48:00Z">
                <w:pPr>
                  <w:pStyle w:val="a0"/>
                </w:pPr>
              </w:pPrChange>
            </w:pPr>
            <w:r w:rsidRPr="00517376">
              <w:t>33</w:t>
            </w:r>
          </w:p>
        </w:tc>
      </w:tr>
    </w:tbl>
    <w:p w:rsidR="004C0111" w:rsidRDefault="004C0111" w:rsidP="008A68BE">
      <w:pPr>
        <w:pPrChange w:id="2214" w:author="Иво Станков" w:date="2013-07-29T18:48:00Z">
          <w:pPr/>
        </w:pPrChange>
      </w:pPr>
    </w:p>
    <w:p w:rsidR="004C0111" w:rsidRDefault="0012073B" w:rsidP="008A68BE">
      <w:pPr>
        <w:pPrChange w:id="2215" w:author="Иво Станков" w:date="2013-07-29T18:48:00Z">
          <w:pPr/>
        </w:pPrChange>
      </w:pPr>
      <w:r w:rsidRPr="00146731">
        <w:tab/>
        <w:t xml:space="preserve">Изменението в сегашната стойност на задълженията към персонала при пенсиониране и определянето на </w:t>
      </w:r>
      <w:proofErr w:type="spellStart"/>
      <w:r w:rsidRPr="00146731">
        <w:t>актюерската</w:t>
      </w:r>
      <w:proofErr w:type="spellEnd"/>
      <w:r w:rsidRPr="00146731">
        <w:t xml:space="preserve"> (печалба)/загуба е както </w:t>
      </w:r>
      <w:proofErr w:type="gramStart"/>
      <w:r w:rsidRPr="00146731">
        <w:t xml:space="preserve">следва: </w:t>
      </w:r>
      <w:proofErr w:type="gramEnd"/>
    </w:p>
    <w:p w:rsidR="004C0111" w:rsidRDefault="004C0111" w:rsidP="008A68BE">
      <w:pPr>
        <w:pPrChange w:id="2216" w:author="Иво Станков" w:date="2013-07-29T18:48:00Z">
          <w:pPr/>
        </w:pPrChange>
      </w:pPr>
    </w:p>
    <w:tbl>
      <w:tblPr>
        <w:tblW w:w="9343" w:type="dxa"/>
        <w:tblInd w:w="208" w:type="dxa"/>
        <w:tblLook w:val="00A0" w:firstRow="1" w:lastRow="0" w:firstColumn="1" w:lastColumn="0" w:noHBand="0" w:noVBand="0"/>
      </w:tblPr>
      <w:tblGrid>
        <w:gridCol w:w="6279"/>
        <w:gridCol w:w="1564"/>
        <w:gridCol w:w="1500"/>
      </w:tblGrid>
      <w:tr w:rsidR="0012073B" w:rsidRPr="00517376" w:rsidTr="00517376">
        <w:trPr>
          <w:trHeight w:val="170"/>
        </w:trPr>
        <w:tc>
          <w:tcPr>
            <w:tcW w:w="6279" w:type="dxa"/>
            <w:tcBorders>
              <w:top w:val="nil"/>
              <w:left w:val="nil"/>
              <w:bottom w:val="nil"/>
              <w:right w:val="nil"/>
            </w:tcBorders>
            <w:vAlign w:val="bottom"/>
          </w:tcPr>
          <w:p w:rsidR="004C0111" w:rsidRDefault="004C0111" w:rsidP="008A68BE">
            <w:pPr>
              <w:pPrChange w:id="2217" w:author="Иво Станков" w:date="2013-07-29T18:48:00Z">
                <w:pPr/>
              </w:pPrChange>
            </w:pPr>
          </w:p>
        </w:tc>
        <w:tc>
          <w:tcPr>
            <w:tcW w:w="1564" w:type="dxa"/>
            <w:tcBorders>
              <w:top w:val="nil"/>
              <w:left w:val="nil"/>
              <w:bottom w:val="nil"/>
              <w:right w:val="nil"/>
            </w:tcBorders>
            <w:vAlign w:val="bottom"/>
          </w:tcPr>
          <w:p w:rsidR="00EE5811" w:rsidRDefault="00EE5811" w:rsidP="008A68BE">
            <w:pPr>
              <w:pStyle w:val="a1"/>
              <w:pPrChange w:id="2218" w:author="Иво Станков" w:date="2013-07-29T18:48:00Z">
                <w:pPr/>
              </w:pPrChange>
            </w:pPr>
          </w:p>
          <w:p w:rsidR="004C0111" w:rsidRDefault="000B38A1" w:rsidP="008A68BE">
            <w:pPr>
              <w:pStyle w:val="a1"/>
              <w:pPrChange w:id="2219" w:author="Иво Станков" w:date="2013-07-29T18:48:00Z">
                <w:pPr>
                  <w:pStyle w:val="a1"/>
                </w:pPr>
              </w:pPrChange>
            </w:pPr>
            <w:r>
              <w:t>30.06.</w:t>
            </w:r>
            <w:r w:rsidR="0012073B" w:rsidRPr="00517376">
              <w:t>2013</w:t>
            </w:r>
          </w:p>
        </w:tc>
        <w:tc>
          <w:tcPr>
            <w:tcW w:w="1500" w:type="dxa"/>
            <w:tcBorders>
              <w:top w:val="nil"/>
              <w:left w:val="nil"/>
              <w:bottom w:val="nil"/>
              <w:right w:val="nil"/>
            </w:tcBorders>
            <w:vAlign w:val="bottom"/>
          </w:tcPr>
          <w:p w:rsidR="004C0111" w:rsidRDefault="000B38A1" w:rsidP="008A68BE">
            <w:pPr>
              <w:pStyle w:val="a1"/>
              <w:pPrChange w:id="2220" w:author="Иво Станков" w:date="2013-07-29T18:48:00Z">
                <w:pPr>
                  <w:pStyle w:val="a1"/>
                </w:pPr>
              </w:pPrChange>
            </w:pPr>
            <w:r>
              <w:t>31.12.</w:t>
            </w:r>
            <w:r w:rsidR="0012073B" w:rsidRPr="00517376">
              <w:t>2012</w:t>
            </w:r>
          </w:p>
        </w:tc>
      </w:tr>
      <w:tr w:rsidR="0012073B" w:rsidRPr="00517376" w:rsidTr="00517376">
        <w:trPr>
          <w:trHeight w:val="170"/>
        </w:trPr>
        <w:tc>
          <w:tcPr>
            <w:tcW w:w="6279" w:type="dxa"/>
            <w:tcBorders>
              <w:top w:val="nil"/>
              <w:left w:val="nil"/>
              <w:bottom w:val="nil"/>
              <w:right w:val="nil"/>
            </w:tcBorders>
            <w:vAlign w:val="bottom"/>
          </w:tcPr>
          <w:p w:rsidR="004C0111" w:rsidRDefault="004C0111" w:rsidP="008A68BE">
            <w:pPr>
              <w:pPrChange w:id="2221" w:author="Иво Станков" w:date="2013-07-29T18:48:00Z">
                <w:pPr/>
              </w:pPrChange>
            </w:pPr>
          </w:p>
        </w:tc>
        <w:tc>
          <w:tcPr>
            <w:tcW w:w="1564" w:type="dxa"/>
            <w:tcBorders>
              <w:top w:val="nil"/>
              <w:left w:val="nil"/>
              <w:bottom w:val="nil"/>
              <w:right w:val="nil"/>
            </w:tcBorders>
            <w:vAlign w:val="bottom"/>
          </w:tcPr>
          <w:p w:rsidR="00EE5811" w:rsidRDefault="0012073B" w:rsidP="008A68BE">
            <w:pPr>
              <w:pStyle w:val="a1"/>
              <w:pPrChange w:id="2222" w:author="Иво Станков" w:date="2013-07-29T18:48:00Z">
                <w:pPr/>
              </w:pPrChange>
            </w:pPr>
            <w:r w:rsidRPr="00517376">
              <w:t>BGN '000</w:t>
            </w:r>
          </w:p>
        </w:tc>
        <w:tc>
          <w:tcPr>
            <w:tcW w:w="1500" w:type="dxa"/>
            <w:tcBorders>
              <w:top w:val="nil"/>
              <w:left w:val="nil"/>
              <w:bottom w:val="nil"/>
              <w:right w:val="nil"/>
            </w:tcBorders>
            <w:vAlign w:val="bottom"/>
          </w:tcPr>
          <w:p w:rsidR="004C0111" w:rsidRDefault="0012073B" w:rsidP="008A68BE">
            <w:pPr>
              <w:pStyle w:val="a1"/>
              <w:pPrChange w:id="2223" w:author="Иво Станков" w:date="2013-07-29T18:48:00Z">
                <w:pPr>
                  <w:pStyle w:val="a1"/>
                </w:pPr>
              </w:pPrChange>
            </w:pPr>
            <w:r w:rsidRPr="00517376">
              <w:t>BGN '000</w:t>
            </w:r>
          </w:p>
        </w:tc>
      </w:tr>
      <w:tr w:rsidR="0012073B" w:rsidRPr="00517376" w:rsidTr="00517376">
        <w:trPr>
          <w:trHeight w:val="170"/>
        </w:trPr>
        <w:tc>
          <w:tcPr>
            <w:tcW w:w="6279" w:type="dxa"/>
            <w:tcBorders>
              <w:top w:val="nil"/>
              <w:left w:val="nil"/>
              <w:bottom w:val="nil"/>
              <w:right w:val="nil"/>
            </w:tcBorders>
          </w:tcPr>
          <w:p w:rsidR="004C0111" w:rsidRDefault="004C0111" w:rsidP="008A68BE">
            <w:pPr>
              <w:pPrChange w:id="2224" w:author="Иво Станков" w:date="2013-07-29T18:48:00Z">
                <w:pPr/>
              </w:pPrChange>
            </w:pPr>
          </w:p>
        </w:tc>
        <w:tc>
          <w:tcPr>
            <w:tcW w:w="1564" w:type="dxa"/>
            <w:tcBorders>
              <w:top w:val="nil"/>
              <w:left w:val="nil"/>
              <w:bottom w:val="nil"/>
              <w:right w:val="nil"/>
            </w:tcBorders>
            <w:vAlign w:val="bottom"/>
          </w:tcPr>
          <w:p w:rsidR="00EE5811" w:rsidRDefault="00EE5811" w:rsidP="008A68BE">
            <w:pPr>
              <w:pStyle w:val="a1"/>
              <w:pPrChange w:id="2225" w:author="Иво Станков" w:date="2013-07-29T18:48:00Z">
                <w:pPr/>
              </w:pPrChange>
            </w:pPr>
          </w:p>
        </w:tc>
        <w:tc>
          <w:tcPr>
            <w:tcW w:w="1500" w:type="dxa"/>
            <w:tcBorders>
              <w:top w:val="nil"/>
              <w:left w:val="nil"/>
              <w:bottom w:val="nil"/>
              <w:right w:val="nil"/>
            </w:tcBorders>
            <w:vAlign w:val="bottom"/>
          </w:tcPr>
          <w:p w:rsidR="004C0111" w:rsidRDefault="004C0111" w:rsidP="008A68BE">
            <w:pPr>
              <w:pStyle w:val="a1"/>
              <w:pPrChange w:id="2226" w:author="Иво Станков" w:date="2013-07-29T18:48:00Z">
                <w:pPr>
                  <w:pStyle w:val="a1"/>
                </w:pPr>
              </w:pPrChange>
            </w:pPr>
          </w:p>
        </w:tc>
      </w:tr>
      <w:tr w:rsidR="0012073B" w:rsidRPr="00517376" w:rsidTr="00517376">
        <w:trPr>
          <w:trHeight w:val="170"/>
        </w:trPr>
        <w:tc>
          <w:tcPr>
            <w:tcW w:w="6279" w:type="dxa"/>
            <w:tcBorders>
              <w:top w:val="nil"/>
              <w:left w:val="nil"/>
              <w:bottom w:val="nil"/>
              <w:right w:val="nil"/>
            </w:tcBorders>
            <w:vAlign w:val="bottom"/>
          </w:tcPr>
          <w:p w:rsidR="00EE5811" w:rsidRDefault="0012073B" w:rsidP="008A68BE">
            <w:pPr>
              <w:pStyle w:val="a"/>
              <w:pPrChange w:id="2227" w:author="Иво Станков" w:date="2013-07-29T18:48:00Z">
                <w:pPr>
                  <w:pStyle w:val="a1"/>
                </w:pPr>
              </w:pPrChange>
            </w:pPr>
            <w:r w:rsidRPr="00517376">
              <w:t>Сегашна стойност на задълженията на 1 януари</w:t>
            </w:r>
          </w:p>
        </w:tc>
        <w:tc>
          <w:tcPr>
            <w:tcW w:w="1564" w:type="dxa"/>
            <w:tcBorders>
              <w:top w:val="nil"/>
              <w:left w:val="nil"/>
              <w:bottom w:val="single" w:sz="4" w:space="0" w:color="auto"/>
              <w:right w:val="nil"/>
            </w:tcBorders>
            <w:vAlign w:val="bottom"/>
          </w:tcPr>
          <w:p w:rsidR="00EE5811" w:rsidRDefault="0012073B" w:rsidP="008A68BE">
            <w:pPr>
              <w:pStyle w:val="a0"/>
              <w:pPrChange w:id="2228" w:author="Иво Станков" w:date="2013-07-29T18:48:00Z">
                <w:pPr>
                  <w:pStyle w:val="a"/>
                </w:pPr>
              </w:pPrChange>
            </w:pPr>
            <w:r w:rsidRPr="00517376">
              <w:t>24</w:t>
            </w:r>
          </w:p>
        </w:tc>
        <w:tc>
          <w:tcPr>
            <w:tcW w:w="1500" w:type="dxa"/>
            <w:tcBorders>
              <w:top w:val="nil"/>
              <w:left w:val="nil"/>
              <w:bottom w:val="single" w:sz="4" w:space="0" w:color="auto"/>
              <w:right w:val="nil"/>
            </w:tcBorders>
            <w:vAlign w:val="bottom"/>
          </w:tcPr>
          <w:p w:rsidR="004C0111" w:rsidRDefault="0012073B" w:rsidP="008A68BE">
            <w:pPr>
              <w:pStyle w:val="a0"/>
              <w:pPrChange w:id="2229" w:author="Иво Станков" w:date="2013-07-29T18:48:00Z">
                <w:pPr>
                  <w:pStyle w:val="a0"/>
                </w:pPr>
              </w:pPrChange>
            </w:pPr>
            <w:r w:rsidRPr="00517376">
              <w:t>24</w:t>
            </w:r>
          </w:p>
        </w:tc>
      </w:tr>
      <w:tr w:rsidR="0012073B" w:rsidRPr="00517376" w:rsidTr="00517376">
        <w:trPr>
          <w:trHeight w:val="170"/>
        </w:trPr>
        <w:tc>
          <w:tcPr>
            <w:tcW w:w="6279" w:type="dxa"/>
            <w:tcBorders>
              <w:top w:val="nil"/>
              <w:left w:val="nil"/>
              <w:bottom w:val="nil"/>
              <w:right w:val="nil"/>
            </w:tcBorders>
          </w:tcPr>
          <w:p w:rsidR="00EE5811" w:rsidRDefault="0012073B" w:rsidP="008A68BE">
            <w:pPr>
              <w:pStyle w:val="a"/>
              <w:pPrChange w:id="2230" w:author="Иво Станков" w:date="2013-07-29T18:48:00Z">
                <w:pPr>
                  <w:pStyle w:val="a0"/>
                </w:pPr>
              </w:pPrChange>
            </w:pPr>
            <w:r w:rsidRPr="00517376">
              <w:t>Разход за лихви за периода</w:t>
            </w:r>
          </w:p>
        </w:tc>
        <w:tc>
          <w:tcPr>
            <w:tcW w:w="1564" w:type="dxa"/>
            <w:tcBorders>
              <w:top w:val="nil"/>
              <w:left w:val="nil"/>
              <w:bottom w:val="nil"/>
              <w:right w:val="nil"/>
            </w:tcBorders>
            <w:vAlign w:val="bottom"/>
          </w:tcPr>
          <w:p w:rsidR="00EE5811" w:rsidRDefault="0012073B" w:rsidP="008A68BE">
            <w:pPr>
              <w:pStyle w:val="a0"/>
              <w:pPrChange w:id="2231" w:author="Иво Станков" w:date="2013-07-29T18:48:00Z">
                <w:pPr>
                  <w:pStyle w:val="a"/>
                </w:pPr>
              </w:pPrChange>
            </w:pPr>
            <w:r w:rsidRPr="00517376">
              <w:t>1</w:t>
            </w:r>
          </w:p>
        </w:tc>
        <w:tc>
          <w:tcPr>
            <w:tcW w:w="1500" w:type="dxa"/>
            <w:tcBorders>
              <w:top w:val="nil"/>
              <w:left w:val="nil"/>
              <w:bottom w:val="nil"/>
              <w:right w:val="nil"/>
            </w:tcBorders>
            <w:vAlign w:val="bottom"/>
          </w:tcPr>
          <w:p w:rsidR="004C0111" w:rsidRDefault="0012073B" w:rsidP="008A68BE">
            <w:pPr>
              <w:pStyle w:val="a0"/>
              <w:pPrChange w:id="2232" w:author="Иво Станков" w:date="2013-07-29T18:48:00Z">
                <w:pPr>
                  <w:pStyle w:val="a0"/>
                </w:pPr>
              </w:pPrChange>
            </w:pPr>
            <w:r w:rsidRPr="00517376">
              <w:t>1</w:t>
            </w:r>
          </w:p>
        </w:tc>
      </w:tr>
      <w:tr w:rsidR="0012073B" w:rsidRPr="00517376" w:rsidTr="00517376">
        <w:trPr>
          <w:trHeight w:val="170"/>
        </w:trPr>
        <w:tc>
          <w:tcPr>
            <w:tcW w:w="6279" w:type="dxa"/>
            <w:tcBorders>
              <w:top w:val="nil"/>
              <w:left w:val="nil"/>
              <w:bottom w:val="nil"/>
              <w:right w:val="nil"/>
            </w:tcBorders>
          </w:tcPr>
          <w:p w:rsidR="00EE5811" w:rsidRDefault="0012073B" w:rsidP="008A68BE">
            <w:pPr>
              <w:pStyle w:val="a"/>
              <w:pPrChange w:id="2233" w:author="Иво Станков" w:date="2013-07-29T18:48:00Z">
                <w:pPr>
                  <w:pStyle w:val="a0"/>
                </w:pPr>
              </w:pPrChange>
            </w:pPr>
            <w:r w:rsidRPr="00517376">
              <w:t>Разход за текущ стаж за периода</w:t>
            </w:r>
          </w:p>
        </w:tc>
        <w:tc>
          <w:tcPr>
            <w:tcW w:w="1564" w:type="dxa"/>
            <w:tcBorders>
              <w:top w:val="nil"/>
              <w:left w:val="nil"/>
              <w:bottom w:val="nil"/>
              <w:right w:val="nil"/>
            </w:tcBorders>
            <w:vAlign w:val="bottom"/>
          </w:tcPr>
          <w:p w:rsidR="00EE5811" w:rsidRDefault="0012073B" w:rsidP="008A68BE">
            <w:pPr>
              <w:pStyle w:val="a0"/>
              <w:pPrChange w:id="2234" w:author="Иво Станков" w:date="2013-07-29T18:48:00Z">
                <w:pPr>
                  <w:pStyle w:val="a"/>
                </w:pPr>
              </w:pPrChange>
            </w:pPr>
            <w:r w:rsidRPr="00517376">
              <w:t>3</w:t>
            </w:r>
          </w:p>
        </w:tc>
        <w:tc>
          <w:tcPr>
            <w:tcW w:w="1500" w:type="dxa"/>
            <w:tcBorders>
              <w:top w:val="nil"/>
              <w:left w:val="nil"/>
              <w:bottom w:val="nil"/>
              <w:right w:val="nil"/>
            </w:tcBorders>
            <w:vAlign w:val="bottom"/>
          </w:tcPr>
          <w:p w:rsidR="004C0111" w:rsidRDefault="0012073B" w:rsidP="008A68BE">
            <w:pPr>
              <w:pStyle w:val="a0"/>
              <w:pPrChange w:id="2235" w:author="Иво Станков" w:date="2013-07-29T18:48:00Z">
                <w:pPr>
                  <w:pStyle w:val="a0"/>
                </w:pPr>
              </w:pPrChange>
            </w:pPr>
            <w:r w:rsidRPr="00517376">
              <w:t>3</w:t>
            </w:r>
          </w:p>
        </w:tc>
      </w:tr>
      <w:tr w:rsidR="0012073B" w:rsidRPr="00517376" w:rsidTr="00517376">
        <w:trPr>
          <w:trHeight w:val="170"/>
        </w:trPr>
        <w:tc>
          <w:tcPr>
            <w:tcW w:w="6279" w:type="dxa"/>
            <w:tcBorders>
              <w:top w:val="nil"/>
              <w:left w:val="nil"/>
              <w:bottom w:val="nil"/>
              <w:right w:val="nil"/>
            </w:tcBorders>
          </w:tcPr>
          <w:p w:rsidR="00EE5811" w:rsidRDefault="0012073B" w:rsidP="008A68BE">
            <w:pPr>
              <w:pStyle w:val="a"/>
              <w:pPrChange w:id="2236" w:author="Иво Станков" w:date="2013-07-29T18:48:00Z">
                <w:pPr>
                  <w:pStyle w:val="a0"/>
                </w:pPr>
              </w:pPrChange>
            </w:pPr>
            <w:proofErr w:type="spellStart"/>
            <w:r w:rsidRPr="00517376">
              <w:t>Актюерска</w:t>
            </w:r>
            <w:proofErr w:type="spellEnd"/>
            <w:r w:rsidRPr="00517376">
              <w:t xml:space="preserve"> </w:t>
            </w:r>
            <w:proofErr w:type="gramStart"/>
            <w:r w:rsidRPr="00517376">
              <w:t>загуба/(печалба</w:t>
            </w:r>
            <w:proofErr w:type="gramEnd"/>
            <w:r w:rsidRPr="00517376">
              <w:t xml:space="preserve">) за периода </w:t>
            </w:r>
          </w:p>
        </w:tc>
        <w:tc>
          <w:tcPr>
            <w:tcW w:w="1564" w:type="dxa"/>
            <w:tcBorders>
              <w:top w:val="nil"/>
              <w:left w:val="nil"/>
              <w:bottom w:val="nil"/>
              <w:right w:val="nil"/>
            </w:tcBorders>
            <w:vAlign w:val="bottom"/>
          </w:tcPr>
          <w:p w:rsidR="00EE5811" w:rsidRDefault="0012073B" w:rsidP="008A68BE">
            <w:pPr>
              <w:pStyle w:val="a0"/>
              <w:pPrChange w:id="2237" w:author="Иво Станков" w:date="2013-07-29T18:48:00Z">
                <w:pPr>
                  <w:pStyle w:val="a"/>
                </w:pPr>
              </w:pPrChange>
            </w:pPr>
            <w:r w:rsidRPr="00517376">
              <w:t>5</w:t>
            </w:r>
          </w:p>
        </w:tc>
        <w:tc>
          <w:tcPr>
            <w:tcW w:w="1500" w:type="dxa"/>
            <w:tcBorders>
              <w:top w:val="nil"/>
              <w:left w:val="nil"/>
              <w:bottom w:val="nil"/>
              <w:right w:val="nil"/>
            </w:tcBorders>
            <w:vAlign w:val="bottom"/>
          </w:tcPr>
          <w:p w:rsidR="004C0111" w:rsidRDefault="0012073B" w:rsidP="008A68BE">
            <w:pPr>
              <w:pStyle w:val="a0"/>
              <w:pPrChange w:id="2238" w:author="Иво Станков" w:date="2013-07-29T18:48:00Z">
                <w:pPr>
                  <w:pStyle w:val="a0"/>
                </w:pPr>
              </w:pPrChange>
            </w:pPr>
            <w:r w:rsidRPr="00517376">
              <w:t>5</w:t>
            </w:r>
          </w:p>
        </w:tc>
      </w:tr>
      <w:tr w:rsidR="0012073B" w:rsidRPr="00517376" w:rsidTr="00517376">
        <w:trPr>
          <w:trHeight w:val="170"/>
        </w:trPr>
        <w:tc>
          <w:tcPr>
            <w:tcW w:w="6279" w:type="dxa"/>
            <w:tcBorders>
              <w:top w:val="nil"/>
              <w:left w:val="nil"/>
              <w:bottom w:val="nil"/>
              <w:right w:val="nil"/>
            </w:tcBorders>
          </w:tcPr>
          <w:p w:rsidR="00EE5811" w:rsidRDefault="0012073B" w:rsidP="008A68BE">
            <w:pPr>
              <w:pStyle w:val="a"/>
              <w:pPrChange w:id="2239" w:author="Иво Станков" w:date="2013-07-29T18:48:00Z">
                <w:pPr>
                  <w:pStyle w:val="a0"/>
                </w:pPr>
              </w:pPrChange>
            </w:pPr>
            <w:r w:rsidRPr="00517376">
              <w:t xml:space="preserve">Сегашна стойност на задължението на </w:t>
            </w:r>
            <w:r w:rsidR="000B38A1">
              <w:t>30 юни</w:t>
            </w:r>
            <w:r w:rsidRPr="00517376">
              <w:t>/31 декември</w:t>
            </w:r>
          </w:p>
        </w:tc>
        <w:tc>
          <w:tcPr>
            <w:tcW w:w="1564" w:type="dxa"/>
            <w:tcBorders>
              <w:top w:val="single" w:sz="4" w:space="0" w:color="auto"/>
              <w:left w:val="nil"/>
              <w:bottom w:val="double" w:sz="6" w:space="0" w:color="auto"/>
              <w:right w:val="nil"/>
            </w:tcBorders>
            <w:vAlign w:val="bottom"/>
          </w:tcPr>
          <w:p w:rsidR="00EE5811" w:rsidRDefault="0012073B" w:rsidP="008A68BE">
            <w:pPr>
              <w:pStyle w:val="a0"/>
              <w:pPrChange w:id="2240" w:author="Иво Станков" w:date="2013-07-29T18:48:00Z">
                <w:pPr>
                  <w:pStyle w:val="a"/>
                </w:pPr>
              </w:pPrChange>
            </w:pPr>
            <w:r w:rsidRPr="00517376">
              <w:t>33</w:t>
            </w:r>
          </w:p>
        </w:tc>
        <w:tc>
          <w:tcPr>
            <w:tcW w:w="1500" w:type="dxa"/>
            <w:tcBorders>
              <w:top w:val="single" w:sz="4" w:space="0" w:color="auto"/>
              <w:left w:val="nil"/>
              <w:bottom w:val="double" w:sz="6" w:space="0" w:color="auto"/>
              <w:right w:val="nil"/>
            </w:tcBorders>
            <w:vAlign w:val="bottom"/>
          </w:tcPr>
          <w:p w:rsidR="004C0111" w:rsidRDefault="0012073B" w:rsidP="008A68BE">
            <w:pPr>
              <w:pStyle w:val="a0"/>
              <w:pPrChange w:id="2241" w:author="Иво Станков" w:date="2013-07-29T18:48:00Z">
                <w:pPr>
                  <w:pStyle w:val="a0"/>
                </w:pPr>
              </w:pPrChange>
            </w:pPr>
            <w:r w:rsidRPr="00517376">
              <w:t>33</w:t>
            </w:r>
          </w:p>
        </w:tc>
      </w:tr>
    </w:tbl>
    <w:p w:rsidR="00A01296" w:rsidRDefault="0012073B" w:rsidP="008A68BE">
      <w:pPr>
        <w:rPr>
          <w:ins w:id="2242" w:author="Иво Станков" w:date="2013-07-29T18:21:00Z"/>
        </w:rPr>
        <w:pPrChange w:id="2243" w:author="Иво Станков" w:date="2013-07-29T18:48:00Z">
          <w:pPr/>
        </w:pPrChange>
      </w:pPr>
      <w:r w:rsidRPr="00645A1E">
        <w:tab/>
      </w:r>
    </w:p>
    <w:p w:rsidR="004C0111" w:rsidRDefault="0012073B" w:rsidP="008A68BE">
      <w:pPr>
        <w:pPrChange w:id="2244" w:author="Иво Станков" w:date="2013-07-29T18:48:00Z">
          <w:pPr/>
        </w:pPrChange>
      </w:pPr>
      <w:r w:rsidRPr="00645A1E">
        <w:t xml:space="preserve">При определяне на стойността към 31.03.2013 г. са направени следните </w:t>
      </w:r>
      <w:proofErr w:type="spellStart"/>
      <w:r w:rsidRPr="00645A1E">
        <w:t>актюерски</w:t>
      </w:r>
      <w:proofErr w:type="spellEnd"/>
      <w:r w:rsidRPr="00645A1E">
        <w:t xml:space="preserve"> предположения:</w:t>
      </w:r>
    </w:p>
    <w:p w:rsidR="00EE5811" w:rsidRDefault="0012073B" w:rsidP="008A68BE">
      <w:pPr>
        <w:pStyle w:val="ListParagraph"/>
        <w:pPrChange w:id="2245" w:author="Иво Станков" w:date="2013-07-29T18:48:00Z">
          <w:pPr/>
        </w:pPrChange>
      </w:pPr>
      <w:proofErr w:type="gramStart"/>
      <w:r w:rsidRPr="00942B48">
        <w:t>смъртност</w:t>
      </w:r>
      <w:proofErr w:type="gramEnd"/>
      <w:r w:rsidRPr="00942B48">
        <w:t xml:space="preserve"> – по таблицата за смъртност на НСИ за общата смъртност на населението в България за периода 2010 г. - 2012 г. (2011 г.: по таблицата за смъртност на НСИ за общата смъртност на населението в България за периода 2008 г. - 2010 г.); </w:t>
      </w:r>
    </w:p>
    <w:p w:rsidR="004C0111" w:rsidRDefault="0012073B" w:rsidP="008A68BE">
      <w:pPr>
        <w:pStyle w:val="ListParagraph"/>
        <w:pPrChange w:id="2246" w:author="Иво Станков" w:date="2013-07-29T18:48:00Z">
          <w:pPr>
            <w:pStyle w:val="ListParagraph"/>
          </w:pPr>
        </w:pPrChange>
      </w:pPr>
      <w:proofErr w:type="gramStart"/>
      <w:r w:rsidRPr="00942B48">
        <w:t>темп</w:t>
      </w:r>
      <w:proofErr w:type="gramEnd"/>
      <w:r w:rsidRPr="00942B48">
        <w:t xml:space="preserve"> на текучество – от 8 % до 0,00 %, в зависимост от пет обособени възрастови групи (31.12.2011 г.: от 8 % до 0,00 % в зависимост от пет обособени възрастови групи);</w:t>
      </w:r>
      <w:r w:rsidRPr="00942B48">
        <w:tab/>
      </w:r>
    </w:p>
    <w:p w:rsidR="004C0111" w:rsidRDefault="0012073B" w:rsidP="008A68BE">
      <w:pPr>
        <w:pStyle w:val="ListParagraph"/>
        <w:pPrChange w:id="2247" w:author="Иво Станков" w:date="2013-07-29T18:48:00Z">
          <w:pPr>
            <w:pStyle w:val="ListParagraph"/>
          </w:pPr>
        </w:pPrChange>
      </w:pPr>
      <w:proofErr w:type="gramStart"/>
      <w:r w:rsidRPr="00942B48">
        <w:t>дисконтов</w:t>
      </w:r>
      <w:proofErr w:type="gramEnd"/>
      <w:r w:rsidRPr="00942B48">
        <w:t xml:space="preserve"> фактор - използвана е норма на база ефективен годишен лихвен процент i = 4,5 % (31.12.2011 г.: 5,7 %). Той се основава на доходността на емисиите на дългосрочните ДЦК (с 10 годишен </w:t>
      </w:r>
      <w:proofErr w:type="spellStart"/>
      <w:r w:rsidRPr="00942B48">
        <w:t>матуритет</w:t>
      </w:r>
      <w:proofErr w:type="spellEnd"/>
      <w:r w:rsidRPr="00942B48">
        <w:t xml:space="preserve">). Като се има предвид, че средният срок до пенсиониране е по-дълъг от 10 години, дисконтовата норма е определена чрез екстраполация; </w:t>
      </w:r>
    </w:p>
    <w:p w:rsidR="004C0111" w:rsidRDefault="0012073B" w:rsidP="008A68BE">
      <w:pPr>
        <w:pStyle w:val="ListParagraph"/>
        <w:pPrChange w:id="2248" w:author="Иво Станков" w:date="2013-07-29T18:48:00Z">
          <w:pPr>
            <w:pStyle w:val="ListParagraph"/>
          </w:pPr>
        </w:pPrChange>
      </w:pPr>
      <w:proofErr w:type="gramStart"/>
      <w:r w:rsidRPr="00942B48">
        <w:t>предположението</w:t>
      </w:r>
      <w:proofErr w:type="gramEnd"/>
      <w:r w:rsidRPr="00942B48">
        <w:t xml:space="preserve"> за бъдещото ниво на работните заплати се базира на предоставената информация от ръководството на дружеството по години и в размери както следва:</w:t>
      </w:r>
    </w:p>
    <w:p w:rsidR="004C0111" w:rsidRDefault="0012073B" w:rsidP="008A68BE">
      <w:pPr>
        <w:pStyle w:val="ListParagraph"/>
        <w:rPr>
          <w:snapToGrid w:val="0"/>
        </w:rPr>
        <w:pPrChange w:id="2249" w:author="Иво Станков" w:date="2013-07-29T18:48:00Z">
          <w:pPr>
            <w:pStyle w:val="ListParagraph"/>
          </w:pPr>
        </w:pPrChange>
      </w:pPr>
      <w:r w:rsidRPr="00942B48">
        <w:rPr>
          <w:snapToGrid w:val="0"/>
        </w:rPr>
        <w:t>2013 г. – 10.0 % спрямо нивото от 2012 г.;</w:t>
      </w:r>
    </w:p>
    <w:p w:rsidR="004C0111" w:rsidRDefault="0012073B" w:rsidP="008A68BE">
      <w:pPr>
        <w:pStyle w:val="ListParagraph"/>
        <w:rPr>
          <w:snapToGrid w:val="0"/>
        </w:rPr>
        <w:pPrChange w:id="2250" w:author="Иво Станков" w:date="2013-07-29T18:48:00Z">
          <w:pPr>
            <w:pStyle w:val="ListParagraph"/>
          </w:pPr>
        </w:pPrChange>
      </w:pPr>
      <w:r w:rsidRPr="00942B48">
        <w:rPr>
          <w:snapToGrid w:val="0"/>
        </w:rPr>
        <w:t>2014 г. – 5.0 % спрямо нивото от 2013 г.;</w:t>
      </w:r>
    </w:p>
    <w:p w:rsidR="004C0111" w:rsidRDefault="0012073B" w:rsidP="008A68BE">
      <w:pPr>
        <w:pStyle w:val="ListParagraph"/>
        <w:rPr>
          <w:snapToGrid w:val="0"/>
        </w:rPr>
        <w:pPrChange w:id="2251" w:author="Иво Станков" w:date="2013-07-29T18:48:00Z">
          <w:pPr>
            <w:pStyle w:val="ListParagraph"/>
          </w:pPr>
        </w:pPrChange>
      </w:pPr>
      <w:r w:rsidRPr="00942B48">
        <w:rPr>
          <w:snapToGrid w:val="0"/>
        </w:rPr>
        <w:t>2015 г. – 5.0 % спрямо нивото от 2014 г.;</w:t>
      </w:r>
    </w:p>
    <w:p w:rsidR="004C0111" w:rsidRDefault="0012073B" w:rsidP="008A68BE">
      <w:pPr>
        <w:pStyle w:val="ListParagraph"/>
        <w:rPr>
          <w:snapToGrid w:val="0"/>
        </w:rPr>
        <w:pPrChange w:id="2252" w:author="Иво Станков" w:date="2013-07-29T18:48:00Z">
          <w:pPr>
            <w:pStyle w:val="ListParagraph"/>
          </w:pPr>
        </w:pPrChange>
      </w:pPr>
      <w:r w:rsidRPr="00942B48">
        <w:rPr>
          <w:snapToGrid w:val="0"/>
        </w:rPr>
        <w:t>2016 г. – 5.0 % спрямо нивото от 2015 г.;</w:t>
      </w:r>
    </w:p>
    <w:p w:rsidR="004C0111" w:rsidRDefault="0012073B" w:rsidP="008A68BE">
      <w:pPr>
        <w:pStyle w:val="ListParagraph"/>
        <w:rPr>
          <w:snapToGrid w:val="0"/>
        </w:rPr>
        <w:pPrChange w:id="2253" w:author="Иво Станков" w:date="2013-07-29T18:48:00Z">
          <w:pPr>
            <w:pStyle w:val="ListParagraph"/>
          </w:pPr>
        </w:pPrChange>
      </w:pPr>
      <w:r w:rsidRPr="00942B48">
        <w:rPr>
          <w:snapToGrid w:val="0"/>
        </w:rPr>
        <w:t xml:space="preserve">2017 г. и всяка следваща година – 5.0 % спрямо нивото от </w:t>
      </w:r>
      <w:proofErr w:type="spellStart"/>
      <w:r w:rsidRPr="00942B48">
        <w:rPr>
          <w:snapToGrid w:val="0"/>
        </w:rPr>
        <w:t>предшестващатая</w:t>
      </w:r>
      <w:proofErr w:type="spellEnd"/>
      <w:r w:rsidRPr="00942B48">
        <w:rPr>
          <w:snapToGrid w:val="0"/>
        </w:rPr>
        <w:t xml:space="preserve"> година.</w:t>
      </w:r>
    </w:p>
    <w:p w:rsidR="004C0111" w:rsidRDefault="0012073B" w:rsidP="008A68BE">
      <w:pPr>
        <w:pPrChange w:id="2254" w:author="Иво Станков" w:date="2013-07-29T18:48:00Z">
          <w:pPr/>
        </w:pPrChange>
      </w:pPr>
      <w:proofErr w:type="gramStart"/>
      <w:r w:rsidRPr="00146731">
        <w:t xml:space="preserve">Ръководството е направило проучване на промените в </w:t>
      </w:r>
      <w:r w:rsidRPr="00146731">
        <w:rPr>
          <w:i/>
        </w:rPr>
        <w:t>МСС 19 (променен) Доходи на наети лица (в сила за годишни периоди от 1.01.2013 г. – приет от ЕК)</w:t>
      </w:r>
      <w:r>
        <w:rPr>
          <w:i/>
        </w:rPr>
        <w:t xml:space="preserve"> </w:t>
      </w:r>
      <w:r w:rsidRPr="00146731">
        <w:t>и е определило, че тези промени оказват влияние върху счетоводната политика и върху стойностите и класификацията на пасивите, операциите и резултатите на дружеството по отношение на: натрупаните печалби и загуби, резерва</w:t>
      </w:r>
      <w:r>
        <w:t xml:space="preserve"> </w:t>
      </w:r>
      <w:r w:rsidRPr="00146731">
        <w:t xml:space="preserve">от преоценки по </w:t>
      </w:r>
      <w:proofErr w:type="spellStart"/>
      <w:r w:rsidRPr="00146731">
        <w:t>актюерски</w:t>
      </w:r>
      <w:proofErr w:type="spellEnd"/>
      <w:r w:rsidRPr="00146731">
        <w:t xml:space="preserve"> печалби и загуби и дългосрочните задължения към персонала при пенсиониране.</w:t>
      </w:r>
      <w:r>
        <w:t xml:space="preserve"> </w:t>
      </w:r>
      <w:proofErr w:type="gramEnd"/>
      <w:r w:rsidRPr="00146731">
        <w:t xml:space="preserve">То е направило и необходимите </w:t>
      </w:r>
      <w:r w:rsidRPr="00146731">
        <w:lastRenderedPageBreak/>
        <w:t>преизчисления към 01.</w:t>
      </w:r>
      <w:proofErr w:type="spellStart"/>
      <w:r w:rsidRPr="00146731">
        <w:t>01</w:t>
      </w:r>
      <w:proofErr w:type="spellEnd"/>
      <w:r w:rsidRPr="00146731">
        <w:t xml:space="preserve">.2012 г., като ефектите от тях биха били както следва: намаление на натрупаните печалби с 39 х.лв., намаление на дългосрочните задължения към персонала при пенсиониране с 2 х.лв. и увеличение на резерва от преоценки по </w:t>
      </w:r>
      <w:proofErr w:type="spellStart"/>
      <w:r w:rsidRPr="00146731">
        <w:t>актюерски</w:t>
      </w:r>
      <w:proofErr w:type="spellEnd"/>
      <w:r w:rsidRPr="00146731">
        <w:t xml:space="preserve"> печалби и загуби с 41 х.</w:t>
      </w:r>
      <w:proofErr w:type="gramStart"/>
      <w:r w:rsidRPr="00146731">
        <w:t xml:space="preserve">лв. </w:t>
      </w:r>
      <w:proofErr w:type="gramEnd"/>
    </w:p>
    <w:p w:rsidR="00EE5811" w:rsidRDefault="00833980" w:rsidP="008A68BE">
      <w:pPr>
        <w:pStyle w:val="Heading1"/>
        <w:pPrChange w:id="2255" w:author="Иво Станков" w:date="2013-07-29T18:48:00Z">
          <w:pPr/>
        </w:pPrChange>
      </w:pPr>
      <w:bookmarkStart w:id="2256" w:name="_Toc355005243"/>
      <w:r>
        <w:rPr>
          <w:rFonts w:asciiTheme="minorHAnsi" w:hAnsiTheme="minorHAnsi"/>
          <w:lang w:val="en-US"/>
        </w:rPr>
        <w:t>25</w:t>
      </w:r>
      <w:r w:rsidR="000B38A1">
        <w:t xml:space="preserve">. </w:t>
      </w:r>
      <w:r w:rsidR="0012073B" w:rsidRPr="00146731">
        <w:t>ЗАДЪЛЖЕНИЯ ПО ВНОСКИ ЗА ГАРАНЦИОНЕН ФОНД</w:t>
      </w:r>
      <w:bookmarkEnd w:id="2256"/>
    </w:p>
    <w:p w:rsidR="004C0111" w:rsidRDefault="0012073B" w:rsidP="008A68BE">
      <w:pPr>
        <w:pPrChange w:id="2257" w:author="Иво Станков" w:date="2013-07-29T18:48:00Z">
          <w:pPr/>
        </w:pPrChange>
      </w:pPr>
      <w:r w:rsidRPr="00146731">
        <w:tab/>
        <w:t xml:space="preserve">Събраните средства от вноски в Гаранционния Фонд към </w:t>
      </w:r>
      <w:r w:rsidR="000B38A1">
        <w:t>30 юни</w:t>
      </w:r>
      <w:r w:rsidRPr="00146731">
        <w:t xml:space="preserve"> 2013 година са на обща стойност </w:t>
      </w:r>
      <w:r w:rsidR="000B38A1" w:rsidRPr="00146731">
        <w:t>9</w:t>
      </w:r>
      <w:r w:rsidR="000B38A1">
        <w:t>44</w:t>
      </w:r>
      <w:r w:rsidR="000B38A1" w:rsidRPr="00146731">
        <w:t xml:space="preserve"> </w:t>
      </w:r>
      <w:r w:rsidRPr="00146731">
        <w:t xml:space="preserve">хил. лева (31.12.2012 г.: 968 хил. </w:t>
      </w:r>
      <w:proofErr w:type="gramStart"/>
      <w:r w:rsidRPr="00146731">
        <w:t>лв.).</w:t>
      </w:r>
      <w:proofErr w:type="gramEnd"/>
      <w:r w:rsidRPr="00146731">
        <w:t xml:space="preserve">Те са представени в отчета за финансовото състояние като краткосрочни задължения, тъй като средствата, които биха се изплащали от този фонд, са плащания при поискване (Приложени № 2.15). Задълженията са лихвоносни от 2009 г., като размерът на акумулираната лихва се определя на база постигнатата доходност от инвестирането на средствата на Фонда. Към </w:t>
      </w:r>
      <w:r w:rsidR="00B34EB5">
        <w:t>30 юни</w:t>
      </w:r>
      <w:r w:rsidRPr="00146731">
        <w:t xml:space="preserve"> 2013 г. сумата възлиза на </w:t>
      </w:r>
      <w:r w:rsidR="00B34EB5">
        <w:t>12</w:t>
      </w:r>
      <w:r w:rsidR="00B34EB5" w:rsidRPr="00146731">
        <w:t xml:space="preserve"> </w:t>
      </w:r>
      <w:r w:rsidRPr="00146731">
        <w:t>хил. лв. (2012 г.: 27 хил.лв.). Доколкото средствата от Гаранционния фонд са част от балансовите активи на Борсата, реализираната доходност се явява финансов приход за дружеството, който от своя страна е разпределен по партидите на борсовите членове като съпоставим по размер разход.</w:t>
      </w:r>
    </w:p>
    <w:p w:rsidR="004C0111" w:rsidRDefault="0012073B" w:rsidP="008A68BE">
      <w:pPr>
        <w:pPrChange w:id="2258" w:author="Иво Станков" w:date="2013-07-29T18:48:00Z">
          <w:pPr/>
        </w:pPrChange>
      </w:pPr>
      <w:r w:rsidRPr="00146731">
        <w:t>Вследствие на прекратяване на членството в Борсата и с решение на Комитета по управление на гаранционния фонд към дружеството по протокол 54 от 3 януари 2013 г., съгласно чл. 33, ал. 4 от Част VI от Правилника за дейността, взе решение и</w:t>
      </w:r>
      <w:r>
        <w:t xml:space="preserve"> </w:t>
      </w:r>
      <w:r w:rsidRPr="00146731">
        <w:t xml:space="preserve">на ТБ </w:t>
      </w:r>
      <w:proofErr w:type="spellStart"/>
      <w:r w:rsidRPr="00146731">
        <w:t>Сибанк</w:t>
      </w:r>
      <w:proofErr w:type="spellEnd"/>
      <w:r w:rsidRPr="00146731">
        <w:t xml:space="preserve"> АД</w:t>
      </w:r>
      <w:r>
        <w:t xml:space="preserve"> </w:t>
      </w:r>
      <w:r w:rsidRPr="00146731">
        <w:t>се възстановиха от фонда средства в размер на 60 х.</w:t>
      </w:r>
      <w:proofErr w:type="spellStart"/>
      <w:proofErr w:type="gramStart"/>
      <w:r w:rsidRPr="00146731">
        <w:t>лв</w:t>
      </w:r>
      <w:proofErr w:type="spellEnd"/>
      <w:proofErr w:type="gramEnd"/>
    </w:p>
    <w:p w:rsidR="00EE5811" w:rsidRDefault="00833980" w:rsidP="008A68BE">
      <w:pPr>
        <w:pStyle w:val="Heading1"/>
        <w:pPrChange w:id="2259" w:author="Иво Станков" w:date="2013-07-29T18:48:00Z">
          <w:pPr/>
        </w:pPrChange>
      </w:pPr>
      <w:bookmarkStart w:id="2260" w:name="_Toc355005244"/>
      <w:r>
        <w:rPr>
          <w:rFonts w:asciiTheme="minorHAnsi" w:hAnsiTheme="minorHAnsi"/>
          <w:lang w:val="en-US"/>
        </w:rPr>
        <w:t>26</w:t>
      </w:r>
      <w:proofErr w:type="gramStart"/>
      <w:r>
        <w:rPr>
          <w:rFonts w:asciiTheme="minorHAnsi" w:hAnsiTheme="minorHAnsi"/>
          <w:lang w:val="en-US"/>
        </w:rPr>
        <w:t>.</w:t>
      </w:r>
      <w:r w:rsidR="000B38A1">
        <w:t>.</w:t>
      </w:r>
      <w:r w:rsidR="0012073B" w:rsidRPr="00146731">
        <w:t>ЗАДЪЛЖЕНИЯ</w:t>
      </w:r>
      <w:proofErr w:type="gramEnd"/>
      <w:r w:rsidR="0012073B" w:rsidRPr="00146731">
        <w:t xml:space="preserve"> ЗА ДИВИДЕНТИ</w:t>
      </w:r>
      <w:bookmarkEnd w:id="2260"/>
      <w:r w:rsidR="0012073B" w:rsidRPr="00146731">
        <w:t xml:space="preserve"> </w:t>
      </w:r>
    </w:p>
    <w:p w:rsidR="004C0111" w:rsidRDefault="0012073B" w:rsidP="008A68BE">
      <w:pPr>
        <w:pPrChange w:id="2261" w:author="Иво Станков" w:date="2013-07-29T18:48:00Z">
          <w:pPr/>
        </w:pPrChange>
      </w:pPr>
      <w:r w:rsidRPr="00146731">
        <w:tab/>
        <w:t xml:space="preserve">Към </w:t>
      </w:r>
      <w:r w:rsidR="0037254B">
        <w:rPr>
          <w:rFonts w:asciiTheme="minorHAnsi" w:hAnsiTheme="minorHAnsi"/>
          <w:lang w:val="en-US"/>
        </w:rPr>
        <w:t>30.06.</w:t>
      </w:r>
      <w:r w:rsidRPr="00146731">
        <w:t xml:space="preserve">2013 г. сумата в размер на </w:t>
      </w:r>
      <w:r w:rsidR="00B34EB5">
        <w:t>607</w:t>
      </w:r>
      <w:r w:rsidR="00B34EB5" w:rsidRPr="00146731">
        <w:t xml:space="preserve"> </w:t>
      </w:r>
      <w:r w:rsidRPr="00146731">
        <w:t>хил.лв. (31.12.2012 г.: 129 хил.лв.) представлява неизплатени дивиденти на акционери от разпределение на печалбата за</w:t>
      </w:r>
      <w:r w:rsidR="00B34EB5">
        <w:t xml:space="preserve"> 2012</w:t>
      </w:r>
      <w:proofErr w:type="gramStart"/>
      <w:r w:rsidR="00B34EB5">
        <w:t xml:space="preserve">г.- </w:t>
      </w:r>
      <w:r w:rsidR="00655FD6">
        <w:t>48</w:t>
      </w:r>
      <w:r w:rsidR="00655FD6">
        <w:rPr>
          <w:lang w:val="en-US"/>
        </w:rPr>
        <w:t>2</w:t>
      </w:r>
      <w:proofErr w:type="gramEnd"/>
      <w:r w:rsidR="00655FD6">
        <w:t xml:space="preserve"> хил.лева и 12</w:t>
      </w:r>
      <w:r w:rsidR="006F14B9" w:rsidRPr="00A12DC3">
        <w:rPr>
          <w:lang w:val="en-US"/>
        </w:rPr>
        <w:t>5</w:t>
      </w:r>
      <w:r w:rsidR="00B34EB5">
        <w:t xml:space="preserve"> хил.лева за</w:t>
      </w:r>
      <w:r w:rsidRPr="00146731">
        <w:t xml:space="preserve"> 2011 г., 2008 г., 2007 г. (Приложение № 23). През 2012 г. са отписани задължения по неизплатени дивиденти в размер на 52 х.лв. от разпределение на печалбата за</w:t>
      </w:r>
      <w:r>
        <w:t xml:space="preserve"> </w:t>
      </w:r>
      <w:r w:rsidRPr="00146731">
        <w:t xml:space="preserve">2006 г., поради изтичане на петгодишен </w:t>
      </w:r>
      <w:proofErr w:type="spellStart"/>
      <w:r w:rsidRPr="00146731">
        <w:t>давностен</w:t>
      </w:r>
      <w:proofErr w:type="spellEnd"/>
      <w:r w:rsidRPr="00146731">
        <w:t xml:space="preserve"> срок</w:t>
      </w:r>
      <w:r>
        <w:t xml:space="preserve"> </w:t>
      </w:r>
      <w:r w:rsidRPr="00146731">
        <w:t>(Приложение № 4).</w:t>
      </w:r>
    </w:p>
    <w:p w:rsidR="004C0111" w:rsidRDefault="0012073B" w:rsidP="008A68BE">
      <w:pPr>
        <w:pPrChange w:id="2262" w:author="Иво Станков" w:date="2013-07-29T18:48:00Z">
          <w:pPr/>
        </w:pPrChange>
      </w:pPr>
      <w:r w:rsidRPr="00146731">
        <w:tab/>
        <w:t xml:space="preserve">Дивидентите са изплащани от Централен депозитар </w:t>
      </w:r>
      <w:proofErr w:type="gramStart"/>
      <w:r w:rsidRPr="00146731">
        <w:t>АД и Банка ДСК АД</w:t>
      </w:r>
      <w:proofErr w:type="gramEnd"/>
      <w:r w:rsidRPr="00146731">
        <w:t>. Към датата на съставяне на финансовия отчет за 2012 г. неизплатените суми за дивиденти на акционерите са възстановени по сметките на Борсата.</w:t>
      </w:r>
    </w:p>
    <w:p w:rsidR="00EE5811" w:rsidRDefault="00833980" w:rsidP="008A68BE">
      <w:pPr>
        <w:pStyle w:val="Heading1"/>
        <w:pPrChange w:id="2263" w:author="Иво Станков" w:date="2013-07-29T18:48:00Z">
          <w:pPr/>
        </w:pPrChange>
      </w:pPr>
      <w:bookmarkStart w:id="2264" w:name="_Toc355005245"/>
      <w:r>
        <w:rPr>
          <w:rFonts w:asciiTheme="minorHAnsi" w:hAnsiTheme="minorHAnsi"/>
          <w:lang w:val="en-US"/>
        </w:rPr>
        <w:t>27</w:t>
      </w:r>
      <w:proofErr w:type="gramStart"/>
      <w:r>
        <w:rPr>
          <w:rFonts w:asciiTheme="minorHAnsi" w:hAnsiTheme="minorHAnsi"/>
          <w:lang w:val="en-US"/>
        </w:rPr>
        <w:t>.</w:t>
      </w:r>
      <w:r w:rsidR="000B38A1">
        <w:t>.</w:t>
      </w:r>
      <w:r w:rsidR="0012073B" w:rsidRPr="00146731">
        <w:t>ЗАДЪЛЖЕНИЯ</w:t>
      </w:r>
      <w:proofErr w:type="gramEnd"/>
      <w:r w:rsidR="0012073B" w:rsidRPr="00146731">
        <w:t xml:space="preserve"> КЪМ ДОСТАВЧИЦИ И ДРУГИ КРЕДИТОРИ</w:t>
      </w:r>
      <w:bookmarkEnd w:id="2264"/>
    </w:p>
    <w:p w:rsidR="004C0111" w:rsidRDefault="0012073B" w:rsidP="008A68BE">
      <w:pPr>
        <w:pPrChange w:id="2265" w:author="Иво Станков" w:date="2013-07-29T18:48:00Z">
          <w:pPr/>
        </w:pPrChange>
      </w:pPr>
      <w:r w:rsidRPr="00146731">
        <w:t>Задълженията към доставчици и други кредитори включват:</w:t>
      </w:r>
    </w:p>
    <w:tbl>
      <w:tblPr>
        <w:tblW w:w="9117" w:type="dxa"/>
        <w:jc w:val="center"/>
        <w:tblInd w:w="93" w:type="dxa"/>
        <w:tblLook w:val="00A0" w:firstRow="1" w:lastRow="0" w:firstColumn="1" w:lastColumn="0" w:noHBand="0" w:noVBand="0"/>
      </w:tblPr>
      <w:tblGrid>
        <w:gridCol w:w="5652"/>
        <w:gridCol w:w="1779"/>
        <w:gridCol w:w="1686"/>
      </w:tblGrid>
      <w:tr w:rsidR="0012073B" w:rsidRPr="00517376" w:rsidTr="00517376">
        <w:trPr>
          <w:trHeight w:val="170"/>
          <w:jc w:val="center"/>
        </w:trPr>
        <w:tc>
          <w:tcPr>
            <w:tcW w:w="5652" w:type="dxa"/>
            <w:tcBorders>
              <w:top w:val="nil"/>
              <w:left w:val="nil"/>
              <w:bottom w:val="nil"/>
              <w:right w:val="nil"/>
            </w:tcBorders>
            <w:vAlign w:val="bottom"/>
          </w:tcPr>
          <w:p w:rsidR="004C0111" w:rsidRDefault="004C0111" w:rsidP="008A68BE">
            <w:pPr>
              <w:pPrChange w:id="2266" w:author="Иво Станков" w:date="2013-07-29T18:48:00Z">
                <w:pPr/>
              </w:pPrChange>
            </w:pPr>
          </w:p>
        </w:tc>
        <w:tc>
          <w:tcPr>
            <w:tcW w:w="1779" w:type="dxa"/>
            <w:tcBorders>
              <w:top w:val="nil"/>
              <w:left w:val="nil"/>
              <w:bottom w:val="nil"/>
              <w:right w:val="nil"/>
            </w:tcBorders>
            <w:vAlign w:val="bottom"/>
          </w:tcPr>
          <w:p w:rsidR="00EE5811" w:rsidRDefault="00EE5811" w:rsidP="008A68BE">
            <w:pPr>
              <w:pStyle w:val="a1"/>
              <w:rPr>
                <w:lang w:val="en-US"/>
              </w:rPr>
              <w:pPrChange w:id="2267" w:author="Иво Станков" w:date="2013-07-29T18:48:00Z">
                <w:pPr/>
              </w:pPrChange>
            </w:pPr>
          </w:p>
          <w:p w:rsidR="004C0111" w:rsidRPr="00A12DC3" w:rsidRDefault="00CD2D85" w:rsidP="008A68BE">
            <w:pPr>
              <w:pStyle w:val="a1"/>
              <w:rPr>
                <w:lang w:val="en-US"/>
              </w:rPr>
              <w:pPrChange w:id="2268" w:author="Иво Станков" w:date="2013-07-29T18:48:00Z">
                <w:pPr>
                  <w:pStyle w:val="a1"/>
                </w:pPr>
              </w:pPrChange>
            </w:pPr>
            <w:r>
              <w:rPr>
                <w:lang w:val="en-US"/>
              </w:rPr>
              <w:t>30.06.2013</w:t>
            </w:r>
          </w:p>
        </w:tc>
        <w:tc>
          <w:tcPr>
            <w:tcW w:w="1686" w:type="dxa"/>
            <w:tcBorders>
              <w:top w:val="nil"/>
              <w:left w:val="nil"/>
              <w:bottom w:val="nil"/>
              <w:right w:val="nil"/>
            </w:tcBorders>
            <w:vAlign w:val="bottom"/>
          </w:tcPr>
          <w:p w:rsidR="004C0111" w:rsidRDefault="0012073B" w:rsidP="008A68BE">
            <w:pPr>
              <w:pStyle w:val="a1"/>
              <w:pPrChange w:id="2269" w:author="Иво Станков" w:date="2013-07-29T18:48:00Z">
                <w:pPr>
                  <w:pStyle w:val="a1"/>
                </w:pPr>
              </w:pPrChange>
            </w:pPr>
            <w:r w:rsidRPr="00517376">
              <w:t>31.12.2012</w:t>
            </w:r>
          </w:p>
        </w:tc>
      </w:tr>
      <w:tr w:rsidR="0012073B" w:rsidRPr="00517376" w:rsidTr="00517376">
        <w:trPr>
          <w:trHeight w:val="170"/>
          <w:jc w:val="center"/>
        </w:trPr>
        <w:tc>
          <w:tcPr>
            <w:tcW w:w="5652" w:type="dxa"/>
            <w:tcBorders>
              <w:top w:val="nil"/>
              <w:left w:val="nil"/>
              <w:bottom w:val="nil"/>
              <w:right w:val="nil"/>
            </w:tcBorders>
            <w:vAlign w:val="bottom"/>
          </w:tcPr>
          <w:p w:rsidR="004C0111" w:rsidRDefault="004C0111" w:rsidP="008A68BE">
            <w:pPr>
              <w:pPrChange w:id="2270" w:author="Иво Станков" w:date="2013-07-29T18:48:00Z">
                <w:pPr/>
              </w:pPrChange>
            </w:pPr>
          </w:p>
        </w:tc>
        <w:tc>
          <w:tcPr>
            <w:tcW w:w="1779" w:type="dxa"/>
            <w:tcBorders>
              <w:top w:val="nil"/>
              <w:left w:val="nil"/>
              <w:bottom w:val="nil"/>
              <w:right w:val="nil"/>
            </w:tcBorders>
            <w:vAlign w:val="bottom"/>
          </w:tcPr>
          <w:p w:rsidR="00EE5811" w:rsidRDefault="0012073B" w:rsidP="008A68BE">
            <w:pPr>
              <w:pStyle w:val="a1"/>
              <w:pPrChange w:id="2271" w:author="Иво Станков" w:date="2013-07-29T18:48:00Z">
                <w:pPr/>
              </w:pPrChange>
            </w:pPr>
            <w:r w:rsidRPr="00517376">
              <w:t>BGN '000</w:t>
            </w:r>
          </w:p>
        </w:tc>
        <w:tc>
          <w:tcPr>
            <w:tcW w:w="1686" w:type="dxa"/>
            <w:tcBorders>
              <w:top w:val="nil"/>
              <w:left w:val="nil"/>
              <w:bottom w:val="nil"/>
              <w:right w:val="nil"/>
            </w:tcBorders>
            <w:vAlign w:val="bottom"/>
          </w:tcPr>
          <w:p w:rsidR="004C0111" w:rsidRDefault="0012073B" w:rsidP="008A68BE">
            <w:pPr>
              <w:pStyle w:val="a1"/>
              <w:pPrChange w:id="2272" w:author="Иво Станков" w:date="2013-07-29T18:48:00Z">
                <w:pPr>
                  <w:pStyle w:val="a1"/>
                </w:pPr>
              </w:pPrChange>
            </w:pPr>
            <w:r w:rsidRPr="00517376">
              <w:t>BGN '000</w:t>
            </w:r>
          </w:p>
        </w:tc>
      </w:tr>
      <w:tr w:rsidR="0012073B" w:rsidRPr="00517376" w:rsidTr="00517376">
        <w:trPr>
          <w:trHeight w:val="170"/>
          <w:jc w:val="center"/>
        </w:trPr>
        <w:tc>
          <w:tcPr>
            <w:tcW w:w="5652" w:type="dxa"/>
            <w:tcBorders>
              <w:top w:val="nil"/>
              <w:left w:val="nil"/>
              <w:bottom w:val="nil"/>
              <w:right w:val="nil"/>
            </w:tcBorders>
            <w:vAlign w:val="bottom"/>
          </w:tcPr>
          <w:p w:rsidR="00EE5811" w:rsidRDefault="00EE5811" w:rsidP="008A68BE">
            <w:pPr>
              <w:pStyle w:val="a"/>
              <w:pPrChange w:id="2273" w:author="Иво Станков" w:date="2013-07-29T18:48:00Z">
                <w:pPr>
                  <w:pStyle w:val="a1"/>
                </w:pPr>
              </w:pPrChange>
            </w:pPr>
          </w:p>
        </w:tc>
        <w:tc>
          <w:tcPr>
            <w:tcW w:w="1779" w:type="dxa"/>
            <w:tcBorders>
              <w:top w:val="nil"/>
              <w:left w:val="nil"/>
              <w:bottom w:val="nil"/>
              <w:right w:val="nil"/>
            </w:tcBorders>
            <w:vAlign w:val="bottom"/>
          </w:tcPr>
          <w:p w:rsidR="00EE5811" w:rsidRDefault="00EE5811" w:rsidP="008A68BE">
            <w:pPr>
              <w:pStyle w:val="a0"/>
              <w:pPrChange w:id="2274" w:author="Иво Станков" w:date="2013-07-29T18:48:00Z">
                <w:pPr>
                  <w:pStyle w:val="a"/>
                </w:pPr>
              </w:pPrChange>
            </w:pPr>
          </w:p>
        </w:tc>
        <w:tc>
          <w:tcPr>
            <w:tcW w:w="1686" w:type="dxa"/>
            <w:tcBorders>
              <w:top w:val="nil"/>
              <w:left w:val="nil"/>
              <w:bottom w:val="nil"/>
              <w:right w:val="nil"/>
            </w:tcBorders>
            <w:vAlign w:val="bottom"/>
          </w:tcPr>
          <w:p w:rsidR="004C0111" w:rsidRDefault="004C0111" w:rsidP="008A68BE">
            <w:pPr>
              <w:pStyle w:val="a0"/>
              <w:pPrChange w:id="2275" w:author="Иво Станков" w:date="2013-07-29T18:48:00Z">
                <w:pPr>
                  <w:pStyle w:val="a0"/>
                </w:pPr>
              </w:pPrChange>
            </w:pPr>
          </w:p>
        </w:tc>
      </w:tr>
      <w:tr w:rsidR="0012073B" w:rsidRPr="00517376" w:rsidTr="00517376">
        <w:trPr>
          <w:trHeight w:val="170"/>
          <w:jc w:val="center"/>
        </w:trPr>
        <w:tc>
          <w:tcPr>
            <w:tcW w:w="5652" w:type="dxa"/>
            <w:tcBorders>
              <w:top w:val="nil"/>
              <w:left w:val="nil"/>
              <w:bottom w:val="nil"/>
              <w:right w:val="nil"/>
            </w:tcBorders>
            <w:vAlign w:val="bottom"/>
          </w:tcPr>
          <w:p w:rsidR="00EE5811" w:rsidRDefault="0012073B" w:rsidP="008A68BE">
            <w:pPr>
              <w:pStyle w:val="a"/>
              <w:pPrChange w:id="2276" w:author="Иво Станков" w:date="2013-07-29T18:48:00Z">
                <w:pPr>
                  <w:pStyle w:val="a0"/>
                </w:pPr>
              </w:pPrChange>
            </w:pPr>
            <w:r w:rsidRPr="00517376">
              <w:t>Задължения към доставчици</w:t>
            </w:r>
          </w:p>
        </w:tc>
        <w:tc>
          <w:tcPr>
            <w:tcW w:w="1779" w:type="dxa"/>
            <w:tcBorders>
              <w:top w:val="nil"/>
              <w:left w:val="nil"/>
              <w:bottom w:val="nil"/>
              <w:right w:val="nil"/>
            </w:tcBorders>
            <w:vAlign w:val="bottom"/>
          </w:tcPr>
          <w:p w:rsidR="00EE5811" w:rsidRPr="00A12DC3" w:rsidRDefault="006F14B9" w:rsidP="008A68BE">
            <w:pPr>
              <w:pStyle w:val="a0"/>
              <w:rPr>
                <w:lang w:val="en-US"/>
              </w:rPr>
              <w:pPrChange w:id="2277" w:author="Иво Станков" w:date="2013-07-29T18:48:00Z">
                <w:pPr>
                  <w:pStyle w:val="a"/>
                </w:pPr>
              </w:pPrChange>
            </w:pPr>
            <w:r w:rsidRPr="00A12DC3">
              <w:rPr>
                <w:lang w:val="en-US"/>
              </w:rPr>
              <w:t>15</w:t>
            </w:r>
            <w:r w:rsidR="0037254B">
              <w:rPr>
                <w:lang w:val="en-US"/>
              </w:rPr>
              <w:t>1</w:t>
            </w:r>
          </w:p>
        </w:tc>
        <w:tc>
          <w:tcPr>
            <w:tcW w:w="1686" w:type="dxa"/>
            <w:tcBorders>
              <w:top w:val="nil"/>
              <w:left w:val="nil"/>
              <w:bottom w:val="nil"/>
              <w:right w:val="nil"/>
            </w:tcBorders>
            <w:vAlign w:val="bottom"/>
          </w:tcPr>
          <w:p w:rsidR="004C0111" w:rsidRDefault="0012073B" w:rsidP="008A68BE">
            <w:pPr>
              <w:pStyle w:val="a0"/>
              <w:pPrChange w:id="2278" w:author="Иво Станков" w:date="2013-07-29T18:48:00Z">
                <w:pPr>
                  <w:pStyle w:val="a0"/>
                </w:pPr>
              </w:pPrChange>
            </w:pPr>
            <w:r w:rsidRPr="00517376">
              <w:t>456</w:t>
            </w:r>
          </w:p>
        </w:tc>
      </w:tr>
      <w:tr w:rsidR="0012073B" w:rsidRPr="00517376" w:rsidTr="00517376">
        <w:trPr>
          <w:trHeight w:val="170"/>
          <w:jc w:val="center"/>
        </w:trPr>
        <w:tc>
          <w:tcPr>
            <w:tcW w:w="5652" w:type="dxa"/>
            <w:tcBorders>
              <w:top w:val="nil"/>
              <w:left w:val="nil"/>
              <w:bottom w:val="nil"/>
              <w:right w:val="nil"/>
            </w:tcBorders>
            <w:vAlign w:val="bottom"/>
          </w:tcPr>
          <w:p w:rsidR="00EE5811" w:rsidRDefault="0012073B" w:rsidP="008A68BE">
            <w:pPr>
              <w:pStyle w:val="a"/>
              <w:pPrChange w:id="2279" w:author="Иво Станков" w:date="2013-07-29T18:48:00Z">
                <w:pPr>
                  <w:pStyle w:val="a0"/>
                </w:pPr>
              </w:pPrChange>
            </w:pPr>
            <w:r w:rsidRPr="00517376">
              <w:t>Задължения към други кредитори</w:t>
            </w:r>
          </w:p>
        </w:tc>
        <w:tc>
          <w:tcPr>
            <w:tcW w:w="1779" w:type="dxa"/>
            <w:tcBorders>
              <w:top w:val="nil"/>
              <w:left w:val="nil"/>
              <w:bottom w:val="nil"/>
              <w:right w:val="nil"/>
            </w:tcBorders>
            <w:vAlign w:val="bottom"/>
          </w:tcPr>
          <w:p w:rsidR="00EE5811" w:rsidRDefault="00655FD6" w:rsidP="008A68BE">
            <w:pPr>
              <w:pStyle w:val="a0"/>
              <w:pPrChange w:id="2280" w:author="Иво Станков" w:date="2013-07-29T18:48:00Z">
                <w:pPr>
                  <w:pStyle w:val="a"/>
                </w:pPr>
              </w:pPrChange>
            </w:pPr>
            <w:r>
              <w:t>37</w:t>
            </w:r>
          </w:p>
        </w:tc>
        <w:tc>
          <w:tcPr>
            <w:tcW w:w="1686" w:type="dxa"/>
            <w:tcBorders>
              <w:top w:val="nil"/>
              <w:left w:val="nil"/>
              <w:bottom w:val="nil"/>
              <w:right w:val="nil"/>
            </w:tcBorders>
            <w:vAlign w:val="bottom"/>
          </w:tcPr>
          <w:p w:rsidR="004C0111" w:rsidRDefault="0012073B" w:rsidP="008A68BE">
            <w:pPr>
              <w:pStyle w:val="a0"/>
              <w:pPrChange w:id="2281" w:author="Иво Станков" w:date="2013-07-29T18:48:00Z">
                <w:pPr>
                  <w:pStyle w:val="a0"/>
                </w:pPr>
              </w:pPrChange>
            </w:pPr>
            <w:r w:rsidRPr="00517376">
              <w:t>37</w:t>
            </w:r>
          </w:p>
        </w:tc>
      </w:tr>
      <w:tr w:rsidR="0012073B" w:rsidRPr="00517376" w:rsidTr="00517376">
        <w:trPr>
          <w:trHeight w:val="170"/>
          <w:jc w:val="center"/>
        </w:trPr>
        <w:tc>
          <w:tcPr>
            <w:tcW w:w="5652" w:type="dxa"/>
            <w:tcBorders>
              <w:top w:val="nil"/>
              <w:left w:val="nil"/>
              <w:bottom w:val="nil"/>
              <w:right w:val="nil"/>
            </w:tcBorders>
            <w:vAlign w:val="bottom"/>
          </w:tcPr>
          <w:p w:rsidR="00EE5811" w:rsidRDefault="0012073B" w:rsidP="008A68BE">
            <w:pPr>
              <w:pStyle w:val="a"/>
              <w:pPrChange w:id="2282" w:author="Иво Станков" w:date="2013-07-29T18:48:00Z">
                <w:pPr>
                  <w:pStyle w:val="a0"/>
                </w:pPr>
              </w:pPrChange>
            </w:pPr>
            <w:r w:rsidRPr="00517376">
              <w:t>Предплатени такси</w:t>
            </w:r>
          </w:p>
        </w:tc>
        <w:tc>
          <w:tcPr>
            <w:tcW w:w="1779" w:type="dxa"/>
            <w:tcBorders>
              <w:top w:val="nil"/>
              <w:left w:val="nil"/>
              <w:bottom w:val="nil"/>
              <w:right w:val="nil"/>
            </w:tcBorders>
            <w:vAlign w:val="bottom"/>
          </w:tcPr>
          <w:p w:rsidR="00EE5811" w:rsidRPr="00A12DC3" w:rsidRDefault="006F14B9" w:rsidP="008A68BE">
            <w:pPr>
              <w:pStyle w:val="a0"/>
              <w:rPr>
                <w:lang w:val="en-US"/>
              </w:rPr>
              <w:pPrChange w:id="2283" w:author="Иво Станков" w:date="2013-07-29T18:48:00Z">
                <w:pPr>
                  <w:pStyle w:val="a"/>
                </w:pPr>
              </w:pPrChange>
            </w:pPr>
            <w:r w:rsidRPr="00A12DC3">
              <w:rPr>
                <w:lang w:val="en-US"/>
              </w:rPr>
              <w:t>315</w:t>
            </w:r>
          </w:p>
        </w:tc>
        <w:tc>
          <w:tcPr>
            <w:tcW w:w="1686" w:type="dxa"/>
            <w:tcBorders>
              <w:top w:val="nil"/>
              <w:left w:val="nil"/>
              <w:bottom w:val="nil"/>
              <w:right w:val="nil"/>
            </w:tcBorders>
            <w:vAlign w:val="bottom"/>
          </w:tcPr>
          <w:p w:rsidR="004C0111" w:rsidRDefault="0012073B" w:rsidP="008A68BE">
            <w:pPr>
              <w:pStyle w:val="a0"/>
              <w:pPrChange w:id="2284" w:author="Иво Станков" w:date="2013-07-29T18:48:00Z">
                <w:pPr>
                  <w:pStyle w:val="a0"/>
                </w:pPr>
              </w:pPrChange>
            </w:pPr>
            <w:r w:rsidRPr="00517376">
              <w:t>30</w:t>
            </w:r>
          </w:p>
        </w:tc>
      </w:tr>
      <w:tr w:rsidR="0012073B" w:rsidRPr="00517376" w:rsidTr="00517376">
        <w:trPr>
          <w:trHeight w:val="170"/>
          <w:jc w:val="center"/>
        </w:trPr>
        <w:tc>
          <w:tcPr>
            <w:tcW w:w="5652" w:type="dxa"/>
            <w:tcBorders>
              <w:top w:val="nil"/>
              <w:left w:val="nil"/>
              <w:bottom w:val="nil"/>
              <w:right w:val="nil"/>
            </w:tcBorders>
            <w:vAlign w:val="bottom"/>
          </w:tcPr>
          <w:p w:rsidR="00EE5811" w:rsidRDefault="0012073B" w:rsidP="008A68BE">
            <w:pPr>
              <w:pStyle w:val="a"/>
              <w:pPrChange w:id="2285" w:author="Иво Станков" w:date="2013-07-29T18:48:00Z">
                <w:pPr>
                  <w:pStyle w:val="a0"/>
                </w:pPr>
              </w:pPrChange>
            </w:pPr>
            <w:r w:rsidRPr="00517376">
              <w:t>Общо</w:t>
            </w:r>
          </w:p>
        </w:tc>
        <w:tc>
          <w:tcPr>
            <w:tcW w:w="1779" w:type="dxa"/>
            <w:tcBorders>
              <w:top w:val="single" w:sz="4" w:space="0" w:color="auto"/>
              <w:left w:val="nil"/>
              <w:bottom w:val="double" w:sz="6" w:space="0" w:color="auto"/>
              <w:right w:val="nil"/>
            </w:tcBorders>
            <w:vAlign w:val="bottom"/>
          </w:tcPr>
          <w:p w:rsidR="00EE5811" w:rsidRPr="00A12DC3" w:rsidRDefault="006F14B9" w:rsidP="008A68BE">
            <w:pPr>
              <w:pStyle w:val="a0"/>
              <w:rPr>
                <w:lang w:val="en-US"/>
              </w:rPr>
              <w:pPrChange w:id="2286" w:author="Иво Станков" w:date="2013-07-29T18:48:00Z">
                <w:pPr>
                  <w:pStyle w:val="a"/>
                </w:pPr>
              </w:pPrChange>
            </w:pPr>
            <w:r w:rsidRPr="00A12DC3">
              <w:rPr>
                <w:lang w:val="en-US"/>
              </w:rPr>
              <w:t>50</w:t>
            </w:r>
            <w:r w:rsidR="0037254B">
              <w:rPr>
                <w:lang w:val="en-US"/>
              </w:rPr>
              <w:t>3</w:t>
            </w:r>
          </w:p>
        </w:tc>
        <w:tc>
          <w:tcPr>
            <w:tcW w:w="1686" w:type="dxa"/>
            <w:tcBorders>
              <w:top w:val="single" w:sz="4" w:space="0" w:color="auto"/>
              <w:left w:val="nil"/>
              <w:bottom w:val="double" w:sz="6" w:space="0" w:color="auto"/>
              <w:right w:val="nil"/>
            </w:tcBorders>
            <w:vAlign w:val="bottom"/>
          </w:tcPr>
          <w:p w:rsidR="004C0111" w:rsidRDefault="0012073B" w:rsidP="008A68BE">
            <w:pPr>
              <w:pStyle w:val="a0"/>
              <w:pPrChange w:id="2287" w:author="Иво Станков" w:date="2013-07-29T18:48:00Z">
                <w:pPr>
                  <w:pStyle w:val="a0"/>
                </w:pPr>
              </w:pPrChange>
            </w:pPr>
            <w:r w:rsidRPr="00517376">
              <w:t>523</w:t>
            </w:r>
          </w:p>
        </w:tc>
      </w:tr>
    </w:tbl>
    <w:p w:rsidR="004C0111" w:rsidRDefault="0012073B" w:rsidP="008A68BE">
      <w:pPr>
        <w:pPrChange w:id="2288" w:author="Иво Станков" w:date="2013-07-29T18:48:00Z">
          <w:pPr/>
        </w:pPrChange>
      </w:pPr>
      <w:r w:rsidRPr="00146731">
        <w:tab/>
        <w:t xml:space="preserve">Задълженията към доставчици към </w:t>
      </w:r>
      <w:r w:rsidR="004E5F6F">
        <w:rPr>
          <w:rFonts w:asciiTheme="minorHAnsi" w:hAnsiTheme="minorHAnsi"/>
          <w:lang w:val="en-US"/>
        </w:rPr>
        <w:t>30.</w:t>
      </w:r>
      <w:proofErr w:type="gramStart"/>
      <w:r w:rsidR="004E5F6F">
        <w:rPr>
          <w:rFonts w:asciiTheme="minorHAnsi" w:hAnsiTheme="minorHAnsi"/>
          <w:lang w:val="en-US"/>
        </w:rPr>
        <w:t>06.</w:t>
      </w:r>
      <w:r w:rsidRPr="00146731">
        <w:t>.</w:t>
      </w:r>
      <w:proofErr w:type="gramEnd"/>
      <w:r w:rsidRPr="00146731">
        <w:t>2013 г. са текущи по доставки на услуги за 2013 г. и са деноминирани в лева</w:t>
      </w:r>
      <w:r>
        <w:t xml:space="preserve"> </w:t>
      </w:r>
      <w:r w:rsidRPr="00146731">
        <w:t>-</w:t>
      </w:r>
      <w:r>
        <w:t xml:space="preserve"> </w:t>
      </w:r>
      <w:r w:rsidR="004E5F6F">
        <w:rPr>
          <w:rFonts w:asciiTheme="minorHAnsi" w:hAnsiTheme="minorHAnsi"/>
          <w:lang w:val="en-US"/>
        </w:rPr>
        <w:t>1</w:t>
      </w:r>
      <w:r w:rsidR="004E5F6F" w:rsidRPr="00146731">
        <w:t xml:space="preserve"> </w:t>
      </w:r>
      <w:r w:rsidRPr="00146731">
        <w:t xml:space="preserve">хил.лв. и в евро - </w:t>
      </w:r>
      <w:r w:rsidR="004E5F6F">
        <w:rPr>
          <w:rFonts w:asciiTheme="minorHAnsi" w:hAnsiTheme="minorHAnsi"/>
          <w:lang w:val="en-US"/>
        </w:rPr>
        <w:t>150</w:t>
      </w:r>
      <w:r w:rsidR="004E5F6F" w:rsidRPr="00146731">
        <w:t xml:space="preserve"> </w:t>
      </w:r>
      <w:r w:rsidRPr="00146731">
        <w:t>хил.лв. (31.12.2012 г. са в лева - 31 хил.лв. и в евро – 425 хил.</w:t>
      </w:r>
      <w:proofErr w:type="gramStart"/>
      <w:r w:rsidRPr="00146731">
        <w:t>лв.).</w:t>
      </w:r>
      <w:r>
        <w:t xml:space="preserve"> </w:t>
      </w:r>
      <w:proofErr w:type="gramEnd"/>
    </w:p>
    <w:p w:rsidR="004C0111" w:rsidRDefault="0012073B" w:rsidP="008A68BE">
      <w:pPr>
        <w:pPrChange w:id="2289" w:author="Иво Станков" w:date="2013-07-29T18:48:00Z">
          <w:pPr/>
        </w:pPrChange>
      </w:pPr>
      <w:r w:rsidRPr="00146731">
        <w:tab/>
        <w:t xml:space="preserve">Задълженията към други кредитори включват сумата на предоставените гаранционни депозити от страна на членовете на Съвета на директорите, съгласно договорите за управление в размер на три месечни </w:t>
      </w:r>
      <w:proofErr w:type="gramStart"/>
      <w:r w:rsidRPr="00146731">
        <w:t xml:space="preserve">възнаграждения. </w:t>
      </w:r>
      <w:proofErr w:type="gramEnd"/>
    </w:p>
    <w:p w:rsidR="004C0111" w:rsidRDefault="0012073B" w:rsidP="008A68BE">
      <w:pPr>
        <w:pPrChange w:id="2290" w:author="Иво Станков" w:date="2013-07-29T18:48:00Z">
          <w:pPr/>
        </w:pPrChange>
      </w:pPr>
      <w:r w:rsidRPr="00146731">
        <w:tab/>
        <w:t xml:space="preserve">Предплатените </w:t>
      </w:r>
      <w:proofErr w:type="gramStart"/>
      <w:r w:rsidRPr="00146731">
        <w:t>такси включват основно такси</w:t>
      </w:r>
      <w:proofErr w:type="gramEnd"/>
      <w:r w:rsidRPr="00146731">
        <w:t xml:space="preserve"> за информационно обслужване, регистрация и поддръжка на регистрация на Основен пазар (BSE) и Алтернативен пазар (BaSE) за 2013 г. (респ. 2012 г.), които се плащат съгласно правилника на </w:t>
      </w:r>
      <w:proofErr w:type="gramStart"/>
      <w:r w:rsidRPr="00146731">
        <w:t xml:space="preserve">Борсата. </w:t>
      </w:r>
      <w:proofErr w:type="gramEnd"/>
    </w:p>
    <w:p w:rsidR="00EE5811" w:rsidRDefault="00833980" w:rsidP="008A68BE">
      <w:pPr>
        <w:pStyle w:val="Heading1"/>
        <w:pPrChange w:id="2291" w:author="Иво Станков" w:date="2013-07-29T18:48:00Z">
          <w:pPr/>
        </w:pPrChange>
      </w:pPr>
      <w:bookmarkStart w:id="2292" w:name="_Toc355005246"/>
      <w:r>
        <w:rPr>
          <w:rFonts w:asciiTheme="minorHAnsi" w:hAnsiTheme="minorHAnsi"/>
          <w:lang w:val="en-US"/>
        </w:rPr>
        <w:t>28</w:t>
      </w:r>
      <w:proofErr w:type="gramStart"/>
      <w:r>
        <w:rPr>
          <w:rFonts w:asciiTheme="minorHAnsi" w:hAnsiTheme="minorHAnsi"/>
          <w:lang w:val="en-US"/>
        </w:rPr>
        <w:t>.</w:t>
      </w:r>
      <w:r w:rsidR="00055BFF">
        <w:t>.</w:t>
      </w:r>
      <w:r w:rsidR="0012073B" w:rsidRPr="00146731">
        <w:t>ЗАДЪЛЖЕНИЯ</w:t>
      </w:r>
      <w:proofErr w:type="gramEnd"/>
      <w:r w:rsidR="0012073B" w:rsidRPr="00146731">
        <w:t xml:space="preserve"> ЗА ДАНЪЦИ</w:t>
      </w:r>
      <w:bookmarkEnd w:id="2292"/>
    </w:p>
    <w:p w:rsidR="004C0111" w:rsidRDefault="0012073B" w:rsidP="008A68BE">
      <w:pPr>
        <w:pPrChange w:id="2293" w:author="Иво Станков" w:date="2013-07-29T18:48:00Z">
          <w:pPr/>
        </w:pPrChange>
      </w:pPr>
      <w:r w:rsidRPr="00146731">
        <w:tab/>
        <w:t xml:space="preserve">Задълженията за данъци към </w:t>
      </w:r>
      <w:r w:rsidR="004E5F6F">
        <w:rPr>
          <w:rFonts w:asciiTheme="minorHAnsi" w:hAnsiTheme="minorHAnsi"/>
          <w:lang w:val="en-US"/>
        </w:rPr>
        <w:t>30.</w:t>
      </w:r>
      <w:proofErr w:type="gramStart"/>
      <w:r w:rsidR="004E5F6F">
        <w:rPr>
          <w:rFonts w:asciiTheme="minorHAnsi" w:hAnsiTheme="minorHAnsi"/>
          <w:lang w:val="en-US"/>
        </w:rPr>
        <w:t>06.</w:t>
      </w:r>
      <w:r w:rsidRPr="00146731">
        <w:t>.</w:t>
      </w:r>
      <w:proofErr w:type="gramEnd"/>
      <w:r w:rsidRPr="00146731">
        <w:t xml:space="preserve">2013 г. в размер на </w:t>
      </w:r>
      <w:r w:rsidR="006F14B9" w:rsidRPr="00A12DC3">
        <w:rPr>
          <w:lang w:val="en-US"/>
        </w:rPr>
        <w:t>78</w:t>
      </w:r>
      <w:r w:rsidR="004E5F6F" w:rsidRPr="00146731">
        <w:t xml:space="preserve"> </w:t>
      </w:r>
      <w:r w:rsidRPr="00146731">
        <w:t xml:space="preserve">хил.лв. са за данък добавена стойност </w:t>
      </w:r>
      <w:r w:rsidR="006F14B9" w:rsidRPr="00A12DC3">
        <w:rPr>
          <w:lang w:val="en-US"/>
        </w:rPr>
        <w:t>56</w:t>
      </w:r>
      <w:r w:rsidR="004E5F6F" w:rsidRPr="00146731">
        <w:t xml:space="preserve"> </w:t>
      </w:r>
      <w:r w:rsidRPr="00146731">
        <w:t xml:space="preserve">хил.лв. и данък по заплатите на служителите </w:t>
      </w:r>
      <w:r w:rsidR="0016561A">
        <w:t>2</w:t>
      </w:r>
      <w:r w:rsidR="006F14B9" w:rsidRPr="00A12DC3">
        <w:rPr>
          <w:lang w:val="en-US"/>
        </w:rPr>
        <w:t>2</w:t>
      </w:r>
      <w:r w:rsidR="004E5F6F" w:rsidRPr="00146731">
        <w:t xml:space="preserve"> </w:t>
      </w:r>
      <w:r w:rsidRPr="00146731">
        <w:t>хил.лв. (31.12.2012 г.: 17 хил.</w:t>
      </w:r>
      <w:proofErr w:type="gramStart"/>
      <w:r w:rsidRPr="00146731">
        <w:t>лв.задължение</w:t>
      </w:r>
      <w:proofErr w:type="gramEnd"/>
      <w:r w:rsidRPr="00146731">
        <w:t xml:space="preserve"> за данък добавена стойност).</w:t>
      </w:r>
    </w:p>
    <w:p w:rsidR="004C0111" w:rsidRDefault="0012073B" w:rsidP="008A68BE">
      <w:pPr>
        <w:pPrChange w:id="2294" w:author="Иво Станков" w:date="2013-07-29T18:48:00Z">
          <w:pPr/>
        </w:pPrChange>
      </w:pPr>
      <w:r w:rsidRPr="00146731">
        <w:lastRenderedPageBreak/>
        <w:tab/>
        <w:t>Данъчните задължения на дружеството са текущи. До датата на издаване на отчета в дружеството са извършени ревизии и проверки, както следва:</w:t>
      </w:r>
    </w:p>
    <w:p w:rsidR="004C0111" w:rsidRDefault="0012073B" w:rsidP="008A68BE">
      <w:pPr>
        <w:pPrChange w:id="2295" w:author="Иво Станков" w:date="2013-07-29T18:48:00Z">
          <w:pPr/>
        </w:pPrChange>
      </w:pPr>
      <w:r w:rsidRPr="00146731">
        <w:t xml:space="preserve">по ДДС – до 30.04.2004 г. </w:t>
      </w:r>
    </w:p>
    <w:p w:rsidR="004C0111" w:rsidRDefault="0012073B" w:rsidP="008A68BE">
      <w:pPr>
        <w:pPrChange w:id="2296" w:author="Иво Станков" w:date="2013-07-29T18:48:00Z">
          <w:pPr/>
        </w:pPrChange>
      </w:pPr>
      <w:proofErr w:type="gramStart"/>
      <w:r w:rsidRPr="00146731">
        <w:t>пълна</w:t>
      </w:r>
      <w:proofErr w:type="gramEnd"/>
      <w:r w:rsidRPr="00146731">
        <w:t xml:space="preserve"> данъчна ревизия – към 31.12.2002 г.</w:t>
      </w:r>
    </w:p>
    <w:p w:rsidR="004C0111" w:rsidRDefault="0012073B" w:rsidP="008A68BE">
      <w:pPr>
        <w:pPrChange w:id="2297" w:author="Иво Станков" w:date="2013-07-29T18:48:00Z">
          <w:pPr/>
        </w:pPrChange>
      </w:pPr>
      <w:proofErr w:type="gramStart"/>
      <w:r w:rsidRPr="00146731">
        <w:t>от</w:t>
      </w:r>
      <w:proofErr w:type="gramEnd"/>
      <w:r w:rsidRPr="00146731">
        <w:t xml:space="preserve"> Национален осигурителен институт – до 30.06.1999 г.</w:t>
      </w:r>
    </w:p>
    <w:p w:rsidR="004C0111" w:rsidRDefault="0012073B" w:rsidP="008A68BE">
      <w:pPr>
        <w:pPrChange w:id="2298" w:author="Иво Станков" w:date="2013-07-29T18:48:00Z">
          <w:pPr/>
        </w:pPrChange>
      </w:pPr>
      <w:r w:rsidRPr="00146731">
        <w:tab/>
        <w:t xml:space="preserve">Данъчна ревизия се извършва в петгодишен срок от изтичане на годината, през която е подадена данъчната декларация за съответното задължение. Ревизията потвърждава окончателно данъчното задължение на съответното дружество-данъчно задължено лице, освен в изрично предвидените от законодателството случаи. </w:t>
      </w:r>
    </w:p>
    <w:p w:rsidR="00EE5811" w:rsidRDefault="00833980" w:rsidP="008A68BE">
      <w:pPr>
        <w:pStyle w:val="Heading1"/>
        <w:pPrChange w:id="2299" w:author="Иво Станков" w:date="2013-07-29T18:48:00Z">
          <w:pPr/>
        </w:pPrChange>
      </w:pPr>
      <w:bookmarkStart w:id="2300" w:name="_Toc128275770"/>
      <w:bookmarkStart w:id="2301" w:name="_Toc355005247"/>
      <w:r>
        <w:rPr>
          <w:rFonts w:asciiTheme="minorHAnsi" w:hAnsiTheme="minorHAnsi"/>
          <w:lang w:val="en-US"/>
        </w:rPr>
        <w:t>29.</w:t>
      </w:r>
      <w:r w:rsidR="000B38A1">
        <w:t>.</w:t>
      </w:r>
      <w:r w:rsidR="0012073B" w:rsidRPr="00146731">
        <w:t>ЗАДЪЛЖЕНИЯ КЪМ ПЕРСОНАЛА И СОЦИАЛНОТО ОСИГУРЯВАНЕ</w:t>
      </w:r>
      <w:bookmarkEnd w:id="2300"/>
      <w:bookmarkEnd w:id="2301"/>
    </w:p>
    <w:p w:rsidR="004C0111" w:rsidRDefault="0012073B" w:rsidP="008A68BE">
      <w:pPr>
        <w:rPr>
          <w:lang w:val="ru-RU"/>
        </w:rPr>
        <w:pPrChange w:id="2302" w:author="Иво Станков" w:date="2013-07-29T18:48:00Z">
          <w:pPr/>
        </w:pPrChange>
      </w:pPr>
      <w:r w:rsidRPr="00146731">
        <w:rPr>
          <w:lang w:val="ru-RU"/>
        </w:rPr>
        <w:t>Задълженията към персонала и социалното осигуряване включват:</w:t>
      </w:r>
    </w:p>
    <w:tbl>
      <w:tblPr>
        <w:tblW w:w="9117" w:type="dxa"/>
        <w:tblInd w:w="93" w:type="dxa"/>
        <w:tblLook w:val="00A0" w:firstRow="1" w:lastRow="0" w:firstColumn="1" w:lastColumn="0" w:noHBand="0" w:noVBand="0"/>
      </w:tblPr>
      <w:tblGrid>
        <w:gridCol w:w="5653"/>
        <w:gridCol w:w="1778"/>
        <w:gridCol w:w="1686"/>
      </w:tblGrid>
      <w:tr w:rsidR="0012073B" w:rsidRPr="00517376" w:rsidTr="00517376">
        <w:trPr>
          <w:trHeight w:val="170"/>
        </w:trPr>
        <w:tc>
          <w:tcPr>
            <w:tcW w:w="5653" w:type="dxa"/>
            <w:tcBorders>
              <w:top w:val="nil"/>
              <w:left w:val="nil"/>
              <w:bottom w:val="nil"/>
              <w:right w:val="nil"/>
            </w:tcBorders>
            <w:vAlign w:val="bottom"/>
          </w:tcPr>
          <w:p w:rsidR="00EE5811" w:rsidRDefault="00EE5811" w:rsidP="008A68BE">
            <w:pPr>
              <w:pStyle w:val="a"/>
              <w:pPrChange w:id="2303" w:author="Иво Станков" w:date="2013-07-29T18:48:00Z">
                <w:pPr/>
              </w:pPrChange>
            </w:pPr>
          </w:p>
        </w:tc>
        <w:tc>
          <w:tcPr>
            <w:tcW w:w="1778" w:type="dxa"/>
            <w:tcBorders>
              <w:top w:val="nil"/>
              <w:left w:val="nil"/>
              <w:bottom w:val="nil"/>
              <w:right w:val="nil"/>
            </w:tcBorders>
            <w:vAlign w:val="bottom"/>
          </w:tcPr>
          <w:p w:rsidR="00EE5811" w:rsidRDefault="00EE5811" w:rsidP="008A68BE">
            <w:pPr>
              <w:pStyle w:val="a1"/>
              <w:rPr>
                <w:lang w:val="en-US"/>
              </w:rPr>
              <w:pPrChange w:id="2304" w:author="Иво Станков" w:date="2013-07-29T18:48:00Z">
                <w:pPr>
                  <w:pStyle w:val="a"/>
                </w:pPr>
              </w:pPrChange>
            </w:pPr>
          </w:p>
          <w:p w:rsidR="004C0111" w:rsidRPr="00A12DC3" w:rsidRDefault="00447E3D" w:rsidP="008A68BE">
            <w:pPr>
              <w:pStyle w:val="a1"/>
              <w:rPr>
                <w:lang w:val="en-US"/>
              </w:rPr>
              <w:pPrChange w:id="2305" w:author="Иво Станков" w:date="2013-07-29T18:48:00Z">
                <w:pPr>
                  <w:pStyle w:val="a1"/>
                </w:pPr>
              </w:pPrChange>
            </w:pPr>
            <w:r>
              <w:rPr>
                <w:lang w:val="en-US"/>
              </w:rPr>
              <w:t>30.06.2013</w:t>
            </w:r>
          </w:p>
        </w:tc>
        <w:tc>
          <w:tcPr>
            <w:tcW w:w="1686" w:type="dxa"/>
            <w:tcBorders>
              <w:top w:val="nil"/>
              <w:left w:val="nil"/>
              <w:bottom w:val="nil"/>
              <w:right w:val="nil"/>
            </w:tcBorders>
            <w:vAlign w:val="bottom"/>
          </w:tcPr>
          <w:p w:rsidR="004C0111" w:rsidRDefault="0012073B" w:rsidP="008A68BE">
            <w:pPr>
              <w:pStyle w:val="a1"/>
              <w:pPrChange w:id="2306" w:author="Иво Станков" w:date="2013-07-29T18:48:00Z">
                <w:pPr>
                  <w:pStyle w:val="a1"/>
                </w:pPr>
              </w:pPrChange>
            </w:pPr>
            <w:r w:rsidRPr="00517376">
              <w:t>31.12.2012</w:t>
            </w:r>
          </w:p>
        </w:tc>
      </w:tr>
      <w:tr w:rsidR="0012073B" w:rsidRPr="00517376" w:rsidTr="00517376">
        <w:trPr>
          <w:trHeight w:val="170"/>
        </w:trPr>
        <w:tc>
          <w:tcPr>
            <w:tcW w:w="5653" w:type="dxa"/>
            <w:tcBorders>
              <w:top w:val="nil"/>
              <w:left w:val="nil"/>
              <w:bottom w:val="nil"/>
              <w:right w:val="nil"/>
            </w:tcBorders>
            <w:vAlign w:val="bottom"/>
          </w:tcPr>
          <w:p w:rsidR="00EE5811" w:rsidRDefault="00EE5811" w:rsidP="008A68BE">
            <w:pPr>
              <w:pStyle w:val="a"/>
              <w:pPrChange w:id="2307" w:author="Иво Станков" w:date="2013-07-29T18:48:00Z">
                <w:pPr>
                  <w:pStyle w:val="a1"/>
                </w:pPr>
              </w:pPrChange>
            </w:pPr>
          </w:p>
        </w:tc>
        <w:tc>
          <w:tcPr>
            <w:tcW w:w="1778" w:type="dxa"/>
            <w:tcBorders>
              <w:top w:val="nil"/>
              <w:left w:val="nil"/>
              <w:bottom w:val="nil"/>
              <w:right w:val="nil"/>
            </w:tcBorders>
            <w:vAlign w:val="bottom"/>
          </w:tcPr>
          <w:p w:rsidR="00EE5811" w:rsidRDefault="0012073B" w:rsidP="008A68BE">
            <w:pPr>
              <w:pStyle w:val="a1"/>
              <w:pPrChange w:id="2308" w:author="Иво Станков" w:date="2013-07-29T18:48:00Z">
                <w:pPr>
                  <w:pStyle w:val="a"/>
                </w:pPr>
              </w:pPrChange>
            </w:pPr>
            <w:r w:rsidRPr="00517376">
              <w:t>BGN '000</w:t>
            </w:r>
          </w:p>
        </w:tc>
        <w:tc>
          <w:tcPr>
            <w:tcW w:w="1686" w:type="dxa"/>
            <w:tcBorders>
              <w:top w:val="nil"/>
              <w:left w:val="nil"/>
              <w:bottom w:val="nil"/>
              <w:right w:val="nil"/>
            </w:tcBorders>
            <w:vAlign w:val="bottom"/>
          </w:tcPr>
          <w:p w:rsidR="004C0111" w:rsidRDefault="0012073B" w:rsidP="008A68BE">
            <w:pPr>
              <w:pStyle w:val="a1"/>
              <w:pPrChange w:id="2309" w:author="Иво Станков" w:date="2013-07-29T18:48:00Z">
                <w:pPr>
                  <w:pStyle w:val="a1"/>
                </w:pPr>
              </w:pPrChange>
            </w:pPr>
            <w:r w:rsidRPr="00517376">
              <w:t>BGN '000</w:t>
            </w:r>
          </w:p>
        </w:tc>
      </w:tr>
      <w:tr w:rsidR="0012073B" w:rsidRPr="00517376" w:rsidTr="00517376">
        <w:trPr>
          <w:trHeight w:val="170"/>
        </w:trPr>
        <w:tc>
          <w:tcPr>
            <w:tcW w:w="5653" w:type="dxa"/>
            <w:tcBorders>
              <w:top w:val="nil"/>
              <w:left w:val="nil"/>
              <w:bottom w:val="nil"/>
              <w:right w:val="nil"/>
            </w:tcBorders>
            <w:vAlign w:val="bottom"/>
          </w:tcPr>
          <w:p w:rsidR="00EE5811" w:rsidRDefault="0012073B" w:rsidP="008A68BE">
            <w:pPr>
              <w:pStyle w:val="a"/>
              <w:pPrChange w:id="2310" w:author="Иво Станков" w:date="2013-07-29T18:48:00Z">
                <w:pPr>
                  <w:pStyle w:val="a1"/>
                </w:pPr>
              </w:pPrChange>
            </w:pPr>
            <w:r w:rsidRPr="00517376">
              <w:t xml:space="preserve">Задължения по неизползвани </w:t>
            </w:r>
            <w:proofErr w:type="spellStart"/>
            <w:r w:rsidRPr="00517376">
              <w:t>компенсируеми</w:t>
            </w:r>
            <w:proofErr w:type="spellEnd"/>
            <w:r w:rsidRPr="00517376">
              <w:t xml:space="preserve"> отпуски</w:t>
            </w:r>
          </w:p>
        </w:tc>
        <w:tc>
          <w:tcPr>
            <w:tcW w:w="1778" w:type="dxa"/>
            <w:tcBorders>
              <w:top w:val="nil"/>
              <w:left w:val="nil"/>
              <w:bottom w:val="nil"/>
              <w:right w:val="nil"/>
            </w:tcBorders>
          </w:tcPr>
          <w:p w:rsidR="00EE5811" w:rsidRDefault="0012073B" w:rsidP="008A68BE">
            <w:pPr>
              <w:pStyle w:val="a0"/>
              <w:pPrChange w:id="2311" w:author="Иво Станков" w:date="2013-07-29T18:48:00Z">
                <w:pPr>
                  <w:pStyle w:val="a"/>
                </w:pPr>
              </w:pPrChange>
            </w:pPr>
            <w:r w:rsidRPr="00517376">
              <w:t>62</w:t>
            </w:r>
          </w:p>
        </w:tc>
        <w:tc>
          <w:tcPr>
            <w:tcW w:w="1686" w:type="dxa"/>
            <w:tcBorders>
              <w:top w:val="nil"/>
              <w:left w:val="nil"/>
              <w:bottom w:val="nil"/>
              <w:right w:val="nil"/>
            </w:tcBorders>
          </w:tcPr>
          <w:p w:rsidR="004C0111" w:rsidRDefault="0012073B" w:rsidP="008A68BE">
            <w:pPr>
              <w:pStyle w:val="a0"/>
              <w:pPrChange w:id="2312" w:author="Иво Станков" w:date="2013-07-29T18:48:00Z">
                <w:pPr>
                  <w:pStyle w:val="a0"/>
                </w:pPr>
              </w:pPrChange>
            </w:pPr>
            <w:r w:rsidRPr="00517376">
              <w:t>62</w:t>
            </w:r>
          </w:p>
        </w:tc>
      </w:tr>
      <w:tr w:rsidR="0012073B" w:rsidRPr="00517376" w:rsidTr="00517376">
        <w:trPr>
          <w:trHeight w:val="170"/>
        </w:trPr>
        <w:tc>
          <w:tcPr>
            <w:tcW w:w="5653" w:type="dxa"/>
            <w:tcBorders>
              <w:top w:val="nil"/>
              <w:left w:val="nil"/>
              <w:bottom w:val="nil"/>
              <w:right w:val="nil"/>
            </w:tcBorders>
            <w:vAlign w:val="bottom"/>
          </w:tcPr>
          <w:p w:rsidR="00EE5811" w:rsidRDefault="0012073B" w:rsidP="008A68BE">
            <w:pPr>
              <w:pStyle w:val="a"/>
              <w:pPrChange w:id="2313" w:author="Иво Станков" w:date="2013-07-29T18:48:00Z">
                <w:pPr>
                  <w:pStyle w:val="a0"/>
                </w:pPr>
              </w:pPrChange>
            </w:pPr>
            <w:r w:rsidRPr="00517376">
              <w:t xml:space="preserve">Задължения към социално и здравно осигуряване за </w:t>
            </w:r>
            <w:proofErr w:type="spellStart"/>
            <w:r w:rsidRPr="00517376">
              <w:t>компенсируеми</w:t>
            </w:r>
            <w:proofErr w:type="spellEnd"/>
            <w:r w:rsidRPr="00517376">
              <w:t xml:space="preserve"> отпуски</w:t>
            </w:r>
          </w:p>
        </w:tc>
        <w:tc>
          <w:tcPr>
            <w:tcW w:w="1778" w:type="dxa"/>
            <w:tcBorders>
              <w:top w:val="nil"/>
              <w:left w:val="nil"/>
              <w:bottom w:val="nil"/>
              <w:right w:val="nil"/>
            </w:tcBorders>
          </w:tcPr>
          <w:p w:rsidR="00EE5811" w:rsidRDefault="0012073B" w:rsidP="008A68BE">
            <w:pPr>
              <w:pStyle w:val="a0"/>
              <w:pPrChange w:id="2314" w:author="Иво Станков" w:date="2013-07-29T18:48:00Z">
                <w:pPr>
                  <w:pStyle w:val="a"/>
                </w:pPr>
              </w:pPrChange>
            </w:pPr>
            <w:r w:rsidRPr="00517376">
              <w:t>9</w:t>
            </w:r>
          </w:p>
        </w:tc>
        <w:tc>
          <w:tcPr>
            <w:tcW w:w="1686" w:type="dxa"/>
            <w:tcBorders>
              <w:top w:val="nil"/>
              <w:left w:val="nil"/>
              <w:bottom w:val="nil"/>
              <w:right w:val="nil"/>
            </w:tcBorders>
          </w:tcPr>
          <w:p w:rsidR="004C0111" w:rsidRDefault="0012073B" w:rsidP="008A68BE">
            <w:pPr>
              <w:pStyle w:val="a0"/>
              <w:pPrChange w:id="2315" w:author="Иво Станков" w:date="2013-07-29T18:48:00Z">
                <w:pPr>
                  <w:pStyle w:val="a0"/>
                </w:pPr>
              </w:pPrChange>
            </w:pPr>
            <w:r w:rsidRPr="00517376">
              <w:t>9</w:t>
            </w:r>
          </w:p>
        </w:tc>
      </w:tr>
      <w:tr w:rsidR="0012073B" w:rsidRPr="00517376" w:rsidTr="00517376">
        <w:trPr>
          <w:trHeight w:val="170"/>
        </w:trPr>
        <w:tc>
          <w:tcPr>
            <w:tcW w:w="5653" w:type="dxa"/>
            <w:tcBorders>
              <w:top w:val="nil"/>
              <w:left w:val="nil"/>
              <w:bottom w:val="nil"/>
              <w:right w:val="nil"/>
            </w:tcBorders>
            <w:vAlign w:val="bottom"/>
          </w:tcPr>
          <w:p w:rsidR="00EE5811" w:rsidRDefault="0012073B" w:rsidP="008A68BE">
            <w:pPr>
              <w:pStyle w:val="a"/>
              <w:pPrChange w:id="2316" w:author="Иво Станков" w:date="2013-07-29T18:48:00Z">
                <w:pPr>
                  <w:pStyle w:val="a0"/>
                </w:pPr>
              </w:pPrChange>
            </w:pPr>
            <w:r w:rsidRPr="00517376">
              <w:t xml:space="preserve">Задължения към социално и здравно осигуряване по текущи </w:t>
            </w:r>
            <w:proofErr w:type="gramStart"/>
            <w:r w:rsidRPr="00517376">
              <w:t xml:space="preserve">заплати </w:t>
            </w:r>
            <w:proofErr w:type="gramEnd"/>
          </w:p>
        </w:tc>
        <w:tc>
          <w:tcPr>
            <w:tcW w:w="1778" w:type="dxa"/>
            <w:tcBorders>
              <w:top w:val="nil"/>
              <w:left w:val="nil"/>
              <w:bottom w:val="nil"/>
              <w:right w:val="nil"/>
            </w:tcBorders>
          </w:tcPr>
          <w:p w:rsidR="00EE5811" w:rsidRPr="00A12DC3" w:rsidRDefault="00447E3D" w:rsidP="008A68BE">
            <w:pPr>
              <w:pStyle w:val="a0"/>
              <w:rPr>
                <w:lang w:val="en-US"/>
              </w:rPr>
              <w:pPrChange w:id="2317" w:author="Иво Станков" w:date="2013-07-29T18:48:00Z">
                <w:pPr>
                  <w:pStyle w:val="a"/>
                </w:pPr>
              </w:pPrChange>
            </w:pPr>
            <w:r>
              <w:rPr>
                <w:lang w:val="en-US"/>
              </w:rPr>
              <w:t>2</w:t>
            </w:r>
          </w:p>
        </w:tc>
        <w:tc>
          <w:tcPr>
            <w:tcW w:w="1686" w:type="dxa"/>
            <w:tcBorders>
              <w:top w:val="nil"/>
              <w:left w:val="nil"/>
              <w:bottom w:val="nil"/>
              <w:right w:val="nil"/>
            </w:tcBorders>
          </w:tcPr>
          <w:p w:rsidR="004C0111" w:rsidRDefault="0012073B" w:rsidP="008A68BE">
            <w:pPr>
              <w:pStyle w:val="a0"/>
              <w:pPrChange w:id="2318" w:author="Иво Станков" w:date="2013-07-29T18:48:00Z">
                <w:pPr>
                  <w:pStyle w:val="a0"/>
                </w:pPr>
              </w:pPrChange>
            </w:pPr>
            <w:r w:rsidRPr="00517376">
              <w:t>-</w:t>
            </w:r>
          </w:p>
        </w:tc>
      </w:tr>
      <w:tr w:rsidR="0012073B" w:rsidRPr="00517376" w:rsidTr="00517376">
        <w:trPr>
          <w:trHeight w:val="170"/>
        </w:trPr>
        <w:tc>
          <w:tcPr>
            <w:tcW w:w="5653" w:type="dxa"/>
            <w:tcBorders>
              <w:top w:val="nil"/>
              <w:left w:val="nil"/>
              <w:bottom w:val="nil"/>
              <w:right w:val="nil"/>
            </w:tcBorders>
            <w:vAlign w:val="bottom"/>
          </w:tcPr>
          <w:p w:rsidR="00EE5811" w:rsidRDefault="0012073B" w:rsidP="008A68BE">
            <w:pPr>
              <w:pStyle w:val="a"/>
              <w:pPrChange w:id="2319" w:author="Иво Станков" w:date="2013-07-29T18:48:00Z">
                <w:pPr>
                  <w:pStyle w:val="a0"/>
                </w:pPr>
              </w:pPrChange>
            </w:pPr>
            <w:r w:rsidRPr="00517376">
              <w:t>Общо:</w:t>
            </w:r>
          </w:p>
        </w:tc>
        <w:tc>
          <w:tcPr>
            <w:tcW w:w="1778" w:type="dxa"/>
            <w:tcBorders>
              <w:top w:val="single" w:sz="4" w:space="0" w:color="auto"/>
              <w:left w:val="nil"/>
              <w:bottom w:val="double" w:sz="6" w:space="0" w:color="auto"/>
              <w:right w:val="nil"/>
            </w:tcBorders>
          </w:tcPr>
          <w:p w:rsidR="00EE5811" w:rsidRPr="00A12DC3" w:rsidRDefault="00447E3D" w:rsidP="008A68BE">
            <w:pPr>
              <w:pStyle w:val="a0"/>
              <w:rPr>
                <w:lang w:val="en-US"/>
              </w:rPr>
              <w:pPrChange w:id="2320" w:author="Иво Станков" w:date="2013-07-29T18:48:00Z">
                <w:pPr>
                  <w:pStyle w:val="a"/>
                </w:pPr>
              </w:pPrChange>
            </w:pPr>
            <w:r>
              <w:rPr>
                <w:lang w:val="en-US"/>
              </w:rPr>
              <w:t>73</w:t>
            </w:r>
          </w:p>
        </w:tc>
        <w:tc>
          <w:tcPr>
            <w:tcW w:w="1686" w:type="dxa"/>
            <w:tcBorders>
              <w:top w:val="single" w:sz="4" w:space="0" w:color="auto"/>
              <w:left w:val="nil"/>
              <w:bottom w:val="double" w:sz="6" w:space="0" w:color="auto"/>
              <w:right w:val="nil"/>
            </w:tcBorders>
          </w:tcPr>
          <w:p w:rsidR="004C0111" w:rsidRDefault="0012073B" w:rsidP="008A68BE">
            <w:pPr>
              <w:pStyle w:val="a0"/>
              <w:pPrChange w:id="2321" w:author="Иво Станков" w:date="2013-07-29T18:48:00Z">
                <w:pPr>
                  <w:pStyle w:val="a0"/>
                </w:pPr>
              </w:pPrChange>
            </w:pPr>
            <w:r w:rsidRPr="00517376">
              <w:t>71</w:t>
            </w:r>
          </w:p>
        </w:tc>
      </w:tr>
    </w:tbl>
    <w:p w:rsidR="00A01296" w:rsidRDefault="00A01296" w:rsidP="008A68BE">
      <w:pPr>
        <w:rPr>
          <w:ins w:id="2322" w:author="Иво Станков" w:date="2013-07-29T18:21:00Z"/>
          <w:lang w:val="en-US"/>
        </w:rPr>
        <w:pPrChange w:id="2323" w:author="Иво Станков" w:date="2013-07-29T18:48:00Z">
          <w:pPr/>
        </w:pPrChange>
      </w:pPr>
      <w:bookmarkStart w:id="2324" w:name="_Toc265851170"/>
    </w:p>
    <w:p w:rsidR="00A01296" w:rsidRDefault="00A01296" w:rsidP="008A68BE">
      <w:pPr>
        <w:rPr>
          <w:ins w:id="2325" w:author="Иво Станков" w:date="2013-07-29T18:21:00Z"/>
          <w:lang w:val="en-US"/>
        </w:rPr>
        <w:pPrChange w:id="2326" w:author="Иво Станков" w:date="2013-07-29T18:48:00Z">
          <w:pPr>
            <w:widowControl/>
            <w:jc w:val="left"/>
          </w:pPr>
        </w:pPrChange>
      </w:pPr>
      <w:ins w:id="2327" w:author="Иво Станков" w:date="2013-07-29T18:21:00Z">
        <w:r>
          <w:rPr>
            <w:lang w:val="en-US"/>
          </w:rPr>
          <w:br w:type="page"/>
        </w:r>
      </w:ins>
    </w:p>
    <w:p w:rsidR="009E5524" w:rsidRDefault="009E5524" w:rsidP="008A68BE">
      <w:pPr>
        <w:rPr>
          <w:ins w:id="2328" w:author="Иво Станков" w:date="2013-07-29T18:14:00Z"/>
          <w:lang w:val="en-US"/>
        </w:rPr>
        <w:pPrChange w:id="2329" w:author="Иво Станков" w:date="2013-07-29T18:48:00Z">
          <w:pPr/>
        </w:pPrChange>
      </w:pPr>
    </w:p>
    <w:p w:rsidR="00EE5811" w:rsidRDefault="0012073B" w:rsidP="008A68BE">
      <w:pPr>
        <w:pStyle w:val="Heading1"/>
        <w:pPrChange w:id="2330" w:author="Иво Станков" w:date="2013-07-29T18:48:00Z">
          <w:pPr/>
        </w:pPrChange>
      </w:pPr>
      <w:del w:id="2331" w:author="Иво Станков" w:date="2013-07-29T18:15:00Z">
        <w:r w:rsidRPr="00146731" w:rsidDel="009E5524">
          <w:br w:type="page"/>
        </w:r>
      </w:del>
      <w:bookmarkStart w:id="2332" w:name="_Toc355005248"/>
      <w:r w:rsidR="00FE4614">
        <w:rPr>
          <w:rFonts w:asciiTheme="minorHAnsi" w:hAnsiTheme="minorHAnsi"/>
          <w:lang w:val="en-US"/>
        </w:rPr>
        <w:t>30.</w:t>
      </w:r>
      <w:r w:rsidRPr="00146731">
        <w:t>СЕГМЕНТНО ОТЧИТАНЕ</w:t>
      </w:r>
      <w:bookmarkEnd w:id="2324"/>
      <w:bookmarkEnd w:id="2332"/>
      <w:r w:rsidRPr="00146731">
        <w:t xml:space="preserve"> </w:t>
      </w:r>
    </w:p>
    <w:p w:rsidR="004C0111" w:rsidRDefault="0012073B" w:rsidP="008A68BE">
      <w:pPr>
        <w:pPrChange w:id="2333" w:author="Иво Станков" w:date="2013-07-29T18:48:00Z">
          <w:pPr/>
        </w:pPrChange>
      </w:pPr>
      <w:r w:rsidRPr="00146731">
        <w:tab/>
        <w:t xml:space="preserve">Сегментното отчитане в дружеството е организирано на база основните бизнес дейности, извършвани от Борсата: а) търговия с финансови инструменти; б) информационно обслужване и в) регистрация и поддържане на емисии ценни книжа за </w:t>
      </w:r>
      <w:proofErr w:type="gramStart"/>
      <w:r w:rsidRPr="00146731">
        <w:t xml:space="preserve">търговия. </w:t>
      </w:r>
      <w:proofErr w:type="gramEnd"/>
    </w:p>
    <w:p w:rsidR="004C0111" w:rsidRDefault="0012073B" w:rsidP="008A68BE">
      <w:pPr>
        <w:pPrChange w:id="2334" w:author="Иво Станков" w:date="2013-07-29T18:48:00Z">
          <w:pPr/>
        </w:pPrChange>
      </w:pPr>
      <w:r w:rsidRPr="00146731">
        <w:tab/>
        <w:t>Статиите на приходите, разходите и резултата на бизнес сегментите</w:t>
      </w:r>
      <w:r w:rsidRPr="00146731">
        <w:rPr>
          <w:i/>
          <w:iCs/>
        </w:rPr>
        <w:t xml:space="preserve">, </w:t>
      </w:r>
      <w:r w:rsidRPr="00146731">
        <w:t>определени в Групата включват:</w:t>
      </w:r>
    </w:p>
    <w:p w:rsidR="004C0111" w:rsidRDefault="004C0111" w:rsidP="008A68BE">
      <w:pPr>
        <w:pPrChange w:id="2335" w:author="Иво Станков" w:date="2013-07-29T18:48:00Z">
          <w:pPr/>
        </w:pPrChange>
      </w:pPr>
    </w:p>
    <w:tbl>
      <w:tblPr>
        <w:tblW w:w="11666" w:type="dxa"/>
        <w:jc w:val="center"/>
        <w:tblCellMar>
          <w:left w:w="70" w:type="dxa"/>
          <w:right w:w="70" w:type="dxa"/>
        </w:tblCellMar>
        <w:tblLook w:val="00A0" w:firstRow="1" w:lastRow="0" w:firstColumn="1" w:lastColumn="0" w:noHBand="0" w:noVBand="0"/>
        <w:tblPrChange w:id="2336" w:author="Иво Станков" w:date="2013-07-29T18:15:00Z">
          <w:tblPr>
            <w:tblW w:w="11773" w:type="dxa"/>
            <w:jc w:val="center"/>
            <w:tblCellMar>
              <w:left w:w="70" w:type="dxa"/>
              <w:right w:w="70" w:type="dxa"/>
            </w:tblCellMar>
            <w:tblLook w:val="00A0" w:firstRow="1" w:lastRow="0" w:firstColumn="1" w:lastColumn="0" w:noHBand="0" w:noVBand="0"/>
          </w:tblPr>
        </w:tblPrChange>
      </w:tblPr>
      <w:tblGrid>
        <w:gridCol w:w="2721"/>
        <w:gridCol w:w="1122"/>
        <w:gridCol w:w="1122"/>
        <w:gridCol w:w="1122"/>
        <w:gridCol w:w="1176"/>
        <w:gridCol w:w="1339"/>
        <w:gridCol w:w="1122"/>
        <w:gridCol w:w="1122"/>
        <w:gridCol w:w="1122"/>
        <w:tblGridChange w:id="2337">
          <w:tblGrid>
            <w:gridCol w:w="3016"/>
            <w:gridCol w:w="1060"/>
            <w:gridCol w:w="1042"/>
            <w:gridCol w:w="1122"/>
            <w:gridCol w:w="1176"/>
            <w:gridCol w:w="1339"/>
            <w:gridCol w:w="1122"/>
            <w:gridCol w:w="1042"/>
            <w:gridCol w:w="1042"/>
          </w:tblGrid>
        </w:tblGridChange>
      </w:tblGrid>
      <w:tr w:rsidR="0012073B" w:rsidRPr="00645A1E" w:rsidTr="00B57E98">
        <w:trPr>
          <w:trHeight w:val="170"/>
          <w:jc w:val="center"/>
          <w:trPrChange w:id="2338" w:author="Иво Станков" w:date="2013-07-29T18:15:00Z">
            <w:trPr>
              <w:trHeight w:val="170"/>
              <w:jc w:val="center"/>
            </w:trPr>
          </w:trPrChange>
        </w:trPr>
        <w:tc>
          <w:tcPr>
            <w:tcW w:w="2721" w:type="dxa"/>
            <w:tcBorders>
              <w:top w:val="nil"/>
              <w:left w:val="nil"/>
              <w:bottom w:val="nil"/>
              <w:right w:val="nil"/>
            </w:tcBorders>
            <w:noWrap/>
            <w:vAlign w:val="center"/>
            <w:tcPrChange w:id="2339" w:author="Иво Станков" w:date="2013-07-29T18:15:00Z">
              <w:tcPr>
                <w:tcW w:w="3016" w:type="dxa"/>
                <w:tcBorders>
                  <w:top w:val="nil"/>
                  <w:left w:val="nil"/>
                  <w:bottom w:val="nil"/>
                  <w:right w:val="nil"/>
                </w:tcBorders>
                <w:noWrap/>
                <w:vAlign w:val="center"/>
              </w:tcPr>
            </w:tcPrChange>
          </w:tcPr>
          <w:p w:rsidR="004C0111" w:rsidRDefault="004C0111" w:rsidP="008A68BE">
            <w:pPr>
              <w:pPrChange w:id="2340" w:author="Иво Станков" w:date="2013-07-29T18:48:00Z">
                <w:pPr/>
              </w:pPrChange>
            </w:pPr>
          </w:p>
        </w:tc>
        <w:tc>
          <w:tcPr>
            <w:tcW w:w="2102" w:type="dxa"/>
            <w:gridSpan w:val="2"/>
            <w:tcBorders>
              <w:top w:val="nil"/>
              <w:left w:val="nil"/>
              <w:bottom w:val="nil"/>
              <w:right w:val="nil"/>
            </w:tcBorders>
            <w:noWrap/>
            <w:vAlign w:val="center"/>
            <w:tcPrChange w:id="2341" w:author="Иво Станков" w:date="2013-07-29T18:15:00Z">
              <w:tcPr>
                <w:tcW w:w="2102" w:type="dxa"/>
                <w:gridSpan w:val="2"/>
                <w:tcBorders>
                  <w:top w:val="nil"/>
                  <w:left w:val="nil"/>
                  <w:bottom w:val="nil"/>
                  <w:right w:val="nil"/>
                </w:tcBorders>
                <w:noWrap/>
                <w:vAlign w:val="center"/>
              </w:tcPr>
            </w:tcPrChange>
          </w:tcPr>
          <w:p w:rsidR="004C0111" w:rsidRDefault="0012073B" w:rsidP="008A68BE">
            <w:pPr>
              <w:pPrChange w:id="2342" w:author="Иво Станков" w:date="2013-07-29T18:48:00Z">
                <w:pPr/>
              </w:pPrChange>
            </w:pPr>
            <w:r w:rsidRPr="00645A1E">
              <w:t>Търговия с финансови инструменти</w:t>
            </w:r>
          </w:p>
        </w:tc>
        <w:tc>
          <w:tcPr>
            <w:tcW w:w="2298" w:type="dxa"/>
            <w:gridSpan w:val="2"/>
            <w:tcBorders>
              <w:top w:val="nil"/>
              <w:left w:val="nil"/>
              <w:bottom w:val="nil"/>
              <w:right w:val="nil"/>
            </w:tcBorders>
            <w:noWrap/>
            <w:vAlign w:val="center"/>
            <w:tcPrChange w:id="2343" w:author="Иво Станков" w:date="2013-07-29T18:15:00Z">
              <w:tcPr>
                <w:tcW w:w="2186" w:type="dxa"/>
                <w:gridSpan w:val="2"/>
                <w:tcBorders>
                  <w:top w:val="nil"/>
                  <w:left w:val="nil"/>
                  <w:bottom w:val="nil"/>
                  <w:right w:val="nil"/>
                </w:tcBorders>
                <w:noWrap/>
                <w:vAlign w:val="center"/>
              </w:tcPr>
            </w:tcPrChange>
          </w:tcPr>
          <w:p w:rsidR="004C0111" w:rsidRDefault="0012073B" w:rsidP="008A68BE">
            <w:pPr>
              <w:pPrChange w:id="2344" w:author="Иво Станков" w:date="2013-07-29T18:48:00Z">
                <w:pPr/>
              </w:pPrChange>
            </w:pPr>
            <w:proofErr w:type="gramStart"/>
            <w:r w:rsidRPr="00645A1E">
              <w:t>информационно</w:t>
            </w:r>
            <w:proofErr w:type="gramEnd"/>
            <w:r w:rsidRPr="00645A1E">
              <w:t xml:space="preserve"> обслужване</w:t>
            </w:r>
          </w:p>
        </w:tc>
        <w:tc>
          <w:tcPr>
            <w:tcW w:w="2461" w:type="dxa"/>
            <w:gridSpan w:val="2"/>
            <w:tcBorders>
              <w:top w:val="nil"/>
              <w:left w:val="nil"/>
              <w:bottom w:val="nil"/>
              <w:right w:val="nil"/>
            </w:tcBorders>
            <w:noWrap/>
            <w:vAlign w:val="center"/>
            <w:tcPrChange w:id="2345" w:author="Иво Станков" w:date="2013-07-29T18:15:00Z">
              <w:tcPr>
                <w:tcW w:w="2385" w:type="dxa"/>
                <w:gridSpan w:val="2"/>
                <w:tcBorders>
                  <w:top w:val="nil"/>
                  <w:left w:val="nil"/>
                  <w:bottom w:val="nil"/>
                  <w:right w:val="nil"/>
                </w:tcBorders>
                <w:noWrap/>
                <w:vAlign w:val="center"/>
              </w:tcPr>
            </w:tcPrChange>
          </w:tcPr>
          <w:p w:rsidR="004C0111" w:rsidRDefault="0012073B" w:rsidP="008A68BE">
            <w:pPr>
              <w:pPrChange w:id="2346" w:author="Иво Станков" w:date="2013-07-29T18:48:00Z">
                <w:pPr/>
              </w:pPrChange>
            </w:pPr>
            <w:proofErr w:type="gramStart"/>
            <w:r w:rsidRPr="00645A1E">
              <w:t>регистрация</w:t>
            </w:r>
            <w:proofErr w:type="gramEnd"/>
            <w:r w:rsidRPr="00645A1E">
              <w:t xml:space="preserve"> и поддържане на емисии</w:t>
            </w:r>
          </w:p>
        </w:tc>
        <w:tc>
          <w:tcPr>
            <w:tcW w:w="2084" w:type="dxa"/>
            <w:gridSpan w:val="2"/>
            <w:tcBorders>
              <w:top w:val="nil"/>
              <w:left w:val="nil"/>
              <w:bottom w:val="nil"/>
              <w:right w:val="nil"/>
            </w:tcBorders>
            <w:noWrap/>
            <w:vAlign w:val="center"/>
            <w:tcPrChange w:id="2347" w:author="Иво Станков" w:date="2013-07-29T18:15:00Z">
              <w:tcPr>
                <w:tcW w:w="2084" w:type="dxa"/>
                <w:gridSpan w:val="2"/>
                <w:tcBorders>
                  <w:top w:val="nil"/>
                  <w:left w:val="nil"/>
                  <w:bottom w:val="nil"/>
                  <w:right w:val="nil"/>
                </w:tcBorders>
                <w:noWrap/>
                <w:vAlign w:val="center"/>
              </w:tcPr>
            </w:tcPrChange>
          </w:tcPr>
          <w:p w:rsidR="004C0111" w:rsidRDefault="0012073B" w:rsidP="008A68BE">
            <w:pPr>
              <w:pPrChange w:id="2348" w:author="Иво Станков" w:date="2013-07-29T18:48:00Z">
                <w:pPr/>
              </w:pPrChange>
            </w:pPr>
            <w:proofErr w:type="gramStart"/>
            <w:r w:rsidRPr="00645A1E">
              <w:t>общо</w:t>
            </w:r>
            <w:proofErr w:type="gramEnd"/>
          </w:p>
        </w:tc>
      </w:tr>
      <w:tr w:rsidR="0012073B" w:rsidRPr="00B57E98" w:rsidTr="00B57E98">
        <w:trPr>
          <w:trHeight w:val="170"/>
          <w:jc w:val="center"/>
          <w:trPrChange w:id="2349" w:author="Иво Станков" w:date="2013-07-29T18:15:00Z">
            <w:trPr>
              <w:trHeight w:val="170"/>
              <w:jc w:val="center"/>
            </w:trPr>
          </w:trPrChange>
        </w:trPr>
        <w:tc>
          <w:tcPr>
            <w:tcW w:w="2721" w:type="dxa"/>
            <w:tcBorders>
              <w:top w:val="nil"/>
              <w:left w:val="nil"/>
              <w:bottom w:val="nil"/>
              <w:right w:val="nil"/>
            </w:tcBorders>
            <w:noWrap/>
            <w:vAlign w:val="center"/>
            <w:tcPrChange w:id="2350" w:author="Иво Станков" w:date="2013-07-29T18:15:00Z">
              <w:tcPr>
                <w:tcW w:w="3016" w:type="dxa"/>
                <w:tcBorders>
                  <w:top w:val="nil"/>
                  <w:left w:val="nil"/>
                  <w:bottom w:val="nil"/>
                  <w:right w:val="nil"/>
                </w:tcBorders>
                <w:noWrap/>
                <w:vAlign w:val="center"/>
              </w:tcPr>
            </w:tcPrChange>
          </w:tcPr>
          <w:p w:rsidR="004C0111" w:rsidRPr="00B57E98" w:rsidRDefault="004C0111" w:rsidP="008A68BE">
            <w:pPr>
              <w:rPr>
                <w:rPrChange w:id="2351" w:author="Иво Станков" w:date="2013-07-29T18:15:00Z">
                  <w:rPr/>
                </w:rPrChange>
              </w:rPr>
              <w:pPrChange w:id="2352" w:author="Иво Станков" w:date="2013-07-29T18:48:00Z">
                <w:pPr/>
              </w:pPrChange>
            </w:pPr>
          </w:p>
        </w:tc>
        <w:tc>
          <w:tcPr>
            <w:tcW w:w="1060" w:type="dxa"/>
            <w:tcBorders>
              <w:top w:val="nil"/>
              <w:left w:val="nil"/>
              <w:bottom w:val="nil"/>
              <w:right w:val="nil"/>
            </w:tcBorders>
            <w:noWrap/>
            <w:vAlign w:val="center"/>
            <w:tcPrChange w:id="2353" w:author="Иво Станков" w:date="2013-07-29T18:15:00Z">
              <w:tcPr>
                <w:tcW w:w="1060" w:type="dxa"/>
                <w:tcBorders>
                  <w:top w:val="nil"/>
                  <w:left w:val="nil"/>
                  <w:bottom w:val="nil"/>
                  <w:right w:val="nil"/>
                </w:tcBorders>
                <w:noWrap/>
                <w:vAlign w:val="center"/>
              </w:tcPr>
            </w:tcPrChange>
          </w:tcPr>
          <w:p w:rsidR="004C0111" w:rsidRPr="00B57E98" w:rsidDel="00B57E98" w:rsidRDefault="004C0111" w:rsidP="008A68BE">
            <w:pPr>
              <w:rPr>
                <w:del w:id="2354" w:author="Иво Станков" w:date="2013-07-29T18:15:00Z"/>
                <w:lang w:val="en-US"/>
                <w:rPrChange w:id="2355" w:author="Иво Станков" w:date="2013-07-29T18:15:00Z">
                  <w:rPr>
                    <w:del w:id="2356" w:author="Иво Станков" w:date="2013-07-29T18:15:00Z"/>
                    <w:rFonts w:asciiTheme="minorHAnsi" w:hAnsiTheme="minorHAnsi"/>
                    <w:lang w:val="en-US"/>
                  </w:rPr>
                </w:rPrChange>
              </w:rPr>
              <w:pPrChange w:id="2357" w:author="Иво Станков" w:date="2013-07-29T18:48:00Z">
                <w:pPr/>
              </w:pPrChange>
            </w:pPr>
          </w:p>
          <w:p w:rsidR="004C0111" w:rsidRPr="00B57E98" w:rsidRDefault="009901EE" w:rsidP="008A68BE">
            <w:pPr>
              <w:rPr>
                <w:rPrChange w:id="2358" w:author="Иво Станков" w:date="2013-07-29T18:15:00Z">
                  <w:rPr/>
                </w:rPrChange>
              </w:rPr>
              <w:pPrChange w:id="2359" w:author="Иво Станков" w:date="2013-07-29T18:48:00Z">
                <w:pPr/>
              </w:pPrChange>
            </w:pPr>
            <w:r w:rsidRPr="00B57E98">
              <w:rPr>
                <w:lang w:val="en-US"/>
                <w:rPrChange w:id="2360" w:author="Иво Станков" w:date="2013-07-29T18:15:00Z">
                  <w:rPr>
                    <w:rFonts w:asciiTheme="minorHAnsi" w:hAnsiTheme="minorHAnsi"/>
                    <w:lang w:val="en-US"/>
                  </w:rPr>
                </w:rPrChange>
              </w:rPr>
              <w:t>30.06</w:t>
            </w:r>
            <w:r w:rsidR="0012073B" w:rsidRPr="00B57E98">
              <w:rPr>
                <w:rPrChange w:id="2361" w:author="Иво Станков" w:date="2013-07-29T18:15:00Z">
                  <w:rPr/>
                </w:rPrChange>
              </w:rPr>
              <w:t>.2013</w:t>
            </w:r>
          </w:p>
        </w:tc>
        <w:tc>
          <w:tcPr>
            <w:tcW w:w="1042" w:type="dxa"/>
            <w:tcBorders>
              <w:top w:val="nil"/>
              <w:left w:val="nil"/>
              <w:bottom w:val="nil"/>
              <w:right w:val="nil"/>
            </w:tcBorders>
            <w:noWrap/>
            <w:vAlign w:val="center"/>
            <w:tcPrChange w:id="2362" w:author="Иво Станков" w:date="2013-07-29T18:15:00Z">
              <w:tcPr>
                <w:tcW w:w="1042" w:type="dxa"/>
                <w:tcBorders>
                  <w:top w:val="nil"/>
                  <w:left w:val="nil"/>
                  <w:bottom w:val="nil"/>
                  <w:right w:val="nil"/>
                </w:tcBorders>
                <w:noWrap/>
                <w:vAlign w:val="center"/>
              </w:tcPr>
            </w:tcPrChange>
          </w:tcPr>
          <w:p w:rsidR="004C0111" w:rsidRPr="00B57E98" w:rsidDel="00B57E98" w:rsidRDefault="004C0111" w:rsidP="008A68BE">
            <w:pPr>
              <w:rPr>
                <w:del w:id="2363" w:author="Иво Станков" w:date="2013-07-29T18:15:00Z"/>
                <w:lang w:val="en-US"/>
                <w:rPrChange w:id="2364" w:author="Иво Станков" w:date="2013-07-29T18:15:00Z">
                  <w:rPr>
                    <w:del w:id="2365" w:author="Иво Станков" w:date="2013-07-29T18:15:00Z"/>
                    <w:rFonts w:asciiTheme="minorHAnsi" w:hAnsiTheme="minorHAnsi"/>
                    <w:lang w:val="en-US"/>
                  </w:rPr>
                </w:rPrChange>
              </w:rPr>
              <w:pPrChange w:id="2366" w:author="Иво Станков" w:date="2013-07-29T18:48:00Z">
                <w:pPr/>
              </w:pPrChange>
            </w:pPr>
          </w:p>
          <w:p w:rsidR="004C0111" w:rsidRPr="00B57E98" w:rsidRDefault="009901EE" w:rsidP="008A68BE">
            <w:pPr>
              <w:rPr>
                <w:rPrChange w:id="2367" w:author="Иво Станков" w:date="2013-07-29T18:15:00Z">
                  <w:rPr/>
                </w:rPrChange>
              </w:rPr>
              <w:pPrChange w:id="2368" w:author="Иво Станков" w:date="2013-07-29T18:48:00Z">
                <w:pPr/>
              </w:pPrChange>
            </w:pPr>
            <w:r w:rsidRPr="00B57E98">
              <w:rPr>
                <w:lang w:val="en-US"/>
                <w:rPrChange w:id="2369" w:author="Иво Станков" w:date="2013-07-29T18:15:00Z">
                  <w:rPr>
                    <w:rFonts w:asciiTheme="minorHAnsi" w:hAnsiTheme="minorHAnsi"/>
                    <w:lang w:val="en-US"/>
                  </w:rPr>
                </w:rPrChange>
              </w:rPr>
              <w:t>30.06</w:t>
            </w:r>
            <w:r w:rsidR="0012073B" w:rsidRPr="00B57E98">
              <w:rPr>
                <w:rPrChange w:id="2370" w:author="Иво Станков" w:date="2013-07-29T18:15:00Z">
                  <w:rPr/>
                </w:rPrChange>
              </w:rPr>
              <w:t>.2012</w:t>
            </w:r>
          </w:p>
        </w:tc>
        <w:tc>
          <w:tcPr>
            <w:tcW w:w="1122" w:type="dxa"/>
            <w:tcBorders>
              <w:top w:val="nil"/>
              <w:left w:val="nil"/>
              <w:bottom w:val="nil"/>
              <w:right w:val="nil"/>
            </w:tcBorders>
            <w:noWrap/>
            <w:vAlign w:val="center"/>
            <w:tcPrChange w:id="2371" w:author="Иво Станков" w:date="2013-07-29T18:15:00Z">
              <w:tcPr>
                <w:tcW w:w="1010" w:type="dxa"/>
                <w:tcBorders>
                  <w:top w:val="nil"/>
                  <w:left w:val="nil"/>
                  <w:bottom w:val="nil"/>
                  <w:right w:val="nil"/>
                </w:tcBorders>
                <w:noWrap/>
                <w:vAlign w:val="center"/>
              </w:tcPr>
            </w:tcPrChange>
          </w:tcPr>
          <w:p w:rsidR="004C0111" w:rsidRPr="00B57E98" w:rsidDel="00B57E98" w:rsidRDefault="004C0111" w:rsidP="008A68BE">
            <w:pPr>
              <w:rPr>
                <w:del w:id="2372" w:author="Иво Станков" w:date="2013-07-29T18:15:00Z"/>
                <w:lang w:val="en-US"/>
                <w:rPrChange w:id="2373" w:author="Иво Станков" w:date="2013-07-29T18:15:00Z">
                  <w:rPr>
                    <w:del w:id="2374" w:author="Иво Станков" w:date="2013-07-29T18:15:00Z"/>
                    <w:rFonts w:asciiTheme="minorHAnsi" w:hAnsiTheme="minorHAnsi"/>
                    <w:lang w:val="en-US"/>
                  </w:rPr>
                </w:rPrChange>
              </w:rPr>
              <w:pPrChange w:id="2375" w:author="Иво Станков" w:date="2013-07-29T18:48:00Z">
                <w:pPr/>
              </w:pPrChange>
            </w:pPr>
          </w:p>
          <w:p w:rsidR="004C0111" w:rsidRPr="00B57E98" w:rsidRDefault="009901EE" w:rsidP="008A68BE">
            <w:pPr>
              <w:rPr>
                <w:lang w:val="en-US"/>
                <w:rPrChange w:id="2376" w:author="Иво Станков" w:date="2013-07-29T18:15:00Z">
                  <w:rPr>
                    <w:lang w:val="en-US"/>
                  </w:rPr>
                </w:rPrChange>
              </w:rPr>
              <w:pPrChange w:id="2377" w:author="Иво Станков" w:date="2013-07-29T18:48:00Z">
                <w:pPr/>
              </w:pPrChange>
            </w:pPr>
            <w:r w:rsidRPr="00B57E98">
              <w:rPr>
                <w:lang w:val="en-US"/>
                <w:rPrChange w:id="2378" w:author="Иво Станков" w:date="2013-07-29T18:15:00Z">
                  <w:rPr>
                    <w:lang w:val="en-US"/>
                  </w:rPr>
                </w:rPrChange>
              </w:rPr>
              <w:t>30.06.2013</w:t>
            </w:r>
          </w:p>
        </w:tc>
        <w:tc>
          <w:tcPr>
            <w:tcW w:w="1176" w:type="dxa"/>
            <w:tcBorders>
              <w:top w:val="nil"/>
              <w:left w:val="nil"/>
              <w:bottom w:val="nil"/>
              <w:right w:val="nil"/>
            </w:tcBorders>
            <w:noWrap/>
            <w:vAlign w:val="center"/>
            <w:tcPrChange w:id="2379" w:author="Иво Станков" w:date="2013-07-29T18:15:00Z">
              <w:tcPr>
                <w:tcW w:w="1176" w:type="dxa"/>
                <w:tcBorders>
                  <w:top w:val="nil"/>
                  <w:left w:val="nil"/>
                  <w:bottom w:val="nil"/>
                  <w:right w:val="nil"/>
                </w:tcBorders>
                <w:noWrap/>
                <w:vAlign w:val="center"/>
              </w:tcPr>
            </w:tcPrChange>
          </w:tcPr>
          <w:p w:rsidR="004C0111" w:rsidRPr="00B57E98" w:rsidDel="00B57E98" w:rsidRDefault="004C0111" w:rsidP="008A68BE">
            <w:pPr>
              <w:rPr>
                <w:del w:id="2380" w:author="Иво Станков" w:date="2013-07-29T18:15:00Z"/>
                <w:lang w:val="en-US"/>
                <w:rPrChange w:id="2381" w:author="Иво Станков" w:date="2013-07-29T18:15:00Z">
                  <w:rPr>
                    <w:del w:id="2382" w:author="Иво Станков" w:date="2013-07-29T18:15:00Z"/>
                    <w:rFonts w:asciiTheme="minorHAnsi" w:hAnsiTheme="minorHAnsi"/>
                    <w:lang w:val="en-US"/>
                  </w:rPr>
                </w:rPrChange>
              </w:rPr>
              <w:pPrChange w:id="2383" w:author="Иво Станков" w:date="2013-07-29T18:48:00Z">
                <w:pPr/>
              </w:pPrChange>
            </w:pPr>
          </w:p>
          <w:p w:rsidR="004C0111" w:rsidRPr="00B57E98" w:rsidRDefault="009901EE" w:rsidP="008A68BE">
            <w:pPr>
              <w:rPr>
                <w:rPrChange w:id="2384" w:author="Иво Станков" w:date="2013-07-29T18:15:00Z">
                  <w:rPr/>
                </w:rPrChange>
              </w:rPr>
              <w:pPrChange w:id="2385" w:author="Иво Станков" w:date="2013-07-29T18:48:00Z">
                <w:pPr/>
              </w:pPrChange>
            </w:pPr>
            <w:r w:rsidRPr="00B57E98">
              <w:rPr>
                <w:lang w:val="en-US"/>
                <w:rPrChange w:id="2386" w:author="Иво Станков" w:date="2013-07-29T18:15:00Z">
                  <w:rPr>
                    <w:lang w:val="en-US"/>
                  </w:rPr>
                </w:rPrChange>
              </w:rPr>
              <w:t>30.06.</w:t>
            </w:r>
            <w:r w:rsidR="0012073B" w:rsidRPr="00B57E98">
              <w:rPr>
                <w:rPrChange w:id="2387" w:author="Иво Станков" w:date="2013-07-29T18:15:00Z">
                  <w:rPr/>
                </w:rPrChange>
              </w:rPr>
              <w:t>2012</w:t>
            </w:r>
          </w:p>
        </w:tc>
        <w:tc>
          <w:tcPr>
            <w:tcW w:w="1339" w:type="dxa"/>
            <w:tcBorders>
              <w:top w:val="nil"/>
              <w:left w:val="nil"/>
              <w:bottom w:val="nil"/>
              <w:right w:val="nil"/>
            </w:tcBorders>
            <w:noWrap/>
            <w:vAlign w:val="center"/>
            <w:tcPrChange w:id="2388" w:author="Иво Станков" w:date="2013-07-29T18:15:00Z">
              <w:tcPr>
                <w:tcW w:w="1339" w:type="dxa"/>
                <w:tcBorders>
                  <w:top w:val="nil"/>
                  <w:left w:val="nil"/>
                  <w:bottom w:val="nil"/>
                  <w:right w:val="nil"/>
                </w:tcBorders>
                <w:noWrap/>
                <w:vAlign w:val="center"/>
              </w:tcPr>
            </w:tcPrChange>
          </w:tcPr>
          <w:p w:rsidR="004C0111" w:rsidRPr="00B57E98" w:rsidDel="00B57E98" w:rsidRDefault="0012073B" w:rsidP="008A68BE">
            <w:pPr>
              <w:rPr>
                <w:del w:id="2389" w:author="Иво Станков" w:date="2013-07-29T18:15:00Z"/>
                <w:lang w:val="en-US"/>
                <w:rPrChange w:id="2390" w:author="Иво Станков" w:date="2013-07-29T18:15:00Z">
                  <w:rPr>
                    <w:del w:id="2391" w:author="Иво Станков" w:date="2013-07-29T18:15:00Z"/>
                    <w:rFonts w:asciiTheme="minorHAnsi" w:hAnsiTheme="minorHAnsi"/>
                    <w:lang w:val="en-US"/>
                  </w:rPr>
                </w:rPrChange>
              </w:rPr>
              <w:pPrChange w:id="2392" w:author="Иво Станков" w:date="2013-07-29T18:48:00Z">
                <w:pPr/>
              </w:pPrChange>
            </w:pPr>
            <w:r w:rsidRPr="00B57E98">
              <w:rPr>
                <w:rPrChange w:id="2393" w:author="Иво Станков" w:date="2013-07-29T18:15:00Z">
                  <w:rPr/>
                </w:rPrChange>
              </w:rPr>
              <w:t>.</w:t>
            </w:r>
          </w:p>
          <w:p w:rsidR="004C0111" w:rsidRPr="00B57E98" w:rsidRDefault="009901EE" w:rsidP="008A68BE">
            <w:pPr>
              <w:rPr>
                <w:rPrChange w:id="2394" w:author="Иво Станков" w:date="2013-07-29T18:15:00Z">
                  <w:rPr/>
                </w:rPrChange>
              </w:rPr>
              <w:pPrChange w:id="2395" w:author="Иво Станков" w:date="2013-07-29T18:48:00Z">
                <w:pPr/>
              </w:pPrChange>
            </w:pPr>
            <w:r w:rsidRPr="00B57E98">
              <w:rPr>
                <w:lang w:val="en-US"/>
                <w:rPrChange w:id="2396" w:author="Иво Станков" w:date="2013-07-29T18:15:00Z">
                  <w:rPr>
                    <w:lang w:val="en-US"/>
                  </w:rPr>
                </w:rPrChange>
              </w:rPr>
              <w:t>30.06.</w:t>
            </w:r>
            <w:r w:rsidR="0012073B" w:rsidRPr="00B57E98">
              <w:rPr>
                <w:rPrChange w:id="2397" w:author="Иво Станков" w:date="2013-07-29T18:15:00Z">
                  <w:rPr/>
                </w:rPrChange>
              </w:rPr>
              <w:t>2013</w:t>
            </w:r>
          </w:p>
        </w:tc>
        <w:tc>
          <w:tcPr>
            <w:tcW w:w="1122" w:type="dxa"/>
            <w:tcBorders>
              <w:top w:val="nil"/>
              <w:left w:val="nil"/>
              <w:bottom w:val="nil"/>
              <w:right w:val="nil"/>
            </w:tcBorders>
            <w:noWrap/>
            <w:vAlign w:val="center"/>
            <w:tcPrChange w:id="2398" w:author="Иво Станков" w:date="2013-07-29T18:15:00Z">
              <w:tcPr>
                <w:tcW w:w="1046" w:type="dxa"/>
                <w:tcBorders>
                  <w:top w:val="nil"/>
                  <w:left w:val="nil"/>
                  <w:bottom w:val="nil"/>
                  <w:right w:val="nil"/>
                </w:tcBorders>
                <w:noWrap/>
                <w:vAlign w:val="center"/>
              </w:tcPr>
            </w:tcPrChange>
          </w:tcPr>
          <w:p w:rsidR="004C0111" w:rsidRPr="00B57E98" w:rsidDel="00B57E98" w:rsidRDefault="004C0111" w:rsidP="008A68BE">
            <w:pPr>
              <w:rPr>
                <w:del w:id="2399" w:author="Иво Станков" w:date="2013-07-29T18:15:00Z"/>
                <w:lang w:val="en-US"/>
                <w:rPrChange w:id="2400" w:author="Иво Станков" w:date="2013-07-29T18:15:00Z">
                  <w:rPr>
                    <w:del w:id="2401" w:author="Иво Станков" w:date="2013-07-29T18:15:00Z"/>
                    <w:rFonts w:asciiTheme="minorHAnsi" w:hAnsiTheme="minorHAnsi"/>
                    <w:lang w:val="en-US"/>
                  </w:rPr>
                </w:rPrChange>
              </w:rPr>
              <w:pPrChange w:id="2402" w:author="Иво Станков" w:date="2013-07-29T18:48:00Z">
                <w:pPr/>
              </w:pPrChange>
            </w:pPr>
          </w:p>
          <w:p w:rsidR="004C0111" w:rsidRPr="00B57E98" w:rsidRDefault="009901EE" w:rsidP="008A68BE">
            <w:pPr>
              <w:rPr>
                <w:rPrChange w:id="2403" w:author="Иво Станков" w:date="2013-07-29T18:15:00Z">
                  <w:rPr/>
                </w:rPrChange>
              </w:rPr>
              <w:pPrChange w:id="2404" w:author="Иво Станков" w:date="2013-07-29T18:48:00Z">
                <w:pPr/>
              </w:pPrChange>
            </w:pPr>
            <w:r w:rsidRPr="00B57E98">
              <w:rPr>
                <w:lang w:val="en-US"/>
                <w:rPrChange w:id="2405" w:author="Иво Станков" w:date="2013-07-29T18:15:00Z">
                  <w:rPr>
                    <w:lang w:val="en-US"/>
                  </w:rPr>
                </w:rPrChange>
              </w:rPr>
              <w:t>30.06.</w:t>
            </w:r>
            <w:r w:rsidR="0012073B" w:rsidRPr="00B57E98">
              <w:rPr>
                <w:rPrChange w:id="2406" w:author="Иво Станков" w:date="2013-07-29T18:15:00Z">
                  <w:rPr/>
                </w:rPrChange>
              </w:rPr>
              <w:t>2012</w:t>
            </w:r>
          </w:p>
        </w:tc>
        <w:tc>
          <w:tcPr>
            <w:tcW w:w="1042" w:type="dxa"/>
            <w:tcBorders>
              <w:top w:val="nil"/>
              <w:left w:val="nil"/>
              <w:bottom w:val="nil"/>
              <w:right w:val="nil"/>
            </w:tcBorders>
            <w:noWrap/>
            <w:vAlign w:val="center"/>
            <w:tcPrChange w:id="2407" w:author="Иво Станков" w:date="2013-07-29T18:15:00Z">
              <w:tcPr>
                <w:tcW w:w="1042" w:type="dxa"/>
                <w:tcBorders>
                  <w:top w:val="nil"/>
                  <w:left w:val="nil"/>
                  <w:bottom w:val="nil"/>
                  <w:right w:val="nil"/>
                </w:tcBorders>
                <w:noWrap/>
                <w:vAlign w:val="center"/>
              </w:tcPr>
            </w:tcPrChange>
          </w:tcPr>
          <w:p w:rsidR="004C0111" w:rsidRPr="00B57E98" w:rsidDel="00B57E98" w:rsidRDefault="004C0111" w:rsidP="008A68BE">
            <w:pPr>
              <w:rPr>
                <w:del w:id="2408" w:author="Иво Станков" w:date="2013-07-29T18:15:00Z"/>
                <w:lang w:val="en-US"/>
                <w:rPrChange w:id="2409" w:author="Иво Станков" w:date="2013-07-29T18:15:00Z">
                  <w:rPr>
                    <w:del w:id="2410" w:author="Иво Станков" w:date="2013-07-29T18:15:00Z"/>
                    <w:rFonts w:asciiTheme="minorHAnsi" w:hAnsiTheme="minorHAnsi"/>
                    <w:lang w:val="en-US"/>
                  </w:rPr>
                </w:rPrChange>
              </w:rPr>
              <w:pPrChange w:id="2411" w:author="Иво Станков" w:date="2013-07-29T18:48:00Z">
                <w:pPr/>
              </w:pPrChange>
            </w:pPr>
          </w:p>
          <w:p w:rsidR="004C0111" w:rsidRPr="00B57E98" w:rsidRDefault="009901EE" w:rsidP="008A68BE">
            <w:pPr>
              <w:rPr>
                <w:rPrChange w:id="2412" w:author="Иво Станков" w:date="2013-07-29T18:15:00Z">
                  <w:rPr/>
                </w:rPrChange>
              </w:rPr>
              <w:pPrChange w:id="2413" w:author="Иво Станков" w:date="2013-07-29T18:48:00Z">
                <w:pPr/>
              </w:pPrChange>
            </w:pPr>
            <w:r w:rsidRPr="00B57E98">
              <w:rPr>
                <w:lang w:val="en-US"/>
                <w:rPrChange w:id="2414" w:author="Иво Станков" w:date="2013-07-29T18:15:00Z">
                  <w:rPr>
                    <w:rFonts w:asciiTheme="minorHAnsi" w:hAnsiTheme="minorHAnsi"/>
                    <w:lang w:val="en-US"/>
                  </w:rPr>
                </w:rPrChange>
              </w:rPr>
              <w:t>30.06</w:t>
            </w:r>
            <w:r w:rsidR="0012073B" w:rsidRPr="00B57E98">
              <w:rPr>
                <w:rPrChange w:id="2415" w:author="Иво Станков" w:date="2013-07-29T18:15:00Z">
                  <w:rPr/>
                </w:rPrChange>
              </w:rPr>
              <w:t>.2013</w:t>
            </w:r>
          </w:p>
        </w:tc>
        <w:tc>
          <w:tcPr>
            <w:tcW w:w="1042" w:type="dxa"/>
            <w:tcBorders>
              <w:top w:val="nil"/>
              <w:left w:val="nil"/>
              <w:bottom w:val="nil"/>
              <w:right w:val="nil"/>
            </w:tcBorders>
            <w:noWrap/>
            <w:vAlign w:val="center"/>
            <w:tcPrChange w:id="2416" w:author="Иво Станков" w:date="2013-07-29T18:15:00Z">
              <w:tcPr>
                <w:tcW w:w="1042" w:type="dxa"/>
                <w:tcBorders>
                  <w:top w:val="nil"/>
                  <w:left w:val="nil"/>
                  <w:bottom w:val="nil"/>
                  <w:right w:val="nil"/>
                </w:tcBorders>
                <w:noWrap/>
                <w:vAlign w:val="center"/>
              </w:tcPr>
            </w:tcPrChange>
          </w:tcPr>
          <w:p w:rsidR="004C0111" w:rsidRPr="00B57E98" w:rsidDel="00B57E98" w:rsidRDefault="004C0111" w:rsidP="008A68BE">
            <w:pPr>
              <w:rPr>
                <w:del w:id="2417" w:author="Иво Станков" w:date="2013-07-29T18:15:00Z"/>
                <w:lang w:val="en-US"/>
                <w:rPrChange w:id="2418" w:author="Иво Станков" w:date="2013-07-29T18:15:00Z">
                  <w:rPr>
                    <w:del w:id="2419" w:author="Иво Станков" w:date="2013-07-29T18:15:00Z"/>
                    <w:rFonts w:asciiTheme="minorHAnsi" w:hAnsiTheme="minorHAnsi"/>
                    <w:lang w:val="en-US"/>
                  </w:rPr>
                </w:rPrChange>
              </w:rPr>
              <w:pPrChange w:id="2420" w:author="Иво Станков" w:date="2013-07-29T18:48:00Z">
                <w:pPr/>
              </w:pPrChange>
            </w:pPr>
          </w:p>
          <w:p w:rsidR="004C0111" w:rsidRPr="00B57E98" w:rsidRDefault="009901EE" w:rsidP="008A68BE">
            <w:pPr>
              <w:rPr>
                <w:rPrChange w:id="2421" w:author="Иво Станков" w:date="2013-07-29T18:15:00Z">
                  <w:rPr/>
                </w:rPrChange>
              </w:rPr>
              <w:pPrChange w:id="2422" w:author="Иво Станков" w:date="2013-07-29T18:48:00Z">
                <w:pPr/>
              </w:pPrChange>
            </w:pPr>
            <w:r w:rsidRPr="00B57E98">
              <w:rPr>
                <w:lang w:val="en-US"/>
                <w:rPrChange w:id="2423" w:author="Иво Станков" w:date="2013-07-29T18:15:00Z">
                  <w:rPr>
                    <w:rFonts w:asciiTheme="minorHAnsi" w:hAnsiTheme="minorHAnsi"/>
                    <w:lang w:val="en-US"/>
                  </w:rPr>
                </w:rPrChange>
              </w:rPr>
              <w:t>30.06</w:t>
            </w:r>
            <w:r w:rsidR="0012073B" w:rsidRPr="00B57E98">
              <w:rPr>
                <w:rPrChange w:id="2424" w:author="Иво Станков" w:date="2013-07-29T18:15:00Z">
                  <w:rPr/>
                </w:rPrChange>
              </w:rPr>
              <w:t>.2012</w:t>
            </w:r>
          </w:p>
        </w:tc>
      </w:tr>
      <w:tr w:rsidR="0012073B" w:rsidRPr="00B57E98" w:rsidTr="00B57E98">
        <w:trPr>
          <w:trHeight w:val="170"/>
          <w:jc w:val="center"/>
          <w:trPrChange w:id="2425" w:author="Иво Станков" w:date="2013-07-29T18:15:00Z">
            <w:trPr>
              <w:trHeight w:val="170"/>
              <w:jc w:val="center"/>
            </w:trPr>
          </w:trPrChange>
        </w:trPr>
        <w:tc>
          <w:tcPr>
            <w:tcW w:w="2721" w:type="dxa"/>
            <w:tcBorders>
              <w:top w:val="nil"/>
              <w:left w:val="nil"/>
              <w:bottom w:val="nil"/>
              <w:right w:val="nil"/>
            </w:tcBorders>
            <w:noWrap/>
            <w:vAlign w:val="center"/>
            <w:tcPrChange w:id="2426" w:author="Иво Станков" w:date="2013-07-29T18:15:00Z">
              <w:tcPr>
                <w:tcW w:w="3016" w:type="dxa"/>
                <w:tcBorders>
                  <w:top w:val="nil"/>
                  <w:left w:val="nil"/>
                  <w:bottom w:val="nil"/>
                  <w:right w:val="nil"/>
                </w:tcBorders>
                <w:noWrap/>
                <w:vAlign w:val="center"/>
              </w:tcPr>
            </w:tcPrChange>
          </w:tcPr>
          <w:p w:rsidR="004C0111" w:rsidRPr="00B57E98" w:rsidRDefault="004C0111" w:rsidP="008A68BE">
            <w:pPr>
              <w:rPr>
                <w:rPrChange w:id="2427" w:author="Иво Станков" w:date="2013-07-29T18:15:00Z">
                  <w:rPr/>
                </w:rPrChange>
              </w:rPr>
              <w:pPrChange w:id="2428" w:author="Иво Станков" w:date="2013-07-29T18:48:00Z">
                <w:pPr/>
              </w:pPrChange>
            </w:pPr>
          </w:p>
        </w:tc>
        <w:tc>
          <w:tcPr>
            <w:tcW w:w="1060" w:type="dxa"/>
            <w:tcBorders>
              <w:top w:val="nil"/>
              <w:left w:val="nil"/>
              <w:bottom w:val="nil"/>
              <w:right w:val="nil"/>
            </w:tcBorders>
            <w:noWrap/>
            <w:vAlign w:val="center"/>
            <w:tcPrChange w:id="2429" w:author="Иво Станков" w:date="2013-07-29T18:15:00Z">
              <w:tcPr>
                <w:tcW w:w="1060" w:type="dxa"/>
                <w:tcBorders>
                  <w:top w:val="nil"/>
                  <w:left w:val="nil"/>
                  <w:bottom w:val="nil"/>
                  <w:right w:val="nil"/>
                </w:tcBorders>
                <w:noWrap/>
                <w:vAlign w:val="center"/>
              </w:tcPr>
            </w:tcPrChange>
          </w:tcPr>
          <w:p w:rsidR="004C0111" w:rsidRPr="00B57E98" w:rsidRDefault="0012073B" w:rsidP="008A68BE">
            <w:pPr>
              <w:rPr>
                <w:rPrChange w:id="2430" w:author="Иво Станков" w:date="2013-07-29T18:15:00Z">
                  <w:rPr/>
                </w:rPrChange>
              </w:rPr>
              <w:pPrChange w:id="2431" w:author="Иво Станков" w:date="2013-07-29T18:48:00Z">
                <w:pPr/>
              </w:pPrChange>
            </w:pPr>
            <w:r w:rsidRPr="00B57E98">
              <w:rPr>
                <w:rPrChange w:id="2432" w:author="Иво Станков" w:date="2013-07-29T18:15:00Z">
                  <w:rPr/>
                </w:rPrChange>
              </w:rPr>
              <w:t>BGN'000</w:t>
            </w:r>
          </w:p>
        </w:tc>
        <w:tc>
          <w:tcPr>
            <w:tcW w:w="1042" w:type="dxa"/>
            <w:tcBorders>
              <w:top w:val="nil"/>
              <w:left w:val="nil"/>
              <w:bottom w:val="nil"/>
              <w:right w:val="nil"/>
            </w:tcBorders>
            <w:noWrap/>
            <w:vAlign w:val="center"/>
            <w:tcPrChange w:id="2433" w:author="Иво Станков" w:date="2013-07-29T18:15:00Z">
              <w:tcPr>
                <w:tcW w:w="1042" w:type="dxa"/>
                <w:tcBorders>
                  <w:top w:val="nil"/>
                  <w:left w:val="nil"/>
                  <w:bottom w:val="nil"/>
                  <w:right w:val="nil"/>
                </w:tcBorders>
                <w:noWrap/>
                <w:vAlign w:val="center"/>
              </w:tcPr>
            </w:tcPrChange>
          </w:tcPr>
          <w:p w:rsidR="004C0111" w:rsidRPr="00B57E98" w:rsidRDefault="0012073B" w:rsidP="008A68BE">
            <w:pPr>
              <w:rPr>
                <w:rPrChange w:id="2434" w:author="Иво Станков" w:date="2013-07-29T18:15:00Z">
                  <w:rPr/>
                </w:rPrChange>
              </w:rPr>
              <w:pPrChange w:id="2435" w:author="Иво Станков" w:date="2013-07-29T18:48:00Z">
                <w:pPr/>
              </w:pPrChange>
            </w:pPr>
            <w:r w:rsidRPr="00B57E98">
              <w:rPr>
                <w:rPrChange w:id="2436" w:author="Иво Станков" w:date="2013-07-29T18:15:00Z">
                  <w:rPr/>
                </w:rPrChange>
              </w:rPr>
              <w:t>BGN'000</w:t>
            </w:r>
          </w:p>
        </w:tc>
        <w:tc>
          <w:tcPr>
            <w:tcW w:w="1122" w:type="dxa"/>
            <w:tcBorders>
              <w:top w:val="nil"/>
              <w:left w:val="nil"/>
              <w:bottom w:val="nil"/>
              <w:right w:val="nil"/>
            </w:tcBorders>
            <w:noWrap/>
            <w:vAlign w:val="center"/>
            <w:tcPrChange w:id="2437" w:author="Иво Станков" w:date="2013-07-29T18:15:00Z">
              <w:tcPr>
                <w:tcW w:w="1010" w:type="dxa"/>
                <w:tcBorders>
                  <w:top w:val="nil"/>
                  <w:left w:val="nil"/>
                  <w:bottom w:val="nil"/>
                  <w:right w:val="nil"/>
                </w:tcBorders>
                <w:noWrap/>
                <w:vAlign w:val="center"/>
              </w:tcPr>
            </w:tcPrChange>
          </w:tcPr>
          <w:p w:rsidR="004C0111" w:rsidRPr="00B57E98" w:rsidRDefault="0012073B" w:rsidP="008A68BE">
            <w:pPr>
              <w:rPr>
                <w:rPrChange w:id="2438" w:author="Иво Станков" w:date="2013-07-29T18:15:00Z">
                  <w:rPr/>
                </w:rPrChange>
              </w:rPr>
              <w:pPrChange w:id="2439" w:author="Иво Станков" w:date="2013-07-29T18:48:00Z">
                <w:pPr/>
              </w:pPrChange>
            </w:pPr>
            <w:r w:rsidRPr="00B57E98">
              <w:rPr>
                <w:rPrChange w:id="2440" w:author="Иво Станков" w:date="2013-07-29T18:15:00Z">
                  <w:rPr/>
                </w:rPrChange>
              </w:rPr>
              <w:t>BGN'000</w:t>
            </w:r>
          </w:p>
        </w:tc>
        <w:tc>
          <w:tcPr>
            <w:tcW w:w="1176" w:type="dxa"/>
            <w:tcBorders>
              <w:top w:val="nil"/>
              <w:left w:val="nil"/>
              <w:bottom w:val="nil"/>
              <w:right w:val="nil"/>
            </w:tcBorders>
            <w:noWrap/>
            <w:vAlign w:val="center"/>
            <w:tcPrChange w:id="2441" w:author="Иво Станков" w:date="2013-07-29T18:15:00Z">
              <w:tcPr>
                <w:tcW w:w="1176" w:type="dxa"/>
                <w:tcBorders>
                  <w:top w:val="nil"/>
                  <w:left w:val="nil"/>
                  <w:bottom w:val="nil"/>
                  <w:right w:val="nil"/>
                </w:tcBorders>
                <w:noWrap/>
                <w:vAlign w:val="center"/>
              </w:tcPr>
            </w:tcPrChange>
          </w:tcPr>
          <w:p w:rsidR="004C0111" w:rsidRPr="00B57E98" w:rsidRDefault="0012073B" w:rsidP="008A68BE">
            <w:pPr>
              <w:rPr>
                <w:rPrChange w:id="2442" w:author="Иво Станков" w:date="2013-07-29T18:15:00Z">
                  <w:rPr/>
                </w:rPrChange>
              </w:rPr>
              <w:pPrChange w:id="2443" w:author="Иво Станков" w:date="2013-07-29T18:48:00Z">
                <w:pPr/>
              </w:pPrChange>
            </w:pPr>
            <w:r w:rsidRPr="00B57E98">
              <w:rPr>
                <w:rPrChange w:id="2444" w:author="Иво Станков" w:date="2013-07-29T18:15:00Z">
                  <w:rPr/>
                </w:rPrChange>
              </w:rPr>
              <w:t>BGN'000</w:t>
            </w:r>
          </w:p>
        </w:tc>
        <w:tc>
          <w:tcPr>
            <w:tcW w:w="1339" w:type="dxa"/>
            <w:tcBorders>
              <w:top w:val="nil"/>
              <w:left w:val="nil"/>
              <w:bottom w:val="nil"/>
              <w:right w:val="nil"/>
            </w:tcBorders>
            <w:noWrap/>
            <w:vAlign w:val="center"/>
            <w:tcPrChange w:id="2445" w:author="Иво Станков" w:date="2013-07-29T18:15:00Z">
              <w:tcPr>
                <w:tcW w:w="1339" w:type="dxa"/>
                <w:tcBorders>
                  <w:top w:val="nil"/>
                  <w:left w:val="nil"/>
                  <w:bottom w:val="nil"/>
                  <w:right w:val="nil"/>
                </w:tcBorders>
                <w:noWrap/>
                <w:vAlign w:val="center"/>
              </w:tcPr>
            </w:tcPrChange>
          </w:tcPr>
          <w:p w:rsidR="004C0111" w:rsidRPr="00B57E98" w:rsidRDefault="0012073B" w:rsidP="008A68BE">
            <w:pPr>
              <w:rPr>
                <w:rPrChange w:id="2446" w:author="Иво Станков" w:date="2013-07-29T18:15:00Z">
                  <w:rPr/>
                </w:rPrChange>
              </w:rPr>
              <w:pPrChange w:id="2447" w:author="Иво Станков" w:date="2013-07-29T18:48:00Z">
                <w:pPr/>
              </w:pPrChange>
            </w:pPr>
            <w:r w:rsidRPr="00B57E98">
              <w:rPr>
                <w:rPrChange w:id="2448" w:author="Иво Станков" w:date="2013-07-29T18:15:00Z">
                  <w:rPr/>
                </w:rPrChange>
              </w:rPr>
              <w:t>BGN'000</w:t>
            </w:r>
          </w:p>
        </w:tc>
        <w:tc>
          <w:tcPr>
            <w:tcW w:w="1122" w:type="dxa"/>
            <w:tcBorders>
              <w:top w:val="nil"/>
              <w:left w:val="nil"/>
              <w:bottom w:val="nil"/>
              <w:right w:val="nil"/>
            </w:tcBorders>
            <w:noWrap/>
            <w:vAlign w:val="center"/>
            <w:tcPrChange w:id="2449" w:author="Иво Станков" w:date="2013-07-29T18:15:00Z">
              <w:tcPr>
                <w:tcW w:w="1046" w:type="dxa"/>
                <w:tcBorders>
                  <w:top w:val="nil"/>
                  <w:left w:val="nil"/>
                  <w:bottom w:val="nil"/>
                  <w:right w:val="nil"/>
                </w:tcBorders>
                <w:noWrap/>
                <w:vAlign w:val="center"/>
              </w:tcPr>
            </w:tcPrChange>
          </w:tcPr>
          <w:p w:rsidR="004C0111" w:rsidRPr="00B57E98" w:rsidRDefault="0012073B" w:rsidP="008A68BE">
            <w:pPr>
              <w:rPr>
                <w:rPrChange w:id="2450" w:author="Иво Станков" w:date="2013-07-29T18:15:00Z">
                  <w:rPr/>
                </w:rPrChange>
              </w:rPr>
              <w:pPrChange w:id="2451" w:author="Иво Станков" w:date="2013-07-29T18:48:00Z">
                <w:pPr/>
              </w:pPrChange>
            </w:pPr>
            <w:r w:rsidRPr="00B57E98">
              <w:rPr>
                <w:rPrChange w:id="2452" w:author="Иво Станков" w:date="2013-07-29T18:15:00Z">
                  <w:rPr/>
                </w:rPrChange>
              </w:rPr>
              <w:t>BGN'000</w:t>
            </w:r>
          </w:p>
        </w:tc>
        <w:tc>
          <w:tcPr>
            <w:tcW w:w="1042" w:type="dxa"/>
            <w:tcBorders>
              <w:top w:val="nil"/>
              <w:left w:val="nil"/>
              <w:bottom w:val="nil"/>
              <w:right w:val="nil"/>
            </w:tcBorders>
            <w:noWrap/>
            <w:vAlign w:val="center"/>
            <w:tcPrChange w:id="2453" w:author="Иво Станков" w:date="2013-07-29T18:15:00Z">
              <w:tcPr>
                <w:tcW w:w="1042" w:type="dxa"/>
                <w:tcBorders>
                  <w:top w:val="nil"/>
                  <w:left w:val="nil"/>
                  <w:bottom w:val="nil"/>
                  <w:right w:val="nil"/>
                </w:tcBorders>
                <w:noWrap/>
                <w:vAlign w:val="center"/>
              </w:tcPr>
            </w:tcPrChange>
          </w:tcPr>
          <w:p w:rsidR="004C0111" w:rsidRPr="00B57E98" w:rsidRDefault="0012073B" w:rsidP="008A68BE">
            <w:pPr>
              <w:rPr>
                <w:rPrChange w:id="2454" w:author="Иво Станков" w:date="2013-07-29T18:15:00Z">
                  <w:rPr/>
                </w:rPrChange>
              </w:rPr>
              <w:pPrChange w:id="2455" w:author="Иво Станков" w:date="2013-07-29T18:48:00Z">
                <w:pPr/>
              </w:pPrChange>
            </w:pPr>
            <w:r w:rsidRPr="00B57E98">
              <w:rPr>
                <w:rPrChange w:id="2456" w:author="Иво Станков" w:date="2013-07-29T18:15:00Z">
                  <w:rPr/>
                </w:rPrChange>
              </w:rPr>
              <w:t>BGN'000</w:t>
            </w:r>
          </w:p>
        </w:tc>
        <w:tc>
          <w:tcPr>
            <w:tcW w:w="1042" w:type="dxa"/>
            <w:tcBorders>
              <w:top w:val="nil"/>
              <w:left w:val="nil"/>
              <w:bottom w:val="nil"/>
              <w:right w:val="nil"/>
            </w:tcBorders>
            <w:noWrap/>
            <w:vAlign w:val="center"/>
            <w:tcPrChange w:id="2457" w:author="Иво Станков" w:date="2013-07-29T18:15:00Z">
              <w:tcPr>
                <w:tcW w:w="1042" w:type="dxa"/>
                <w:tcBorders>
                  <w:top w:val="nil"/>
                  <w:left w:val="nil"/>
                  <w:bottom w:val="nil"/>
                  <w:right w:val="nil"/>
                </w:tcBorders>
                <w:noWrap/>
                <w:vAlign w:val="center"/>
              </w:tcPr>
            </w:tcPrChange>
          </w:tcPr>
          <w:p w:rsidR="004C0111" w:rsidRPr="00B57E98" w:rsidRDefault="0012073B" w:rsidP="008A68BE">
            <w:pPr>
              <w:rPr>
                <w:rPrChange w:id="2458" w:author="Иво Станков" w:date="2013-07-29T18:15:00Z">
                  <w:rPr/>
                </w:rPrChange>
              </w:rPr>
              <w:pPrChange w:id="2459" w:author="Иво Станков" w:date="2013-07-29T18:48:00Z">
                <w:pPr/>
              </w:pPrChange>
            </w:pPr>
            <w:r w:rsidRPr="00B57E98">
              <w:rPr>
                <w:rPrChange w:id="2460" w:author="Иво Станков" w:date="2013-07-29T18:15:00Z">
                  <w:rPr/>
                </w:rPrChange>
              </w:rPr>
              <w:t>BGN'000</w:t>
            </w:r>
          </w:p>
        </w:tc>
      </w:tr>
      <w:tr w:rsidR="0012073B" w:rsidRPr="00645A1E" w:rsidTr="00B57E98">
        <w:trPr>
          <w:trHeight w:val="170"/>
          <w:jc w:val="center"/>
          <w:trPrChange w:id="2461" w:author="Иво Станков" w:date="2013-07-29T18:15:00Z">
            <w:trPr>
              <w:trHeight w:val="170"/>
              <w:jc w:val="center"/>
            </w:trPr>
          </w:trPrChange>
        </w:trPr>
        <w:tc>
          <w:tcPr>
            <w:tcW w:w="2721" w:type="dxa"/>
            <w:tcBorders>
              <w:top w:val="nil"/>
              <w:left w:val="nil"/>
              <w:bottom w:val="nil"/>
              <w:right w:val="nil"/>
            </w:tcBorders>
            <w:noWrap/>
            <w:vAlign w:val="center"/>
            <w:tcPrChange w:id="2462"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463" w:author="Иво Станков" w:date="2013-07-29T18:48:00Z">
                <w:pPr/>
              </w:pPrChange>
            </w:pPr>
            <w:r w:rsidRPr="00645A1E">
              <w:t>Приходи по сегменти</w:t>
            </w:r>
          </w:p>
        </w:tc>
        <w:tc>
          <w:tcPr>
            <w:tcW w:w="1060" w:type="dxa"/>
            <w:tcBorders>
              <w:top w:val="nil"/>
              <w:left w:val="nil"/>
              <w:bottom w:val="nil"/>
              <w:right w:val="nil"/>
            </w:tcBorders>
            <w:noWrap/>
            <w:vAlign w:val="center"/>
            <w:tcPrChange w:id="2464" w:author="Иво Станков" w:date="2013-07-29T18:15:00Z">
              <w:tcPr>
                <w:tcW w:w="1060" w:type="dxa"/>
                <w:tcBorders>
                  <w:top w:val="nil"/>
                  <w:left w:val="nil"/>
                  <w:bottom w:val="nil"/>
                  <w:right w:val="nil"/>
                </w:tcBorders>
                <w:noWrap/>
                <w:vAlign w:val="center"/>
              </w:tcPr>
            </w:tcPrChange>
          </w:tcPr>
          <w:p w:rsidR="00EE5811" w:rsidRPr="00A12DC3" w:rsidRDefault="009901EE" w:rsidP="008A68BE">
            <w:pPr>
              <w:rPr>
                <w:lang w:val="en-US"/>
              </w:rPr>
              <w:pPrChange w:id="2465" w:author="Иво Станков" w:date="2013-07-29T18:48:00Z">
                <w:pPr/>
              </w:pPrChange>
            </w:pPr>
            <w:r>
              <w:rPr>
                <w:lang w:val="en-US"/>
              </w:rPr>
              <w:t>1,105</w:t>
            </w:r>
          </w:p>
        </w:tc>
        <w:tc>
          <w:tcPr>
            <w:tcW w:w="1042" w:type="dxa"/>
            <w:tcBorders>
              <w:top w:val="nil"/>
              <w:left w:val="nil"/>
              <w:bottom w:val="nil"/>
              <w:right w:val="nil"/>
            </w:tcBorders>
            <w:noWrap/>
            <w:vAlign w:val="center"/>
            <w:tcPrChange w:id="2466"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467" w:author="Иво Станков" w:date="2013-07-29T18:48:00Z">
                <w:pPr/>
              </w:pPrChange>
            </w:pPr>
            <w:r>
              <w:rPr>
                <w:lang w:val="en-US"/>
              </w:rPr>
              <w:t>454</w:t>
            </w:r>
          </w:p>
        </w:tc>
        <w:tc>
          <w:tcPr>
            <w:tcW w:w="1122" w:type="dxa"/>
            <w:tcBorders>
              <w:top w:val="nil"/>
              <w:left w:val="nil"/>
              <w:bottom w:val="nil"/>
              <w:right w:val="nil"/>
            </w:tcBorders>
            <w:noWrap/>
            <w:vAlign w:val="center"/>
            <w:tcPrChange w:id="2468" w:author="Иво Станков" w:date="2013-07-29T18:15:00Z">
              <w:tcPr>
                <w:tcW w:w="1010" w:type="dxa"/>
                <w:tcBorders>
                  <w:top w:val="nil"/>
                  <w:left w:val="nil"/>
                  <w:bottom w:val="nil"/>
                  <w:right w:val="nil"/>
                </w:tcBorders>
                <w:noWrap/>
                <w:vAlign w:val="center"/>
              </w:tcPr>
            </w:tcPrChange>
          </w:tcPr>
          <w:p w:rsidR="00EE5811" w:rsidRPr="00A12DC3" w:rsidRDefault="005975D2" w:rsidP="008A68BE">
            <w:pPr>
              <w:rPr>
                <w:lang w:val="en-US"/>
              </w:rPr>
              <w:pPrChange w:id="2469" w:author="Иво Станков" w:date="2013-07-29T18:48:00Z">
                <w:pPr/>
              </w:pPrChange>
            </w:pPr>
            <w:r>
              <w:rPr>
                <w:lang w:val="en-US"/>
              </w:rPr>
              <w:t>172</w:t>
            </w:r>
          </w:p>
        </w:tc>
        <w:tc>
          <w:tcPr>
            <w:tcW w:w="1176" w:type="dxa"/>
            <w:tcBorders>
              <w:top w:val="nil"/>
              <w:left w:val="nil"/>
              <w:bottom w:val="nil"/>
              <w:right w:val="nil"/>
            </w:tcBorders>
            <w:noWrap/>
            <w:vAlign w:val="center"/>
            <w:tcPrChange w:id="2470" w:author="Иво Станков" w:date="2013-07-29T18:15:00Z">
              <w:tcPr>
                <w:tcW w:w="1176" w:type="dxa"/>
                <w:tcBorders>
                  <w:top w:val="nil"/>
                  <w:left w:val="nil"/>
                  <w:bottom w:val="nil"/>
                  <w:right w:val="nil"/>
                </w:tcBorders>
                <w:noWrap/>
                <w:vAlign w:val="center"/>
              </w:tcPr>
            </w:tcPrChange>
          </w:tcPr>
          <w:p w:rsidR="00EE5811" w:rsidRPr="00A12DC3" w:rsidRDefault="005975D2" w:rsidP="008A68BE">
            <w:pPr>
              <w:rPr>
                <w:lang w:val="en-US"/>
              </w:rPr>
              <w:pPrChange w:id="2471" w:author="Иво Станков" w:date="2013-07-29T18:48:00Z">
                <w:pPr/>
              </w:pPrChange>
            </w:pPr>
            <w:r>
              <w:rPr>
                <w:lang w:val="en-US"/>
              </w:rPr>
              <w:t>163</w:t>
            </w:r>
          </w:p>
        </w:tc>
        <w:tc>
          <w:tcPr>
            <w:tcW w:w="1339" w:type="dxa"/>
            <w:tcBorders>
              <w:top w:val="nil"/>
              <w:left w:val="nil"/>
              <w:bottom w:val="nil"/>
              <w:right w:val="nil"/>
            </w:tcBorders>
            <w:noWrap/>
            <w:vAlign w:val="center"/>
            <w:tcPrChange w:id="2472" w:author="Иво Станков" w:date="2013-07-29T18:15:00Z">
              <w:tcPr>
                <w:tcW w:w="1339" w:type="dxa"/>
                <w:tcBorders>
                  <w:top w:val="nil"/>
                  <w:left w:val="nil"/>
                  <w:bottom w:val="nil"/>
                  <w:right w:val="nil"/>
                </w:tcBorders>
                <w:noWrap/>
                <w:vAlign w:val="center"/>
              </w:tcPr>
            </w:tcPrChange>
          </w:tcPr>
          <w:p w:rsidR="00EE5811" w:rsidRPr="00A12DC3" w:rsidRDefault="005975D2" w:rsidP="008A68BE">
            <w:pPr>
              <w:rPr>
                <w:lang w:val="en-US"/>
              </w:rPr>
              <w:pPrChange w:id="2473" w:author="Иво Станков" w:date="2013-07-29T18:48:00Z">
                <w:pPr/>
              </w:pPrChange>
            </w:pPr>
            <w:r>
              <w:rPr>
                <w:lang w:val="en-US"/>
              </w:rPr>
              <w:t>332</w:t>
            </w:r>
          </w:p>
        </w:tc>
        <w:tc>
          <w:tcPr>
            <w:tcW w:w="1122" w:type="dxa"/>
            <w:tcBorders>
              <w:top w:val="nil"/>
              <w:left w:val="nil"/>
              <w:bottom w:val="nil"/>
              <w:right w:val="nil"/>
            </w:tcBorders>
            <w:noWrap/>
            <w:vAlign w:val="center"/>
            <w:tcPrChange w:id="2474" w:author="Иво Станков" w:date="2013-07-29T18:15:00Z">
              <w:tcPr>
                <w:tcW w:w="1046" w:type="dxa"/>
                <w:tcBorders>
                  <w:top w:val="nil"/>
                  <w:left w:val="nil"/>
                  <w:bottom w:val="nil"/>
                  <w:right w:val="nil"/>
                </w:tcBorders>
                <w:noWrap/>
                <w:vAlign w:val="center"/>
              </w:tcPr>
            </w:tcPrChange>
          </w:tcPr>
          <w:p w:rsidR="00EE5811" w:rsidRPr="00A12DC3" w:rsidRDefault="005975D2" w:rsidP="008A68BE">
            <w:pPr>
              <w:rPr>
                <w:lang w:val="en-US"/>
              </w:rPr>
              <w:pPrChange w:id="2475" w:author="Иво Станков" w:date="2013-07-29T18:48:00Z">
                <w:pPr/>
              </w:pPrChange>
            </w:pPr>
            <w:r>
              <w:rPr>
                <w:lang w:val="en-US"/>
              </w:rPr>
              <w:t>276</w:t>
            </w:r>
          </w:p>
        </w:tc>
        <w:tc>
          <w:tcPr>
            <w:tcW w:w="1042" w:type="dxa"/>
            <w:tcBorders>
              <w:top w:val="nil"/>
              <w:left w:val="nil"/>
              <w:bottom w:val="nil"/>
              <w:right w:val="nil"/>
            </w:tcBorders>
            <w:noWrap/>
            <w:vAlign w:val="center"/>
            <w:tcPrChange w:id="2476"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477" w:author="Иво Станков" w:date="2013-07-29T18:48:00Z">
                <w:pPr/>
              </w:pPrChange>
            </w:pPr>
            <w:r>
              <w:rPr>
                <w:lang w:val="en-US"/>
              </w:rPr>
              <w:t>1,609</w:t>
            </w:r>
          </w:p>
        </w:tc>
        <w:tc>
          <w:tcPr>
            <w:tcW w:w="1042" w:type="dxa"/>
            <w:tcBorders>
              <w:top w:val="nil"/>
              <w:left w:val="nil"/>
              <w:bottom w:val="nil"/>
              <w:right w:val="nil"/>
            </w:tcBorders>
            <w:noWrap/>
            <w:vAlign w:val="center"/>
            <w:tcPrChange w:id="2478"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479" w:author="Иво Станков" w:date="2013-07-29T18:48:00Z">
                <w:pPr/>
              </w:pPrChange>
            </w:pPr>
            <w:r>
              <w:rPr>
                <w:lang w:val="en-US"/>
              </w:rPr>
              <w:t>893</w:t>
            </w:r>
          </w:p>
        </w:tc>
      </w:tr>
      <w:tr w:rsidR="0012073B" w:rsidRPr="00645A1E" w:rsidTr="00B57E98">
        <w:trPr>
          <w:trHeight w:val="170"/>
          <w:jc w:val="center"/>
          <w:trPrChange w:id="2480" w:author="Иво Станков" w:date="2013-07-29T18:15:00Z">
            <w:trPr>
              <w:trHeight w:val="170"/>
              <w:jc w:val="center"/>
            </w:trPr>
          </w:trPrChange>
        </w:trPr>
        <w:tc>
          <w:tcPr>
            <w:tcW w:w="2721" w:type="dxa"/>
            <w:tcBorders>
              <w:top w:val="nil"/>
              <w:left w:val="nil"/>
              <w:bottom w:val="nil"/>
              <w:right w:val="nil"/>
            </w:tcBorders>
            <w:noWrap/>
            <w:vAlign w:val="center"/>
            <w:tcPrChange w:id="2481"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482" w:author="Иво Станков" w:date="2013-07-29T18:48:00Z">
                <w:pPr/>
              </w:pPrChange>
            </w:pPr>
            <w:r w:rsidRPr="00645A1E">
              <w:t>Разходи за материали и консумативи</w:t>
            </w:r>
          </w:p>
        </w:tc>
        <w:tc>
          <w:tcPr>
            <w:tcW w:w="1060" w:type="dxa"/>
            <w:tcBorders>
              <w:top w:val="nil"/>
              <w:left w:val="nil"/>
              <w:bottom w:val="nil"/>
              <w:right w:val="nil"/>
            </w:tcBorders>
            <w:noWrap/>
            <w:vAlign w:val="center"/>
            <w:tcPrChange w:id="2483" w:author="Иво Станков" w:date="2013-07-29T18:15:00Z">
              <w:tcPr>
                <w:tcW w:w="1060" w:type="dxa"/>
                <w:tcBorders>
                  <w:top w:val="nil"/>
                  <w:left w:val="nil"/>
                  <w:bottom w:val="nil"/>
                  <w:right w:val="nil"/>
                </w:tcBorders>
                <w:noWrap/>
                <w:vAlign w:val="center"/>
              </w:tcPr>
            </w:tcPrChange>
          </w:tcPr>
          <w:p w:rsidR="00EE5811" w:rsidRPr="00A12DC3" w:rsidRDefault="005975D2" w:rsidP="008A68BE">
            <w:pPr>
              <w:rPr>
                <w:lang w:val="en-US"/>
              </w:rPr>
              <w:pPrChange w:id="2484" w:author="Иво Станков" w:date="2013-07-29T18:48:00Z">
                <w:pPr/>
              </w:pPrChange>
            </w:pPr>
            <w:r>
              <w:rPr>
                <w:lang w:val="en-US"/>
              </w:rPr>
              <w:t>-7</w:t>
            </w:r>
          </w:p>
        </w:tc>
        <w:tc>
          <w:tcPr>
            <w:tcW w:w="1042" w:type="dxa"/>
            <w:tcBorders>
              <w:top w:val="nil"/>
              <w:left w:val="nil"/>
              <w:bottom w:val="nil"/>
              <w:right w:val="nil"/>
            </w:tcBorders>
            <w:noWrap/>
            <w:vAlign w:val="center"/>
            <w:tcPrChange w:id="2485"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486" w:author="Иво Станков" w:date="2013-07-29T18:48:00Z">
                <w:pPr/>
              </w:pPrChange>
            </w:pPr>
            <w:r>
              <w:rPr>
                <w:lang w:val="en-US"/>
              </w:rPr>
              <w:t>-6</w:t>
            </w:r>
          </w:p>
        </w:tc>
        <w:tc>
          <w:tcPr>
            <w:tcW w:w="1122" w:type="dxa"/>
            <w:tcBorders>
              <w:top w:val="nil"/>
              <w:left w:val="nil"/>
              <w:bottom w:val="nil"/>
              <w:right w:val="nil"/>
            </w:tcBorders>
            <w:noWrap/>
            <w:vAlign w:val="center"/>
            <w:tcPrChange w:id="2487" w:author="Иво Станков" w:date="2013-07-29T18:15:00Z">
              <w:tcPr>
                <w:tcW w:w="1010" w:type="dxa"/>
                <w:tcBorders>
                  <w:top w:val="nil"/>
                  <w:left w:val="nil"/>
                  <w:bottom w:val="nil"/>
                  <w:right w:val="nil"/>
                </w:tcBorders>
                <w:noWrap/>
                <w:vAlign w:val="center"/>
              </w:tcPr>
            </w:tcPrChange>
          </w:tcPr>
          <w:p w:rsidR="00EE5811" w:rsidRPr="00A12DC3" w:rsidRDefault="005975D2" w:rsidP="008A68BE">
            <w:pPr>
              <w:rPr>
                <w:lang w:val="en-US"/>
              </w:rPr>
              <w:pPrChange w:id="2488" w:author="Иво Станков" w:date="2013-07-29T18:48:00Z">
                <w:pPr/>
              </w:pPrChange>
            </w:pPr>
            <w:r>
              <w:rPr>
                <w:lang w:val="en-US"/>
              </w:rPr>
              <w:t>-2</w:t>
            </w:r>
          </w:p>
        </w:tc>
        <w:tc>
          <w:tcPr>
            <w:tcW w:w="1176" w:type="dxa"/>
            <w:tcBorders>
              <w:top w:val="nil"/>
              <w:left w:val="nil"/>
              <w:bottom w:val="nil"/>
              <w:right w:val="nil"/>
            </w:tcBorders>
            <w:noWrap/>
            <w:vAlign w:val="center"/>
            <w:tcPrChange w:id="2489" w:author="Иво Станков" w:date="2013-07-29T18:15:00Z">
              <w:tcPr>
                <w:tcW w:w="1176" w:type="dxa"/>
                <w:tcBorders>
                  <w:top w:val="nil"/>
                  <w:left w:val="nil"/>
                  <w:bottom w:val="nil"/>
                  <w:right w:val="nil"/>
                </w:tcBorders>
                <w:noWrap/>
                <w:vAlign w:val="center"/>
              </w:tcPr>
            </w:tcPrChange>
          </w:tcPr>
          <w:p w:rsidR="00EE5811" w:rsidRPr="00A12DC3" w:rsidRDefault="005975D2" w:rsidP="008A68BE">
            <w:pPr>
              <w:rPr>
                <w:lang w:val="en-US"/>
              </w:rPr>
              <w:pPrChange w:id="2490" w:author="Иво Станков" w:date="2013-07-29T18:48:00Z">
                <w:pPr/>
              </w:pPrChange>
            </w:pPr>
            <w:r>
              <w:rPr>
                <w:lang w:val="en-US"/>
              </w:rPr>
              <w:t>-2</w:t>
            </w:r>
          </w:p>
        </w:tc>
        <w:tc>
          <w:tcPr>
            <w:tcW w:w="1339" w:type="dxa"/>
            <w:tcBorders>
              <w:top w:val="nil"/>
              <w:left w:val="nil"/>
              <w:bottom w:val="nil"/>
              <w:right w:val="nil"/>
            </w:tcBorders>
            <w:noWrap/>
            <w:vAlign w:val="center"/>
            <w:tcPrChange w:id="2491" w:author="Иво Станков" w:date="2013-07-29T18:15:00Z">
              <w:tcPr>
                <w:tcW w:w="1339" w:type="dxa"/>
                <w:tcBorders>
                  <w:top w:val="nil"/>
                  <w:left w:val="nil"/>
                  <w:bottom w:val="nil"/>
                  <w:right w:val="nil"/>
                </w:tcBorders>
                <w:noWrap/>
                <w:vAlign w:val="center"/>
              </w:tcPr>
            </w:tcPrChange>
          </w:tcPr>
          <w:p w:rsidR="00EE5811" w:rsidRPr="00A12DC3" w:rsidRDefault="005975D2" w:rsidP="008A68BE">
            <w:pPr>
              <w:rPr>
                <w:lang w:val="en-US"/>
              </w:rPr>
              <w:pPrChange w:id="2492" w:author="Иво Станков" w:date="2013-07-29T18:48:00Z">
                <w:pPr/>
              </w:pPrChange>
            </w:pPr>
            <w:r>
              <w:rPr>
                <w:lang w:val="en-US"/>
              </w:rPr>
              <w:t>-4</w:t>
            </w:r>
          </w:p>
        </w:tc>
        <w:tc>
          <w:tcPr>
            <w:tcW w:w="1122" w:type="dxa"/>
            <w:tcBorders>
              <w:top w:val="nil"/>
              <w:left w:val="nil"/>
              <w:bottom w:val="nil"/>
              <w:right w:val="nil"/>
            </w:tcBorders>
            <w:noWrap/>
            <w:vAlign w:val="center"/>
            <w:tcPrChange w:id="2493" w:author="Иво Станков" w:date="2013-07-29T18:15:00Z">
              <w:tcPr>
                <w:tcW w:w="1046" w:type="dxa"/>
                <w:tcBorders>
                  <w:top w:val="nil"/>
                  <w:left w:val="nil"/>
                  <w:bottom w:val="nil"/>
                  <w:right w:val="nil"/>
                </w:tcBorders>
                <w:noWrap/>
                <w:vAlign w:val="center"/>
              </w:tcPr>
            </w:tcPrChange>
          </w:tcPr>
          <w:p w:rsidR="00EE5811" w:rsidRPr="00A12DC3" w:rsidRDefault="005975D2" w:rsidP="008A68BE">
            <w:pPr>
              <w:rPr>
                <w:lang w:val="en-US"/>
              </w:rPr>
              <w:pPrChange w:id="2494" w:author="Иво Станков" w:date="2013-07-29T18:48:00Z">
                <w:pPr/>
              </w:pPrChange>
            </w:pPr>
            <w:r>
              <w:rPr>
                <w:lang w:val="en-US"/>
              </w:rPr>
              <w:t>-4</w:t>
            </w:r>
          </w:p>
        </w:tc>
        <w:tc>
          <w:tcPr>
            <w:tcW w:w="1042" w:type="dxa"/>
            <w:tcBorders>
              <w:top w:val="nil"/>
              <w:left w:val="nil"/>
              <w:bottom w:val="nil"/>
              <w:right w:val="nil"/>
            </w:tcBorders>
            <w:noWrap/>
            <w:vAlign w:val="center"/>
            <w:tcPrChange w:id="2495"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496" w:author="Иво Станков" w:date="2013-07-29T18:48:00Z">
                <w:pPr/>
              </w:pPrChange>
            </w:pPr>
            <w:r>
              <w:rPr>
                <w:lang w:val="en-US"/>
              </w:rPr>
              <w:t>-13</w:t>
            </w:r>
          </w:p>
        </w:tc>
        <w:tc>
          <w:tcPr>
            <w:tcW w:w="1042" w:type="dxa"/>
            <w:tcBorders>
              <w:top w:val="nil"/>
              <w:left w:val="nil"/>
              <w:bottom w:val="nil"/>
              <w:right w:val="nil"/>
            </w:tcBorders>
            <w:noWrap/>
            <w:vAlign w:val="center"/>
            <w:tcPrChange w:id="2497"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498" w:author="Иво Станков" w:date="2013-07-29T18:48:00Z">
                <w:pPr/>
              </w:pPrChange>
            </w:pPr>
            <w:r>
              <w:rPr>
                <w:lang w:val="en-US"/>
              </w:rPr>
              <w:t>-12</w:t>
            </w:r>
          </w:p>
        </w:tc>
      </w:tr>
      <w:tr w:rsidR="0012073B" w:rsidRPr="00645A1E" w:rsidTr="00B57E98">
        <w:trPr>
          <w:trHeight w:val="170"/>
          <w:jc w:val="center"/>
          <w:trPrChange w:id="2499" w:author="Иво Станков" w:date="2013-07-29T18:15:00Z">
            <w:trPr>
              <w:trHeight w:val="170"/>
              <w:jc w:val="center"/>
            </w:trPr>
          </w:trPrChange>
        </w:trPr>
        <w:tc>
          <w:tcPr>
            <w:tcW w:w="2721" w:type="dxa"/>
            <w:tcBorders>
              <w:top w:val="nil"/>
              <w:left w:val="nil"/>
              <w:bottom w:val="nil"/>
              <w:right w:val="nil"/>
            </w:tcBorders>
            <w:noWrap/>
            <w:vAlign w:val="center"/>
            <w:tcPrChange w:id="2500"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501" w:author="Иво Станков" w:date="2013-07-29T18:48:00Z">
                <w:pPr/>
              </w:pPrChange>
            </w:pPr>
            <w:r w:rsidRPr="00645A1E">
              <w:t>Разходи за външни услуги</w:t>
            </w:r>
          </w:p>
        </w:tc>
        <w:tc>
          <w:tcPr>
            <w:tcW w:w="1060" w:type="dxa"/>
            <w:tcBorders>
              <w:top w:val="nil"/>
              <w:left w:val="nil"/>
              <w:bottom w:val="nil"/>
              <w:right w:val="nil"/>
            </w:tcBorders>
            <w:noWrap/>
            <w:vAlign w:val="center"/>
            <w:tcPrChange w:id="2502" w:author="Иво Станков" w:date="2013-07-29T18:15:00Z">
              <w:tcPr>
                <w:tcW w:w="1060" w:type="dxa"/>
                <w:tcBorders>
                  <w:top w:val="nil"/>
                  <w:left w:val="nil"/>
                  <w:bottom w:val="nil"/>
                  <w:right w:val="nil"/>
                </w:tcBorders>
                <w:noWrap/>
                <w:vAlign w:val="center"/>
              </w:tcPr>
            </w:tcPrChange>
          </w:tcPr>
          <w:p w:rsidR="00EE5811" w:rsidRPr="00A12DC3" w:rsidRDefault="005975D2" w:rsidP="008A68BE">
            <w:pPr>
              <w:rPr>
                <w:lang w:val="en-US"/>
              </w:rPr>
              <w:pPrChange w:id="2503" w:author="Иво Станков" w:date="2013-07-29T18:48:00Z">
                <w:pPr/>
              </w:pPrChange>
            </w:pPr>
            <w:r>
              <w:rPr>
                <w:lang w:val="en-US"/>
              </w:rPr>
              <w:t>-346</w:t>
            </w:r>
          </w:p>
        </w:tc>
        <w:tc>
          <w:tcPr>
            <w:tcW w:w="1042" w:type="dxa"/>
            <w:tcBorders>
              <w:top w:val="nil"/>
              <w:left w:val="nil"/>
              <w:bottom w:val="nil"/>
              <w:right w:val="nil"/>
            </w:tcBorders>
            <w:noWrap/>
            <w:vAlign w:val="center"/>
            <w:tcPrChange w:id="2504"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05" w:author="Иво Станков" w:date="2013-07-29T18:48:00Z">
                <w:pPr/>
              </w:pPrChange>
            </w:pPr>
            <w:r>
              <w:rPr>
                <w:lang w:val="en-US"/>
              </w:rPr>
              <w:t>-413</w:t>
            </w:r>
          </w:p>
        </w:tc>
        <w:tc>
          <w:tcPr>
            <w:tcW w:w="1122" w:type="dxa"/>
            <w:tcBorders>
              <w:top w:val="nil"/>
              <w:left w:val="nil"/>
              <w:bottom w:val="nil"/>
              <w:right w:val="nil"/>
            </w:tcBorders>
            <w:noWrap/>
            <w:vAlign w:val="center"/>
            <w:tcPrChange w:id="2506" w:author="Иво Станков" w:date="2013-07-29T18:15:00Z">
              <w:tcPr>
                <w:tcW w:w="1010" w:type="dxa"/>
                <w:tcBorders>
                  <w:top w:val="nil"/>
                  <w:left w:val="nil"/>
                  <w:bottom w:val="nil"/>
                  <w:right w:val="nil"/>
                </w:tcBorders>
                <w:noWrap/>
                <w:vAlign w:val="center"/>
              </w:tcPr>
            </w:tcPrChange>
          </w:tcPr>
          <w:p w:rsidR="00EE5811" w:rsidRPr="00A12DC3" w:rsidRDefault="005975D2" w:rsidP="008A68BE">
            <w:pPr>
              <w:rPr>
                <w:lang w:val="en-US"/>
              </w:rPr>
              <w:pPrChange w:id="2507" w:author="Иво Станков" w:date="2013-07-29T18:48:00Z">
                <w:pPr/>
              </w:pPrChange>
            </w:pPr>
            <w:r>
              <w:rPr>
                <w:lang w:val="en-US"/>
              </w:rPr>
              <w:t>-21</w:t>
            </w:r>
          </w:p>
        </w:tc>
        <w:tc>
          <w:tcPr>
            <w:tcW w:w="1176" w:type="dxa"/>
            <w:tcBorders>
              <w:top w:val="nil"/>
              <w:left w:val="nil"/>
              <w:bottom w:val="nil"/>
              <w:right w:val="nil"/>
            </w:tcBorders>
            <w:noWrap/>
            <w:vAlign w:val="center"/>
            <w:tcPrChange w:id="2508" w:author="Иво Станков" w:date="2013-07-29T18:15:00Z">
              <w:tcPr>
                <w:tcW w:w="1176" w:type="dxa"/>
                <w:tcBorders>
                  <w:top w:val="nil"/>
                  <w:left w:val="nil"/>
                  <w:bottom w:val="nil"/>
                  <w:right w:val="nil"/>
                </w:tcBorders>
                <w:noWrap/>
                <w:vAlign w:val="center"/>
              </w:tcPr>
            </w:tcPrChange>
          </w:tcPr>
          <w:p w:rsidR="00EE5811" w:rsidRPr="00A12DC3" w:rsidRDefault="005975D2" w:rsidP="008A68BE">
            <w:pPr>
              <w:rPr>
                <w:lang w:val="en-US"/>
              </w:rPr>
              <w:pPrChange w:id="2509" w:author="Иво Станков" w:date="2013-07-29T18:48:00Z">
                <w:pPr/>
              </w:pPrChange>
            </w:pPr>
            <w:r>
              <w:rPr>
                <w:lang w:val="en-US"/>
              </w:rPr>
              <w:t>-34</w:t>
            </w:r>
          </w:p>
        </w:tc>
        <w:tc>
          <w:tcPr>
            <w:tcW w:w="1339" w:type="dxa"/>
            <w:tcBorders>
              <w:top w:val="nil"/>
              <w:left w:val="nil"/>
              <w:bottom w:val="nil"/>
              <w:right w:val="nil"/>
            </w:tcBorders>
            <w:noWrap/>
            <w:vAlign w:val="center"/>
            <w:tcPrChange w:id="2510" w:author="Иво Станков" w:date="2013-07-29T18:15:00Z">
              <w:tcPr>
                <w:tcW w:w="1339" w:type="dxa"/>
                <w:tcBorders>
                  <w:top w:val="nil"/>
                  <w:left w:val="nil"/>
                  <w:bottom w:val="nil"/>
                  <w:right w:val="nil"/>
                </w:tcBorders>
                <w:noWrap/>
                <w:vAlign w:val="center"/>
              </w:tcPr>
            </w:tcPrChange>
          </w:tcPr>
          <w:p w:rsidR="00EE5811" w:rsidRPr="00A12DC3" w:rsidRDefault="005975D2" w:rsidP="008A68BE">
            <w:pPr>
              <w:rPr>
                <w:lang w:val="en-US"/>
              </w:rPr>
              <w:pPrChange w:id="2511" w:author="Иво Станков" w:date="2013-07-29T18:48:00Z">
                <w:pPr/>
              </w:pPrChange>
            </w:pPr>
            <w:r>
              <w:rPr>
                <w:lang w:val="en-US"/>
              </w:rPr>
              <w:t>-95</w:t>
            </w:r>
          </w:p>
        </w:tc>
        <w:tc>
          <w:tcPr>
            <w:tcW w:w="1122" w:type="dxa"/>
            <w:tcBorders>
              <w:top w:val="nil"/>
              <w:left w:val="nil"/>
              <w:bottom w:val="nil"/>
              <w:right w:val="nil"/>
            </w:tcBorders>
            <w:noWrap/>
            <w:vAlign w:val="center"/>
            <w:tcPrChange w:id="2512" w:author="Иво Станков" w:date="2013-07-29T18:15:00Z">
              <w:tcPr>
                <w:tcW w:w="1046" w:type="dxa"/>
                <w:tcBorders>
                  <w:top w:val="nil"/>
                  <w:left w:val="nil"/>
                  <w:bottom w:val="nil"/>
                  <w:right w:val="nil"/>
                </w:tcBorders>
                <w:noWrap/>
                <w:vAlign w:val="center"/>
              </w:tcPr>
            </w:tcPrChange>
          </w:tcPr>
          <w:p w:rsidR="00EE5811" w:rsidRPr="00A12DC3" w:rsidRDefault="005975D2" w:rsidP="008A68BE">
            <w:pPr>
              <w:rPr>
                <w:lang w:val="en-US"/>
              </w:rPr>
              <w:pPrChange w:id="2513" w:author="Иво Станков" w:date="2013-07-29T18:48:00Z">
                <w:pPr/>
              </w:pPrChange>
            </w:pPr>
            <w:r>
              <w:rPr>
                <w:lang w:val="en-US"/>
              </w:rPr>
              <w:t>-85</w:t>
            </w:r>
          </w:p>
        </w:tc>
        <w:tc>
          <w:tcPr>
            <w:tcW w:w="1042" w:type="dxa"/>
            <w:tcBorders>
              <w:top w:val="nil"/>
              <w:left w:val="nil"/>
              <w:bottom w:val="nil"/>
              <w:right w:val="nil"/>
            </w:tcBorders>
            <w:noWrap/>
            <w:vAlign w:val="center"/>
            <w:tcPrChange w:id="2514"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515" w:author="Иво Станков" w:date="2013-07-29T18:48:00Z">
                <w:pPr/>
              </w:pPrChange>
            </w:pPr>
            <w:r>
              <w:rPr>
                <w:lang w:val="en-US"/>
              </w:rPr>
              <w:t>-462</w:t>
            </w:r>
          </w:p>
        </w:tc>
        <w:tc>
          <w:tcPr>
            <w:tcW w:w="1042" w:type="dxa"/>
            <w:tcBorders>
              <w:top w:val="nil"/>
              <w:left w:val="nil"/>
              <w:bottom w:val="nil"/>
              <w:right w:val="nil"/>
            </w:tcBorders>
            <w:noWrap/>
            <w:vAlign w:val="center"/>
            <w:tcPrChange w:id="2516"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17" w:author="Иво Станков" w:date="2013-07-29T18:48:00Z">
                <w:pPr/>
              </w:pPrChange>
            </w:pPr>
            <w:r>
              <w:rPr>
                <w:lang w:val="en-US"/>
              </w:rPr>
              <w:t>-532</w:t>
            </w:r>
          </w:p>
        </w:tc>
      </w:tr>
      <w:tr w:rsidR="0012073B" w:rsidRPr="00645A1E" w:rsidTr="00B57E98">
        <w:trPr>
          <w:trHeight w:val="170"/>
          <w:jc w:val="center"/>
          <w:trPrChange w:id="2518" w:author="Иво Станков" w:date="2013-07-29T18:15:00Z">
            <w:trPr>
              <w:trHeight w:val="170"/>
              <w:jc w:val="center"/>
            </w:trPr>
          </w:trPrChange>
        </w:trPr>
        <w:tc>
          <w:tcPr>
            <w:tcW w:w="2721" w:type="dxa"/>
            <w:tcBorders>
              <w:top w:val="nil"/>
              <w:left w:val="nil"/>
              <w:bottom w:val="nil"/>
              <w:right w:val="nil"/>
            </w:tcBorders>
            <w:noWrap/>
            <w:vAlign w:val="center"/>
            <w:tcPrChange w:id="2519"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520" w:author="Иво Станков" w:date="2013-07-29T18:48:00Z">
                <w:pPr/>
              </w:pPrChange>
            </w:pPr>
            <w:r w:rsidRPr="00645A1E">
              <w:t>Разходи за персонал</w:t>
            </w:r>
          </w:p>
        </w:tc>
        <w:tc>
          <w:tcPr>
            <w:tcW w:w="1060" w:type="dxa"/>
            <w:tcBorders>
              <w:top w:val="nil"/>
              <w:left w:val="nil"/>
              <w:bottom w:val="nil"/>
              <w:right w:val="nil"/>
            </w:tcBorders>
            <w:noWrap/>
            <w:vAlign w:val="center"/>
            <w:tcPrChange w:id="2521" w:author="Иво Станков" w:date="2013-07-29T18:15:00Z">
              <w:tcPr>
                <w:tcW w:w="1060" w:type="dxa"/>
                <w:tcBorders>
                  <w:top w:val="nil"/>
                  <w:left w:val="nil"/>
                  <w:bottom w:val="nil"/>
                  <w:right w:val="nil"/>
                </w:tcBorders>
                <w:noWrap/>
                <w:vAlign w:val="center"/>
              </w:tcPr>
            </w:tcPrChange>
          </w:tcPr>
          <w:p w:rsidR="00EE5811" w:rsidRPr="00A12DC3" w:rsidRDefault="005975D2" w:rsidP="008A68BE">
            <w:pPr>
              <w:rPr>
                <w:lang w:val="en-US"/>
              </w:rPr>
              <w:pPrChange w:id="2522" w:author="Иво Станков" w:date="2013-07-29T18:48:00Z">
                <w:pPr/>
              </w:pPrChange>
            </w:pPr>
            <w:r>
              <w:rPr>
                <w:lang w:val="en-US"/>
              </w:rPr>
              <w:t>-284</w:t>
            </w:r>
          </w:p>
        </w:tc>
        <w:tc>
          <w:tcPr>
            <w:tcW w:w="1042" w:type="dxa"/>
            <w:tcBorders>
              <w:top w:val="nil"/>
              <w:left w:val="nil"/>
              <w:bottom w:val="nil"/>
              <w:right w:val="nil"/>
            </w:tcBorders>
            <w:noWrap/>
            <w:vAlign w:val="center"/>
            <w:tcPrChange w:id="2523"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24" w:author="Иво Станков" w:date="2013-07-29T18:48:00Z">
                <w:pPr/>
              </w:pPrChange>
            </w:pPr>
            <w:r>
              <w:rPr>
                <w:lang w:val="en-US"/>
              </w:rPr>
              <w:t>-224</w:t>
            </w:r>
          </w:p>
        </w:tc>
        <w:tc>
          <w:tcPr>
            <w:tcW w:w="1122" w:type="dxa"/>
            <w:tcBorders>
              <w:top w:val="nil"/>
              <w:left w:val="nil"/>
              <w:bottom w:val="nil"/>
              <w:right w:val="nil"/>
            </w:tcBorders>
            <w:noWrap/>
            <w:vAlign w:val="center"/>
            <w:tcPrChange w:id="2525" w:author="Иво Станков" w:date="2013-07-29T18:15:00Z">
              <w:tcPr>
                <w:tcW w:w="1010" w:type="dxa"/>
                <w:tcBorders>
                  <w:top w:val="nil"/>
                  <w:left w:val="nil"/>
                  <w:bottom w:val="nil"/>
                  <w:right w:val="nil"/>
                </w:tcBorders>
                <w:noWrap/>
                <w:vAlign w:val="center"/>
              </w:tcPr>
            </w:tcPrChange>
          </w:tcPr>
          <w:p w:rsidR="00EE5811" w:rsidRPr="00A12DC3" w:rsidRDefault="005975D2" w:rsidP="008A68BE">
            <w:pPr>
              <w:rPr>
                <w:lang w:val="en-US"/>
              </w:rPr>
              <w:pPrChange w:id="2526" w:author="Иво Станков" w:date="2013-07-29T18:48:00Z">
                <w:pPr/>
              </w:pPrChange>
            </w:pPr>
            <w:r>
              <w:rPr>
                <w:lang w:val="en-US"/>
              </w:rPr>
              <w:t>-76</w:t>
            </w:r>
          </w:p>
        </w:tc>
        <w:tc>
          <w:tcPr>
            <w:tcW w:w="1176" w:type="dxa"/>
            <w:tcBorders>
              <w:top w:val="nil"/>
              <w:left w:val="nil"/>
              <w:bottom w:val="nil"/>
              <w:right w:val="nil"/>
            </w:tcBorders>
            <w:noWrap/>
            <w:vAlign w:val="center"/>
            <w:tcPrChange w:id="2527" w:author="Иво Станков" w:date="2013-07-29T18:15:00Z">
              <w:tcPr>
                <w:tcW w:w="1176" w:type="dxa"/>
                <w:tcBorders>
                  <w:top w:val="nil"/>
                  <w:left w:val="nil"/>
                  <w:bottom w:val="nil"/>
                  <w:right w:val="nil"/>
                </w:tcBorders>
                <w:noWrap/>
                <w:vAlign w:val="center"/>
              </w:tcPr>
            </w:tcPrChange>
          </w:tcPr>
          <w:p w:rsidR="00EE5811" w:rsidRPr="00A12DC3" w:rsidRDefault="005975D2" w:rsidP="008A68BE">
            <w:pPr>
              <w:rPr>
                <w:lang w:val="en-US"/>
              </w:rPr>
              <w:pPrChange w:id="2528" w:author="Иво Станков" w:date="2013-07-29T18:48:00Z">
                <w:pPr/>
              </w:pPrChange>
            </w:pPr>
            <w:r>
              <w:rPr>
                <w:lang w:val="en-US"/>
              </w:rPr>
              <w:t>-87</w:t>
            </w:r>
          </w:p>
        </w:tc>
        <w:tc>
          <w:tcPr>
            <w:tcW w:w="1339" w:type="dxa"/>
            <w:tcBorders>
              <w:top w:val="nil"/>
              <w:left w:val="nil"/>
              <w:bottom w:val="nil"/>
              <w:right w:val="nil"/>
            </w:tcBorders>
            <w:noWrap/>
            <w:vAlign w:val="center"/>
            <w:tcPrChange w:id="2529" w:author="Иво Станков" w:date="2013-07-29T18:15:00Z">
              <w:tcPr>
                <w:tcW w:w="1339" w:type="dxa"/>
                <w:tcBorders>
                  <w:top w:val="nil"/>
                  <w:left w:val="nil"/>
                  <w:bottom w:val="nil"/>
                  <w:right w:val="nil"/>
                </w:tcBorders>
                <w:noWrap/>
                <w:vAlign w:val="center"/>
              </w:tcPr>
            </w:tcPrChange>
          </w:tcPr>
          <w:p w:rsidR="00EE5811" w:rsidRPr="00A12DC3" w:rsidRDefault="005975D2" w:rsidP="008A68BE">
            <w:pPr>
              <w:rPr>
                <w:lang w:val="en-US"/>
              </w:rPr>
              <w:pPrChange w:id="2530" w:author="Иво Станков" w:date="2013-07-29T18:48:00Z">
                <w:pPr/>
              </w:pPrChange>
            </w:pPr>
            <w:r>
              <w:rPr>
                <w:lang w:val="en-US"/>
              </w:rPr>
              <w:t>-184</w:t>
            </w:r>
          </w:p>
        </w:tc>
        <w:tc>
          <w:tcPr>
            <w:tcW w:w="1122" w:type="dxa"/>
            <w:tcBorders>
              <w:top w:val="nil"/>
              <w:left w:val="nil"/>
              <w:bottom w:val="nil"/>
              <w:right w:val="nil"/>
            </w:tcBorders>
            <w:noWrap/>
            <w:vAlign w:val="center"/>
            <w:tcPrChange w:id="2531" w:author="Иво Станков" w:date="2013-07-29T18:15:00Z">
              <w:tcPr>
                <w:tcW w:w="1046" w:type="dxa"/>
                <w:tcBorders>
                  <w:top w:val="nil"/>
                  <w:left w:val="nil"/>
                  <w:bottom w:val="nil"/>
                  <w:right w:val="nil"/>
                </w:tcBorders>
                <w:noWrap/>
                <w:vAlign w:val="center"/>
              </w:tcPr>
            </w:tcPrChange>
          </w:tcPr>
          <w:p w:rsidR="00EE5811" w:rsidRPr="00A12DC3" w:rsidRDefault="005975D2" w:rsidP="008A68BE">
            <w:pPr>
              <w:rPr>
                <w:lang w:val="en-US"/>
              </w:rPr>
              <w:pPrChange w:id="2532" w:author="Иво Станков" w:date="2013-07-29T18:48:00Z">
                <w:pPr/>
              </w:pPrChange>
            </w:pPr>
            <w:r>
              <w:rPr>
                <w:lang w:val="en-US"/>
              </w:rPr>
              <w:t>-139</w:t>
            </w:r>
          </w:p>
        </w:tc>
        <w:tc>
          <w:tcPr>
            <w:tcW w:w="1042" w:type="dxa"/>
            <w:tcBorders>
              <w:top w:val="nil"/>
              <w:left w:val="nil"/>
              <w:bottom w:val="nil"/>
              <w:right w:val="nil"/>
            </w:tcBorders>
            <w:noWrap/>
            <w:vAlign w:val="center"/>
            <w:tcPrChange w:id="2533"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534" w:author="Иво Станков" w:date="2013-07-29T18:48:00Z">
                <w:pPr/>
              </w:pPrChange>
            </w:pPr>
            <w:r>
              <w:rPr>
                <w:lang w:val="en-US"/>
              </w:rPr>
              <w:t>-544</w:t>
            </w:r>
          </w:p>
        </w:tc>
        <w:tc>
          <w:tcPr>
            <w:tcW w:w="1042" w:type="dxa"/>
            <w:tcBorders>
              <w:top w:val="nil"/>
              <w:left w:val="nil"/>
              <w:bottom w:val="nil"/>
              <w:right w:val="nil"/>
            </w:tcBorders>
            <w:noWrap/>
            <w:vAlign w:val="center"/>
            <w:tcPrChange w:id="2535"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36" w:author="Иво Станков" w:date="2013-07-29T18:48:00Z">
                <w:pPr/>
              </w:pPrChange>
            </w:pPr>
            <w:r>
              <w:rPr>
                <w:lang w:val="en-US"/>
              </w:rPr>
              <w:t>-450</w:t>
            </w:r>
          </w:p>
        </w:tc>
      </w:tr>
      <w:tr w:rsidR="0012073B" w:rsidRPr="00645A1E" w:rsidTr="00B57E98">
        <w:trPr>
          <w:trHeight w:val="170"/>
          <w:jc w:val="center"/>
          <w:trPrChange w:id="2537" w:author="Иво Станков" w:date="2013-07-29T18:15:00Z">
            <w:trPr>
              <w:trHeight w:val="170"/>
              <w:jc w:val="center"/>
            </w:trPr>
          </w:trPrChange>
        </w:trPr>
        <w:tc>
          <w:tcPr>
            <w:tcW w:w="2721" w:type="dxa"/>
            <w:tcBorders>
              <w:top w:val="nil"/>
              <w:left w:val="nil"/>
              <w:bottom w:val="nil"/>
              <w:right w:val="nil"/>
            </w:tcBorders>
            <w:noWrap/>
            <w:vAlign w:val="center"/>
            <w:tcPrChange w:id="2538"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539" w:author="Иво Станков" w:date="2013-07-29T18:48:00Z">
                <w:pPr/>
              </w:pPrChange>
            </w:pPr>
            <w:r w:rsidRPr="00645A1E">
              <w:t>Разходи за амортизации</w:t>
            </w:r>
          </w:p>
        </w:tc>
        <w:tc>
          <w:tcPr>
            <w:tcW w:w="1060" w:type="dxa"/>
            <w:tcBorders>
              <w:top w:val="nil"/>
              <w:left w:val="nil"/>
              <w:bottom w:val="nil"/>
              <w:right w:val="nil"/>
            </w:tcBorders>
            <w:noWrap/>
            <w:vAlign w:val="center"/>
            <w:tcPrChange w:id="2540"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541" w:author="Иво Станков" w:date="2013-07-29T18:48:00Z">
                <w:pPr/>
              </w:pPrChange>
            </w:pPr>
          </w:p>
        </w:tc>
        <w:tc>
          <w:tcPr>
            <w:tcW w:w="1042" w:type="dxa"/>
            <w:tcBorders>
              <w:top w:val="nil"/>
              <w:left w:val="nil"/>
              <w:bottom w:val="nil"/>
              <w:right w:val="nil"/>
            </w:tcBorders>
            <w:noWrap/>
            <w:vAlign w:val="center"/>
            <w:tcPrChange w:id="2542"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43" w:author="Иво Станков" w:date="2013-07-29T18:48:00Z">
                <w:pPr/>
              </w:pPrChange>
            </w:pPr>
            <w:r>
              <w:rPr>
                <w:lang w:val="en-US"/>
              </w:rPr>
              <w:t>-61</w:t>
            </w:r>
          </w:p>
        </w:tc>
        <w:tc>
          <w:tcPr>
            <w:tcW w:w="1122" w:type="dxa"/>
            <w:tcBorders>
              <w:top w:val="nil"/>
              <w:left w:val="nil"/>
              <w:bottom w:val="nil"/>
              <w:right w:val="nil"/>
            </w:tcBorders>
            <w:noWrap/>
            <w:vAlign w:val="center"/>
            <w:tcPrChange w:id="2544" w:author="Иво Станков" w:date="2013-07-29T18:15:00Z">
              <w:tcPr>
                <w:tcW w:w="1010" w:type="dxa"/>
                <w:tcBorders>
                  <w:top w:val="nil"/>
                  <w:left w:val="nil"/>
                  <w:bottom w:val="nil"/>
                  <w:right w:val="nil"/>
                </w:tcBorders>
                <w:noWrap/>
                <w:vAlign w:val="center"/>
              </w:tcPr>
            </w:tcPrChange>
          </w:tcPr>
          <w:p w:rsidR="00EE5811" w:rsidRDefault="0012073B" w:rsidP="008A68BE">
            <w:pPr>
              <w:pPrChange w:id="2545" w:author="Иво Станков" w:date="2013-07-29T18:48:00Z">
                <w:pPr/>
              </w:pPrChange>
            </w:pPr>
            <w:r w:rsidRPr="00645A1E">
              <w:t>-</w:t>
            </w:r>
          </w:p>
        </w:tc>
        <w:tc>
          <w:tcPr>
            <w:tcW w:w="1176" w:type="dxa"/>
            <w:tcBorders>
              <w:top w:val="nil"/>
              <w:left w:val="nil"/>
              <w:bottom w:val="nil"/>
              <w:right w:val="nil"/>
            </w:tcBorders>
            <w:noWrap/>
            <w:vAlign w:val="center"/>
            <w:tcPrChange w:id="2546" w:author="Иво Станков" w:date="2013-07-29T18:15:00Z">
              <w:tcPr>
                <w:tcW w:w="1176" w:type="dxa"/>
                <w:tcBorders>
                  <w:top w:val="nil"/>
                  <w:left w:val="nil"/>
                  <w:bottom w:val="nil"/>
                  <w:right w:val="nil"/>
                </w:tcBorders>
                <w:noWrap/>
                <w:vAlign w:val="center"/>
              </w:tcPr>
            </w:tcPrChange>
          </w:tcPr>
          <w:p w:rsidR="00EE5811" w:rsidRDefault="0012073B" w:rsidP="008A68BE">
            <w:pPr>
              <w:pPrChange w:id="2547" w:author="Иво Станков" w:date="2013-07-29T18:48:00Z">
                <w:pPr/>
              </w:pPrChange>
            </w:pPr>
            <w:r w:rsidRPr="00645A1E">
              <w:t>-</w:t>
            </w:r>
          </w:p>
        </w:tc>
        <w:tc>
          <w:tcPr>
            <w:tcW w:w="1339" w:type="dxa"/>
            <w:tcBorders>
              <w:top w:val="nil"/>
              <w:left w:val="nil"/>
              <w:bottom w:val="nil"/>
              <w:right w:val="nil"/>
            </w:tcBorders>
            <w:noWrap/>
            <w:vAlign w:val="center"/>
            <w:tcPrChange w:id="2548" w:author="Иво Станков" w:date="2013-07-29T18:15:00Z">
              <w:tcPr>
                <w:tcW w:w="1339" w:type="dxa"/>
                <w:tcBorders>
                  <w:top w:val="nil"/>
                  <w:left w:val="nil"/>
                  <w:bottom w:val="nil"/>
                  <w:right w:val="nil"/>
                </w:tcBorders>
                <w:noWrap/>
                <w:vAlign w:val="center"/>
              </w:tcPr>
            </w:tcPrChange>
          </w:tcPr>
          <w:p w:rsidR="00EE5811" w:rsidRDefault="0012073B" w:rsidP="008A68BE">
            <w:pPr>
              <w:pPrChange w:id="2549" w:author="Иво Станков" w:date="2013-07-29T18:48:00Z">
                <w:pPr/>
              </w:pPrChange>
            </w:pPr>
            <w:r w:rsidRPr="00645A1E">
              <w:t>-</w:t>
            </w:r>
          </w:p>
        </w:tc>
        <w:tc>
          <w:tcPr>
            <w:tcW w:w="1122" w:type="dxa"/>
            <w:tcBorders>
              <w:top w:val="nil"/>
              <w:left w:val="nil"/>
              <w:bottom w:val="nil"/>
              <w:right w:val="nil"/>
            </w:tcBorders>
            <w:noWrap/>
            <w:vAlign w:val="center"/>
            <w:tcPrChange w:id="2550" w:author="Иво Станков" w:date="2013-07-29T18:15:00Z">
              <w:tcPr>
                <w:tcW w:w="1046" w:type="dxa"/>
                <w:tcBorders>
                  <w:top w:val="nil"/>
                  <w:left w:val="nil"/>
                  <w:bottom w:val="nil"/>
                  <w:right w:val="nil"/>
                </w:tcBorders>
                <w:noWrap/>
                <w:vAlign w:val="center"/>
              </w:tcPr>
            </w:tcPrChange>
          </w:tcPr>
          <w:p w:rsidR="00EE5811" w:rsidRDefault="0012073B" w:rsidP="008A68BE">
            <w:pPr>
              <w:pPrChange w:id="2551" w:author="Иво Станков" w:date="2013-07-29T18:48:00Z">
                <w:pPr/>
              </w:pPrChange>
            </w:pPr>
            <w:r w:rsidRPr="00645A1E">
              <w:t>-</w:t>
            </w:r>
          </w:p>
        </w:tc>
        <w:tc>
          <w:tcPr>
            <w:tcW w:w="1042" w:type="dxa"/>
            <w:tcBorders>
              <w:top w:val="nil"/>
              <w:left w:val="nil"/>
              <w:bottom w:val="nil"/>
              <w:right w:val="nil"/>
            </w:tcBorders>
            <w:noWrap/>
            <w:vAlign w:val="center"/>
            <w:tcPrChange w:id="2552"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553" w:author="Иво Станков" w:date="2013-07-29T18:48:00Z">
                <w:pPr/>
              </w:pPrChange>
            </w:pPr>
            <w:r>
              <w:rPr>
                <w:lang w:val="en-US"/>
              </w:rPr>
              <w:t>-</w:t>
            </w:r>
          </w:p>
        </w:tc>
        <w:tc>
          <w:tcPr>
            <w:tcW w:w="1042" w:type="dxa"/>
            <w:tcBorders>
              <w:top w:val="nil"/>
              <w:left w:val="nil"/>
              <w:bottom w:val="nil"/>
              <w:right w:val="nil"/>
            </w:tcBorders>
            <w:noWrap/>
            <w:vAlign w:val="center"/>
            <w:tcPrChange w:id="2554"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55" w:author="Иво Станков" w:date="2013-07-29T18:48:00Z">
                <w:pPr/>
              </w:pPrChange>
            </w:pPr>
            <w:r>
              <w:rPr>
                <w:lang w:val="en-US"/>
              </w:rPr>
              <w:t>-61</w:t>
            </w:r>
          </w:p>
        </w:tc>
      </w:tr>
      <w:tr w:rsidR="0012073B" w:rsidRPr="00645A1E" w:rsidTr="00B57E98">
        <w:trPr>
          <w:trHeight w:val="170"/>
          <w:jc w:val="center"/>
          <w:trPrChange w:id="2556" w:author="Иво Станков" w:date="2013-07-29T18:15:00Z">
            <w:trPr>
              <w:trHeight w:val="170"/>
              <w:jc w:val="center"/>
            </w:trPr>
          </w:trPrChange>
        </w:trPr>
        <w:tc>
          <w:tcPr>
            <w:tcW w:w="2721" w:type="dxa"/>
            <w:tcBorders>
              <w:top w:val="nil"/>
              <w:left w:val="nil"/>
              <w:bottom w:val="nil"/>
              <w:right w:val="nil"/>
            </w:tcBorders>
            <w:noWrap/>
            <w:vAlign w:val="center"/>
            <w:tcPrChange w:id="2557"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558" w:author="Иво Станков" w:date="2013-07-29T18:48:00Z">
                <w:pPr/>
              </w:pPrChange>
            </w:pPr>
            <w:r w:rsidRPr="00645A1E">
              <w:t>Други разходи</w:t>
            </w:r>
          </w:p>
        </w:tc>
        <w:tc>
          <w:tcPr>
            <w:tcW w:w="1060" w:type="dxa"/>
            <w:tcBorders>
              <w:top w:val="nil"/>
              <w:left w:val="nil"/>
              <w:bottom w:val="nil"/>
              <w:right w:val="nil"/>
            </w:tcBorders>
            <w:noWrap/>
            <w:vAlign w:val="center"/>
            <w:tcPrChange w:id="2559" w:author="Иво Станков" w:date="2013-07-29T18:15:00Z">
              <w:tcPr>
                <w:tcW w:w="1060" w:type="dxa"/>
                <w:tcBorders>
                  <w:top w:val="nil"/>
                  <w:left w:val="nil"/>
                  <w:bottom w:val="nil"/>
                  <w:right w:val="nil"/>
                </w:tcBorders>
                <w:noWrap/>
                <w:vAlign w:val="center"/>
              </w:tcPr>
            </w:tcPrChange>
          </w:tcPr>
          <w:p w:rsidR="00EE5811" w:rsidRPr="00A12DC3" w:rsidRDefault="005975D2" w:rsidP="008A68BE">
            <w:pPr>
              <w:rPr>
                <w:lang w:val="en-US"/>
              </w:rPr>
              <w:pPrChange w:id="2560" w:author="Иво Станков" w:date="2013-07-29T18:48:00Z">
                <w:pPr/>
              </w:pPrChange>
            </w:pPr>
            <w:r>
              <w:rPr>
                <w:lang w:val="en-US"/>
              </w:rPr>
              <w:t>-9</w:t>
            </w:r>
          </w:p>
        </w:tc>
        <w:tc>
          <w:tcPr>
            <w:tcW w:w="1042" w:type="dxa"/>
            <w:tcBorders>
              <w:top w:val="nil"/>
              <w:left w:val="nil"/>
              <w:bottom w:val="nil"/>
              <w:right w:val="nil"/>
            </w:tcBorders>
            <w:noWrap/>
            <w:vAlign w:val="center"/>
            <w:tcPrChange w:id="2561"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62" w:author="Иво Станков" w:date="2013-07-29T18:48:00Z">
                <w:pPr/>
              </w:pPrChange>
            </w:pPr>
            <w:r>
              <w:rPr>
                <w:lang w:val="en-US"/>
              </w:rPr>
              <w:t>-11</w:t>
            </w:r>
          </w:p>
        </w:tc>
        <w:tc>
          <w:tcPr>
            <w:tcW w:w="1122" w:type="dxa"/>
            <w:tcBorders>
              <w:top w:val="nil"/>
              <w:left w:val="nil"/>
              <w:bottom w:val="nil"/>
              <w:right w:val="nil"/>
            </w:tcBorders>
            <w:noWrap/>
            <w:vAlign w:val="center"/>
            <w:tcPrChange w:id="2563" w:author="Иво Станков" w:date="2013-07-29T18:15:00Z">
              <w:tcPr>
                <w:tcW w:w="1010" w:type="dxa"/>
                <w:tcBorders>
                  <w:top w:val="nil"/>
                  <w:left w:val="nil"/>
                  <w:bottom w:val="nil"/>
                  <w:right w:val="nil"/>
                </w:tcBorders>
                <w:noWrap/>
                <w:vAlign w:val="center"/>
              </w:tcPr>
            </w:tcPrChange>
          </w:tcPr>
          <w:p w:rsidR="00EE5811" w:rsidRPr="00A12DC3" w:rsidRDefault="005975D2" w:rsidP="008A68BE">
            <w:pPr>
              <w:rPr>
                <w:lang w:val="en-US"/>
              </w:rPr>
              <w:pPrChange w:id="2564" w:author="Иво Станков" w:date="2013-07-29T18:48:00Z">
                <w:pPr/>
              </w:pPrChange>
            </w:pPr>
            <w:r>
              <w:rPr>
                <w:lang w:val="en-US"/>
              </w:rPr>
              <w:t>-2</w:t>
            </w:r>
          </w:p>
        </w:tc>
        <w:tc>
          <w:tcPr>
            <w:tcW w:w="1176" w:type="dxa"/>
            <w:tcBorders>
              <w:top w:val="nil"/>
              <w:left w:val="nil"/>
              <w:bottom w:val="nil"/>
              <w:right w:val="nil"/>
            </w:tcBorders>
            <w:noWrap/>
            <w:vAlign w:val="center"/>
            <w:tcPrChange w:id="2565" w:author="Иво Станков" w:date="2013-07-29T18:15:00Z">
              <w:tcPr>
                <w:tcW w:w="1176" w:type="dxa"/>
                <w:tcBorders>
                  <w:top w:val="nil"/>
                  <w:left w:val="nil"/>
                  <w:bottom w:val="nil"/>
                  <w:right w:val="nil"/>
                </w:tcBorders>
                <w:noWrap/>
                <w:vAlign w:val="center"/>
              </w:tcPr>
            </w:tcPrChange>
          </w:tcPr>
          <w:p w:rsidR="00EE5811" w:rsidRPr="00A12DC3" w:rsidRDefault="005975D2" w:rsidP="008A68BE">
            <w:pPr>
              <w:rPr>
                <w:lang w:val="en-US"/>
              </w:rPr>
              <w:pPrChange w:id="2566" w:author="Иво Станков" w:date="2013-07-29T18:48:00Z">
                <w:pPr/>
              </w:pPrChange>
            </w:pPr>
            <w:r>
              <w:rPr>
                <w:lang w:val="en-US"/>
              </w:rPr>
              <w:t>-6</w:t>
            </w:r>
          </w:p>
        </w:tc>
        <w:tc>
          <w:tcPr>
            <w:tcW w:w="1339" w:type="dxa"/>
            <w:tcBorders>
              <w:top w:val="nil"/>
              <w:left w:val="nil"/>
              <w:bottom w:val="nil"/>
              <w:right w:val="nil"/>
            </w:tcBorders>
            <w:noWrap/>
            <w:vAlign w:val="center"/>
            <w:tcPrChange w:id="2567" w:author="Иво Станков" w:date="2013-07-29T18:15:00Z">
              <w:tcPr>
                <w:tcW w:w="1339" w:type="dxa"/>
                <w:tcBorders>
                  <w:top w:val="nil"/>
                  <w:left w:val="nil"/>
                  <w:bottom w:val="nil"/>
                  <w:right w:val="nil"/>
                </w:tcBorders>
                <w:noWrap/>
                <w:vAlign w:val="center"/>
              </w:tcPr>
            </w:tcPrChange>
          </w:tcPr>
          <w:p w:rsidR="00EE5811" w:rsidRPr="00A12DC3" w:rsidRDefault="005975D2" w:rsidP="008A68BE">
            <w:pPr>
              <w:rPr>
                <w:lang w:val="en-US"/>
              </w:rPr>
              <w:pPrChange w:id="2568" w:author="Иво Станков" w:date="2013-07-29T18:48:00Z">
                <w:pPr/>
              </w:pPrChange>
            </w:pPr>
            <w:r>
              <w:rPr>
                <w:lang w:val="en-US"/>
              </w:rPr>
              <w:t>-4</w:t>
            </w:r>
          </w:p>
        </w:tc>
        <w:tc>
          <w:tcPr>
            <w:tcW w:w="1122" w:type="dxa"/>
            <w:tcBorders>
              <w:top w:val="nil"/>
              <w:left w:val="nil"/>
              <w:bottom w:val="nil"/>
              <w:right w:val="nil"/>
            </w:tcBorders>
            <w:noWrap/>
            <w:vAlign w:val="center"/>
            <w:tcPrChange w:id="2569" w:author="Иво Станков" w:date="2013-07-29T18:15:00Z">
              <w:tcPr>
                <w:tcW w:w="1046" w:type="dxa"/>
                <w:tcBorders>
                  <w:top w:val="nil"/>
                  <w:left w:val="nil"/>
                  <w:bottom w:val="nil"/>
                  <w:right w:val="nil"/>
                </w:tcBorders>
                <w:noWrap/>
                <w:vAlign w:val="center"/>
              </w:tcPr>
            </w:tcPrChange>
          </w:tcPr>
          <w:p w:rsidR="00EE5811" w:rsidRPr="00A12DC3" w:rsidRDefault="005975D2" w:rsidP="008A68BE">
            <w:pPr>
              <w:rPr>
                <w:lang w:val="en-US"/>
              </w:rPr>
              <w:pPrChange w:id="2570" w:author="Иво Станков" w:date="2013-07-29T18:48:00Z">
                <w:pPr/>
              </w:pPrChange>
            </w:pPr>
            <w:r>
              <w:rPr>
                <w:lang w:val="en-US"/>
              </w:rPr>
              <w:t>-7</w:t>
            </w:r>
          </w:p>
        </w:tc>
        <w:tc>
          <w:tcPr>
            <w:tcW w:w="1042" w:type="dxa"/>
            <w:tcBorders>
              <w:top w:val="nil"/>
              <w:left w:val="nil"/>
              <w:bottom w:val="single" w:sz="8" w:space="0" w:color="auto"/>
              <w:right w:val="nil"/>
            </w:tcBorders>
            <w:noWrap/>
            <w:vAlign w:val="center"/>
            <w:tcPrChange w:id="2571" w:author="Иво Станков" w:date="2013-07-29T18:15:00Z">
              <w:tcPr>
                <w:tcW w:w="1042" w:type="dxa"/>
                <w:tcBorders>
                  <w:top w:val="nil"/>
                  <w:left w:val="nil"/>
                  <w:bottom w:val="single" w:sz="8" w:space="0" w:color="auto"/>
                  <w:right w:val="nil"/>
                </w:tcBorders>
                <w:noWrap/>
                <w:vAlign w:val="center"/>
              </w:tcPr>
            </w:tcPrChange>
          </w:tcPr>
          <w:p w:rsidR="00EE5811" w:rsidRPr="00A12DC3" w:rsidRDefault="00663C13" w:rsidP="008A68BE">
            <w:pPr>
              <w:rPr>
                <w:lang w:val="en-US"/>
              </w:rPr>
              <w:pPrChange w:id="2572" w:author="Иво Станков" w:date="2013-07-29T18:48:00Z">
                <w:pPr/>
              </w:pPrChange>
            </w:pPr>
            <w:r>
              <w:rPr>
                <w:lang w:val="en-US"/>
              </w:rPr>
              <w:t>-15</w:t>
            </w:r>
          </w:p>
        </w:tc>
        <w:tc>
          <w:tcPr>
            <w:tcW w:w="1042" w:type="dxa"/>
            <w:tcBorders>
              <w:top w:val="nil"/>
              <w:left w:val="nil"/>
              <w:bottom w:val="nil"/>
              <w:right w:val="nil"/>
            </w:tcBorders>
            <w:noWrap/>
            <w:vAlign w:val="center"/>
            <w:tcPrChange w:id="2573"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574" w:author="Иво Станков" w:date="2013-07-29T18:48:00Z">
                <w:pPr/>
              </w:pPrChange>
            </w:pPr>
            <w:r>
              <w:rPr>
                <w:lang w:val="en-US"/>
              </w:rPr>
              <w:t>-24</w:t>
            </w:r>
          </w:p>
        </w:tc>
      </w:tr>
      <w:tr w:rsidR="0012073B" w:rsidRPr="00645A1E" w:rsidTr="00B57E98">
        <w:trPr>
          <w:trHeight w:val="170"/>
          <w:jc w:val="center"/>
          <w:trPrChange w:id="2575" w:author="Иво Станков" w:date="2013-07-29T18:15:00Z">
            <w:trPr>
              <w:trHeight w:val="170"/>
              <w:jc w:val="center"/>
            </w:trPr>
          </w:trPrChange>
        </w:trPr>
        <w:tc>
          <w:tcPr>
            <w:tcW w:w="2721" w:type="dxa"/>
            <w:tcBorders>
              <w:top w:val="nil"/>
              <w:left w:val="nil"/>
              <w:bottom w:val="nil"/>
              <w:right w:val="nil"/>
            </w:tcBorders>
            <w:noWrap/>
            <w:vAlign w:val="center"/>
            <w:tcPrChange w:id="2576"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577" w:author="Иво Станков" w:date="2013-07-29T18:48:00Z">
                <w:pPr/>
              </w:pPrChange>
            </w:pPr>
            <w:r w:rsidRPr="00645A1E">
              <w:t>Общо оперативни разходи</w:t>
            </w:r>
          </w:p>
        </w:tc>
        <w:tc>
          <w:tcPr>
            <w:tcW w:w="1060" w:type="dxa"/>
            <w:tcBorders>
              <w:top w:val="single" w:sz="8" w:space="0" w:color="auto"/>
              <w:left w:val="nil"/>
              <w:bottom w:val="single" w:sz="8" w:space="0" w:color="auto"/>
              <w:right w:val="nil"/>
            </w:tcBorders>
            <w:noWrap/>
            <w:vAlign w:val="center"/>
            <w:tcPrChange w:id="2578" w:author="Иво Станков" w:date="2013-07-29T18:15:00Z">
              <w:tcPr>
                <w:tcW w:w="1060"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579" w:author="Иво Станков" w:date="2013-07-29T18:48:00Z">
                <w:pPr/>
              </w:pPrChange>
            </w:pPr>
            <w:r>
              <w:rPr>
                <w:lang w:val="en-US"/>
              </w:rPr>
              <w:t>-646</w:t>
            </w:r>
          </w:p>
        </w:tc>
        <w:tc>
          <w:tcPr>
            <w:tcW w:w="1042" w:type="dxa"/>
            <w:tcBorders>
              <w:top w:val="single" w:sz="8" w:space="0" w:color="auto"/>
              <w:left w:val="nil"/>
              <w:bottom w:val="single" w:sz="8" w:space="0" w:color="auto"/>
              <w:right w:val="nil"/>
            </w:tcBorders>
            <w:noWrap/>
            <w:vAlign w:val="center"/>
            <w:tcPrChange w:id="2580" w:author="Иво Станков" w:date="2013-07-29T18:15:00Z">
              <w:tcPr>
                <w:tcW w:w="1042"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581" w:author="Иво Станков" w:date="2013-07-29T18:48:00Z">
                <w:pPr/>
              </w:pPrChange>
            </w:pPr>
            <w:r>
              <w:rPr>
                <w:lang w:val="en-US"/>
              </w:rPr>
              <w:t>-715</w:t>
            </w:r>
          </w:p>
        </w:tc>
        <w:tc>
          <w:tcPr>
            <w:tcW w:w="1122" w:type="dxa"/>
            <w:tcBorders>
              <w:top w:val="single" w:sz="8" w:space="0" w:color="auto"/>
              <w:left w:val="nil"/>
              <w:bottom w:val="single" w:sz="8" w:space="0" w:color="auto"/>
              <w:right w:val="nil"/>
            </w:tcBorders>
            <w:noWrap/>
            <w:vAlign w:val="center"/>
            <w:tcPrChange w:id="2582" w:author="Иво Станков" w:date="2013-07-29T18:15:00Z">
              <w:tcPr>
                <w:tcW w:w="1010"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583" w:author="Иво Станков" w:date="2013-07-29T18:48:00Z">
                <w:pPr/>
              </w:pPrChange>
            </w:pPr>
            <w:r>
              <w:rPr>
                <w:lang w:val="en-US"/>
              </w:rPr>
              <w:t>-101</w:t>
            </w:r>
          </w:p>
        </w:tc>
        <w:tc>
          <w:tcPr>
            <w:tcW w:w="1176" w:type="dxa"/>
            <w:tcBorders>
              <w:top w:val="single" w:sz="8" w:space="0" w:color="auto"/>
              <w:left w:val="nil"/>
              <w:bottom w:val="single" w:sz="8" w:space="0" w:color="auto"/>
              <w:right w:val="nil"/>
            </w:tcBorders>
            <w:noWrap/>
            <w:vAlign w:val="center"/>
            <w:tcPrChange w:id="2584" w:author="Иво Станков" w:date="2013-07-29T18:15:00Z">
              <w:tcPr>
                <w:tcW w:w="1176"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585" w:author="Иво Станков" w:date="2013-07-29T18:48:00Z">
                <w:pPr/>
              </w:pPrChange>
            </w:pPr>
            <w:r>
              <w:rPr>
                <w:lang w:val="en-US"/>
              </w:rPr>
              <w:t>-129</w:t>
            </w:r>
          </w:p>
        </w:tc>
        <w:tc>
          <w:tcPr>
            <w:tcW w:w="1339" w:type="dxa"/>
            <w:tcBorders>
              <w:top w:val="single" w:sz="8" w:space="0" w:color="auto"/>
              <w:left w:val="nil"/>
              <w:bottom w:val="single" w:sz="8" w:space="0" w:color="auto"/>
              <w:right w:val="nil"/>
            </w:tcBorders>
            <w:noWrap/>
            <w:vAlign w:val="center"/>
            <w:tcPrChange w:id="2586" w:author="Иво Станков" w:date="2013-07-29T18:15:00Z">
              <w:tcPr>
                <w:tcW w:w="1339"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587" w:author="Иво Станков" w:date="2013-07-29T18:48:00Z">
                <w:pPr/>
              </w:pPrChange>
            </w:pPr>
            <w:r>
              <w:rPr>
                <w:lang w:val="en-US"/>
              </w:rPr>
              <w:t>-287</w:t>
            </w:r>
          </w:p>
        </w:tc>
        <w:tc>
          <w:tcPr>
            <w:tcW w:w="1122" w:type="dxa"/>
            <w:tcBorders>
              <w:top w:val="single" w:sz="8" w:space="0" w:color="auto"/>
              <w:left w:val="nil"/>
              <w:bottom w:val="single" w:sz="8" w:space="0" w:color="auto"/>
              <w:right w:val="nil"/>
            </w:tcBorders>
            <w:noWrap/>
            <w:vAlign w:val="center"/>
            <w:tcPrChange w:id="2588" w:author="Иво Станков" w:date="2013-07-29T18:15:00Z">
              <w:tcPr>
                <w:tcW w:w="1046"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589" w:author="Иво Станков" w:date="2013-07-29T18:48:00Z">
                <w:pPr/>
              </w:pPrChange>
            </w:pPr>
            <w:r>
              <w:rPr>
                <w:lang w:val="en-US"/>
              </w:rPr>
              <w:t>-235</w:t>
            </w:r>
          </w:p>
        </w:tc>
        <w:tc>
          <w:tcPr>
            <w:tcW w:w="1042" w:type="dxa"/>
            <w:tcBorders>
              <w:top w:val="nil"/>
              <w:left w:val="nil"/>
              <w:bottom w:val="single" w:sz="8" w:space="0" w:color="auto"/>
              <w:right w:val="nil"/>
            </w:tcBorders>
            <w:noWrap/>
            <w:vAlign w:val="center"/>
            <w:tcPrChange w:id="2590" w:author="Иво Станков" w:date="2013-07-29T18:15:00Z">
              <w:tcPr>
                <w:tcW w:w="1042" w:type="dxa"/>
                <w:tcBorders>
                  <w:top w:val="nil"/>
                  <w:left w:val="nil"/>
                  <w:bottom w:val="single" w:sz="8" w:space="0" w:color="auto"/>
                  <w:right w:val="nil"/>
                </w:tcBorders>
                <w:noWrap/>
                <w:vAlign w:val="center"/>
              </w:tcPr>
            </w:tcPrChange>
          </w:tcPr>
          <w:p w:rsidR="00EE5811" w:rsidRPr="00A12DC3" w:rsidRDefault="00663C13" w:rsidP="008A68BE">
            <w:pPr>
              <w:rPr>
                <w:lang w:val="en-US"/>
              </w:rPr>
              <w:pPrChange w:id="2591" w:author="Иво Станков" w:date="2013-07-29T18:48:00Z">
                <w:pPr/>
              </w:pPrChange>
            </w:pPr>
            <w:r>
              <w:rPr>
                <w:lang w:val="en-US"/>
              </w:rPr>
              <w:t>-1,034</w:t>
            </w:r>
          </w:p>
        </w:tc>
        <w:tc>
          <w:tcPr>
            <w:tcW w:w="1042" w:type="dxa"/>
            <w:tcBorders>
              <w:top w:val="single" w:sz="8" w:space="0" w:color="auto"/>
              <w:left w:val="nil"/>
              <w:bottom w:val="single" w:sz="8" w:space="0" w:color="auto"/>
              <w:right w:val="nil"/>
            </w:tcBorders>
            <w:noWrap/>
            <w:vAlign w:val="center"/>
            <w:tcPrChange w:id="2592" w:author="Иво Станков" w:date="2013-07-29T18:15:00Z">
              <w:tcPr>
                <w:tcW w:w="1042"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593" w:author="Иво Станков" w:date="2013-07-29T18:48:00Z">
                <w:pPr/>
              </w:pPrChange>
            </w:pPr>
            <w:r>
              <w:rPr>
                <w:lang w:val="en-US"/>
              </w:rPr>
              <w:t>-1</w:t>
            </w:r>
            <w:r w:rsidR="00663C13">
              <w:rPr>
                <w:lang w:val="en-US"/>
              </w:rPr>
              <w:t>,</w:t>
            </w:r>
            <w:r>
              <w:rPr>
                <w:lang w:val="en-US"/>
              </w:rPr>
              <w:t>079</w:t>
            </w:r>
          </w:p>
        </w:tc>
      </w:tr>
      <w:tr w:rsidR="0012073B" w:rsidRPr="00645A1E" w:rsidTr="00B57E98">
        <w:trPr>
          <w:trHeight w:val="170"/>
          <w:jc w:val="center"/>
          <w:trPrChange w:id="2594" w:author="Иво Станков" w:date="2013-07-29T18:15:00Z">
            <w:trPr>
              <w:trHeight w:val="170"/>
              <w:jc w:val="center"/>
            </w:trPr>
          </w:trPrChange>
        </w:trPr>
        <w:tc>
          <w:tcPr>
            <w:tcW w:w="2721" w:type="dxa"/>
            <w:tcBorders>
              <w:top w:val="nil"/>
              <w:left w:val="nil"/>
              <w:bottom w:val="nil"/>
              <w:right w:val="nil"/>
            </w:tcBorders>
            <w:noWrap/>
            <w:vAlign w:val="center"/>
            <w:tcPrChange w:id="2595"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596" w:author="Иво Станков" w:date="2013-07-29T18:48:00Z">
                <w:pPr/>
              </w:pPrChange>
            </w:pPr>
            <w:r w:rsidRPr="00645A1E">
              <w:t>Резултат на сегмента</w:t>
            </w:r>
          </w:p>
        </w:tc>
        <w:tc>
          <w:tcPr>
            <w:tcW w:w="1060" w:type="dxa"/>
            <w:tcBorders>
              <w:top w:val="nil"/>
              <w:left w:val="nil"/>
              <w:bottom w:val="double" w:sz="6" w:space="0" w:color="auto"/>
              <w:right w:val="nil"/>
            </w:tcBorders>
            <w:noWrap/>
            <w:vAlign w:val="center"/>
            <w:tcPrChange w:id="2597" w:author="Иво Станков" w:date="2013-07-29T18:15:00Z">
              <w:tcPr>
                <w:tcW w:w="1060" w:type="dxa"/>
                <w:tcBorders>
                  <w:top w:val="nil"/>
                  <w:left w:val="nil"/>
                  <w:bottom w:val="double" w:sz="6" w:space="0" w:color="auto"/>
                  <w:right w:val="nil"/>
                </w:tcBorders>
                <w:noWrap/>
                <w:vAlign w:val="center"/>
              </w:tcPr>
            </w:tcPrChange>
          </w:tcPr>
          <w:p w:rsidR="00EE5811" w:rsidRPr="00A12DC3" w:rsidRDefault="005975D2" w:rsidP="008A68BE">
            <w:pPr>
              <w:rPr>
                <w:lang w:val="en-US"/>
              </w:rPr>
              <w:pPrChange w:id="2598" w:author="Иво Станков" w:date="2013-07-29T18:48:00Z">
                <w:pPr/>
              </w:pPrChange>
            </w:pPr>
            <w:r>
              <w:rPr>
                <w:lang w:val="en-US"/>
              </w:rPr>
              <w:t>459</w:t>
            </w:r>
          </w:p>
        </w:tc>
        <w:tc>
          <w:tcPr>
            <w:tcW w:w="1042" w:type="dxa"/>
            <w:tcBorders>
              <w:top w:val="nil"/>
              <w:left w:val="nil"/>
              <w:bottom w:val="double" w:sz="6" w:space="0" w:color="auto"/>
              <w:right w:val="nil"/>
            </w:tcBorders>
            <w:noWrap/>
            <w:vAlign w:val="center"/>
            <w:tcPrChange w:id="2599" w:author="Иво Станков" w:date="2013-07-29T18:15:00Z">
              <w:tcPr>
                <w:tcW w:w="1042" w:type="dxa"/>
                <w:tcBorders>
                  <w:top w:val="nil"/>
                  <w:left w:val="nil"/>
                  <w:bottom w:val="double" w:sz="6" w:space="0" w:color="auto"/>
                  <w:right w:val="nil"/>
                </w:tcBorders>
                <w:noWrap/>
                <w:vAlign w:val="center"/>
              </w:tcPr>
            </w:tcPrChange>
          </w:tcPr>
          <w:p w:rsidR="00EE5811" w:rsidRPr="00A12DC3" w:rsidRDefault="005975D2" w:rsidP="008A68BE">
            <w:pPr>
              <w:rPr>
                <w:lang w:val="en-US"/>
              </w:rPr>
              <w:pPrChange w:id="2600" w:author="Иво Станков" w:date="2013-07-29T18:48:00Z">
                <w:pPr/>
              </w:pPrChange>
            </w:pPr>
            <w:r>
              <w:rPr>
                <w:lang w:val="en-US"/>
              </w:rPr>
              <w:t>-261</w:t>
            </w:r>
          </w:p>
        </w:tc>
        <w:tc>
          <w:tcPr>
            <w:tcW w:w="1122" w:type="dxa"/>
            <w:tcBorders>
              <w:top w:val="nil"/>
              <w:left w:val="nil"/>
              <w:bottom w:val="double" w:sz="6" w:space="0" w:color="auto"/>
              <w:right w:val="nil"/>
            </w:tcBorders>
            <w:noWrap/>
            <w:vAlign w:val="center"/>
            <w:tcPrChange w:id="2601" w:author="Иво Станков" w:date="2013-07-29T18:15:00Z">
              <w:tcPr>
                <w:tcW w:w="1010" w:type="dxa"/>
                <w:tcBorders>
                  <w:top w:val="nil"/>
                  <w:left w:val="nil"/>
                  <w:bottom w:val="double" w:sz="6" w:space="0" w:color="auto"/>
                  <w:right w:val="nil"/>
                </w:tcBorders>
                <w:noWrap/>
                <w:vAlign w:val="center"/>
              </w:tcPr>
            </w:tcPrChange>
          </w:tcPr>
          <w:p w:rsidR="00EE5811" w:rsidRPr="00A12DC3" w:rsidRDefault="005975D2" w:rsidP="008A68BE">
            <w:pPr>
              <w:rPr>
                <w:lang w:val="en-US"/>
              </w:rPr>
              <w:pPrChange w:id="2602" w:author="Иво Станков" w:date="2013-07-29T18:48:00Z">
                <w:pPr/>
              </w:pPrChange>
            </w:pPr>
            <w:r>
              <w:rPr>
                <w:lang w:val="en-US"/>
              </w:rPr>
              <w:t>71</w:t>
            </w:r>
          </w:p>
        </w:tc>
        <w:tc>
          <w:tcPr>
            <w:tcW w:w="1176" w:type="dxa"/>
            <w:tcBorders>
              <w:top w:val="nil"/>
              <w:left w:val="nil"/>
              <w:bottom w:val="double" w:sz="6" w:space="0" w:color="auto"/>
              <w:right w:val="nil"/>
            </w:tcBorders>
            <w:noWrap/>
            <w:vAlign w:val="center"/>
            <w:tcPrChange w:id="2603" w:author="Иво Станков" w:date="2013-07-29T18:15:00Z">
              <w:tcPr>
                <w:tcW w:w="1176" w:type="dxa"/>
                <w:tcBorders>
                  <w:top w:val="nil"/>
                  <w:left w:val="nil"/>
                  <w:bottom w:val="double" w:sz="6" w:space="0" w:color="auto"/>
                  <w:right w:val="nil"/>
                </w:tcBorders>
                <w:noWrap/>
                <w:vAlign w:val="center"/>
              </w:tcPr>
            </w:tcPrChange>
          </w:tcPr>
          <w:p w:rsidR="00EE5811" w:rsidRPr="00A12DC3" w:rsidRDefault="005975D2" w:rsidP="008A68BE">
            <w:pPr>
              <w:rPr>
                <w:lang w:val="en-US"/>
              </w:rPr>
              <w:pPrChange w:id="2604" w:author="Иво Станков" w:date="2013-07-29T18:48:00Z">
                <w:pPr/>
              </w:pPrChange>
            </w:pPr>
            <w:r>
              <w:rPr>
                <w:lang w:val="en-US"/>
              </w:rPr>
              <w:t>34</w:t>
            </w:r>
          </w:p>
        </w:tc>
        <w:tc>
          <w:tcPr>
            <w:tcW w:w="1339" w:type="dxa"/>
            <w:tcBorders>
              <w:top w:val="nil"/>
              <w:left w:val="nil"/>
              <w:bottom w:val="double" w:sz="6" w:space="0" w:color="auto"/>
              <w:right w:val="nil"/>
            </w:tcBorders>
            <w:noWrap/>
            <w:vAlign w:val="center"/>
            <w:tcPrChange w:id="2605" w:author="Иво Станков" w:date="2013-07-29T18:15:00Z">
              <w:tcPr>
                <w:tcW w:w="1339" w:type="dxa"/>
                <w:tcBorders>
                  <w:top w:val="nil"/>
                  <w:left w:val="nil"/>
                  <w:bottom w:val="double" w:sz="6" w:space="0" w:color="auto"/>
                  <w:right w:val="nil"/>
                </w:tcBorders>
                <w:noWrap/>
                <w:vAlign w:val="center"/>
              </w:tcPr>
            </w:tcPrChange>
          </w:tcPr>
          <w:p w:rsidR="00EE5811" w:rsidRPr="00A12DC3" w:rsidRDefault="00663C13" w:rsidP="008A68BE">
            <w:pPr>
              <w:rPr>
                <w:lang w:val="en-US"/>
              </w:rPr>
              <w:pPrChange w:id="2606" w:author="Иво Станков" w:date="2013-07-29T18:48:00Z">
                <w:pPr/>
              </w:pPrChange>
            </w:pPr>
            <w:r>
              <w:rPr>
                <w:lang w:val="en-US"/>
              </w:rPr>
              <w:t>45</w:t>
            </w:r>
          </w:p>
        </w:tc>
        <w:tc>
          <w:tcPr>
            <w:tcW w:w="1122" w:type="dxa"/>
            <w:tcBorders>
              <w:top w:val="nil"/>
              <w:left w:val="nil"/>
              <w:bottom w:val="double" w:sz="6" w:space="0" w:color="auto"/>
              <w:right w:val="nil"/>
            </w:tcBorders>
            <w:noWrap/>
            <w:vAlign w:val="center"/>
            <w:tcPrChange w:id="2607" w:author="Иво Станков" w:date="2013-07-29T18:15:00Z">
              <w:tcPr>
                <w:tcW w:w="1046" w:type="dxa"/>
                <w:tcBorders>
                  <w:top w:val="nil"/>
                  <w:left w:val="nil"/>
                  <w:bottom w:val="double" w:sz="6" w:space="0" w:color="auto"/>
                  <w:right w:val="nil"/>
                </w:tcBorders>
                <w:noWrap/>
                <w:vAlign w:val="center"/>
              </w:tcPr>
            </w:tcPrChange>
          </w:tcPr>
          <w:p w:rsidR="00EE5811" w:rsidRPr="00A12DC3" w:rsidRDefault="005975D2" w:rsidP="008A68BE">
            <w:pPr>
              <w:rPr>
                <w:lang w:val="en-US"/>
              </w:rPr>
              <w:pPrChange w:id="2608" w:author="Иво Станков" w:date="2013-07-29T18:48:00Z">
                <w:pPr/>
              </w:pPrChange>
            </w:pPr>
            <w:r>
              <w:rPr>
                <w:lang w:val="en-US"/>
              </w:rPr>
              <w:t>41</w:t>
            </w:r>
          </w:p>
        </w:tc>
        <w:tc>
          <w:tcPr>
            <w:tcW w:w="1042" w:type="dxa"/>
            <w:tcBorders>
              <w:top w:val="nil"/>
              <w:left w:val="nil"/>
              <w:bottom w:val="double" w:sz="6" w:space="0" w:color="auto"/>
              <w:right w:val="nil"/>
            </w:tcBorders>
            <w:noWrap/>
            <w:vAlign w:val="center"/>
            <w:tcPrChange w:id="2609" w:author="Иво Станков" w:date="2013-07-29T18:15:00Z">
              <w:tcPr>
                <w:tcW w:w="1042" w:type="dxa"/>
                <w:tcBorders>
                  <w:top w:val="nil"/>
                  <w:left w:val="nil"/>
                  <w:bottom w:val="double" w:sz="6" w:space="0" w:color="auto"/>
                  <w:right w:val="nil"/>
                </w:tcBorders>
                <w:noWrap/>
                <w:vAlign w:val="center"/>
              </w:tcPr>
            </w:tcPrChange>
          </w:tcPr>
          <w:p w:rsidR="00EE5811" w:rsidRPr="00A12DC3" w:rsidRDefault="00663C13" w:rsidP="008A68BE">
            <w:pPr>
              <w:rPr>
                <w:lang w:val="en-US"/>
              </w:rPr>
              <w:pPrChange w:id="2610" w:author="Иво Станков" w:date="2013-07-29T18:48:00Z">
                <w:pPr/>
              </w:pPrChange>
            </w:pPr>
            <w:r>
              <w:rPr>
                <w:lang w:val="en-US"/>
              </w:rPr>
              <w:t>575</w:t>
            </w:r>
          </w:p>
        </w:tc>
        <w:tc>
          <w:tcPr>
            <w:tcW w:w="1042" w:type="dxa"/>
            <w:tcBorders>
              <w:top w:val="nil"/>
              <w:left w:val="nil"/>
              <w:bottom w:val="double" w:sz="6" w:space="0" w:color="auto"/>
              <w:right w:val="nil"/>
            </w:tcBorders>
            <w:noWrap/>
            <w:vAlign w:val="center"/>
            <w:tcPrChange w:id="2611" w:author="Иво Станков" w:date="2013-07-29T18:15:00Z">
              <w:tcPr>
                <w:tcW w:w="1042" w:type="dxa"/>
                <w:tcBorders>
                  <w:top w:val="nil"/>
                  <w:left w:val="nil"/>
                  <w:bottom w:val="double" w:sz="6" w:space="0" w:color="auto"/>
                  <w:right w:val="nil"/>
                </w:tcBorders>
                <w:noWrap/>
                <w:vAlign w:val="center"/>
              </w:tcPr>
            </w:tcPrChange>
          </w:tcPr>
          <w:p w:rsidR="00EE5811" w:rsidRPr="00A12DC3" w:rsidRDefault="005975D2" w:rsidP="008A68BE">
            <w:pPr>
              <w:rPr>
                <w:lang w:val="en-US"/>
              </w:rPr>
              <w:pPrChange w:id="2612" w:author="Иво Станков" w:date="2013-07-29T18:48:00Z">
                <w:pPr/>
              </w:pPrChange>
            </w:pPr>
            <w:r>
              <w:rPr>
                <w:lang w:val="en-US"/>
              </w:rPr>
              <w:t>-186</w:t>
            </w:r>
          </w:p>
        </w:tc>
      </w:tr>
      <w:tr w:rsidR="0012073B" w:rsidRPr="00645A1E" w:rsidTr="00B57E98">
        <w:trPr>
          <w:trHeight w:val="170"/>
          <w:jc w:val="center"/>
          <w:trPrChange w:id="2613" w:author="Иво Станков" w:date="2013-07-29T18:15:00Z">
            <w:trPr>
              <w:trHeight w:val="170"/>
              <w:jc w:val="center"/>
            </w:trPr>
          </w:trPrChange>
        </w:trPr>
        <w:tc>
          <w:tcPr>
            <w:tcW w:w="2721" w:type="dxa"/>
            <w:tcBorders>
              <w:top w:val="nil"/>
              <w:left w:val="nil"/>
              <w:bottom w:val="nil"/>
              <w:right w:val="nil"/>
            </w:tcBorders>
            <w:noWrap/>
            <w:vAlign w:val="center"/>
            <w:tcPrChange w:id="2614"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615" w:author="Иво Станков" w:date="2013-07-29T18:48:00Z">
                <w:pPr/>
              </w:pPrChange>
            </w:pPr>
            <w:r w:rsidRPr="00645A1E">
              <w:t>Неразпределени оперативни доходи от дейността</w:t>
            </w:r>
          </w:p>
        </w:tc>
        <w:tc>
          <w:tcPr>
            <w:tcW w:w="1060" w:type="dxa"/>
            <w:tcBorders>
              <w:top w:val="nil"/>
              <w:left w:val="nil"/>
              <w:bottom w:val="nil"/>
              <w:right w:val="nil"/>
            </w:tcBorders>
            <w:noWrap/>
            <w:vAlign w:val="center"/>
            <w:tcPrChange w:id="2616"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617" w:author="Иво Станков" w:date="2013-07-29T18:48:00Z">
                <w:pPr/>
              </w:pPrChange>
            </w:pPr>
          </w:p>
        </w:tc>
        <w:tc>
          <w:tcPr>
            <w:tcW w:w="1042" w:type="dxa"/>
            <w:tcBorders>
              <w:top w:val="nil"/>
              <w:left w:val="nil"/>
              <w:bottom w:val="nil"/>
              <w:right w:val="nil"/>
            </w:tcBorders>
            <w:noWrap/>
            <w:vAlign w:val="center"/>
            <w:tcPrChange w:id="2618"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619" w:author="Иво Станков" w:date="2013-07-29T18:48:00Z">
                <w:pPr/>
              </w:pPrChange>
            </w:pPr>
          </w:p>
        </w:tc>
        <w:tc>
          <w:tcPr>
            <w:tcW w:w="1122" w:type="dxa"/>
            <w:tcBorders>
              <w:top w:val="nil"/>
              <w:left w:val="nil"/>
              <w:bottom w:val="nil"/>
              <w:right w:val="nil"/>
            </w:tcBorders>
            <w:noWrap/>
            <w:vAlign w:val="center"/>
            <w:tcPrChange w:id="2620"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621" w:author="Иво Станков" w:date="2013-07-29T18:48:00Z">
                <w:pPr/>
              </w:pPrChange>
            </w:pPr>
          </w:p>
        </w:tc>
        <w:tc>
          <w:tcPr>
            <w:tcW w:w="1176" w:type="dxa"/>
            <w:tcBorders>
              <w:top w:val="nil"/>
              <w:left w:val="nil"/>
              <w:bottom w:val="nil"/>
              <w:right w:val="nil"/>
            </w:tcBorders>
            <w:noWrap/>
            <w:vAlign w:val="center"/>
            <w:tcPrChange w:id="2622"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623" w:author="Иво Станков" w:date="2013-07-29T18:48:00Z">
                <w:pPr/>
              </w:pPrChange>
            </w:pPr>
          </w:p>
        </w:tc>
        <w:tc>
          <w:tcPr>
            <w:tcW w:w="1339" w:type="dxa"/>
            <w:tcBorders>
              <w:top w:val="nil"/>
              <w:left w:val="nil"/>
              <w:bottom w:val="nil"/>
              <w:right w:val="nil"/>
            </w:tcBorders>
            <w:noWrap/>
            <w:vAlign w:val="center"/>
            <w:tcPrChange w:id="2624"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625" w:author="Иво Станков" w:date="2013-07-29T18:48:00Z">
                <w:pPr/>
              </w:pPrChange>
            </w:pPr>
          </w:p>
        </w:tc>
        <w:tc>
          <w:tcPr>
            <w:tcW w:w="1122" w:type="dxa"/>
            <w:tcBorders>
              <w:top w:val="nil"/>
              <w:left w:val="nil"/>
              <w:bottom w:val="nil"/>
              <w:right w:val="nil"/>
            </w:tcBorders>
            <w:noWrap/>
            <w:vAlign w:val="center"/>
            <w:tcPrChange w:id="2626"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627" w:author="Иво Станков" w:date="2013-07-29T18:48:00Z">
                <w:pPr/>
              </w:pPrChange>
            </w:pPr>
          </w:p>
        </w:tc>
        <w:tc>
          <w:tcPr>
            <w:tcW w:w="1042" w:type="dxa"/>
            <w:tcBorders>
              <w:top w:val="nil"/>
              <w:left w:val="nil"/>
              <w:bottom w:val="nil"/>
              <w:right w:val="nil"/>
            </w:tcBorders>
            <w:noWrap/>
            <w:vAlign w:val="center"/>
            <w:tcPrChange w:id="2628"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629" w:author="Иво Станков" w:date="2013-07-29T18:48:00Z">
                <w:pPr/>
              </w:pPrChange>
            </w:pPr>
            <w:r>
              <w:rPr>
                <w:lang w:val="en-US"/>
              </w:rPr>
              <w:t>80</w:t>
            </w:r>
          </w:p>
        </w:tc>
        <w:tc>
          <w:tcPr>
            <w:tcW w:w="1042" w:type="dxa"/>
            <w:tcBorders>
              <w:top w:val="nil"/>
              <w:left w:val="nil"/>
              <w:bottom w:val="nil"/>
              <w:right w:val="nil"/>
            </w:tcBorders>
            <w:noWrap/>
            <w:vAlign w:val="center"/>
            <w:tcPrChange w:id="2630"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631" w:author="Иво Станков" w:date="2013-07-29T18:48:00Z">
                <w:pPr/>
              </w:pPrChange>
            </w:pPr>
            <w:r>
              <w:rPr>
                <w:lang w:val="en-US"/>
              </w:rPr>
              <w:t>60</w:t>
            </w:r>
          </w:p>
        </w:tc>
      </w:tr>
      <w:tr w:rsidR="0012073B" w:rsidRPr="00645A1E" w:rsidTr="00B57E98">
        <w:trPr>
          <w:trHeight w:val="170"/>
          <w:jc w:val="center"/>
          <w:trPrChange w:id="2632" w:author="Иво Станков" w:date="2013-07-29T18:15:00Z">
            <w:trPr>
              <w:trHeight w:val="170"/>
              <w:jc w:val="center"/>
            </w:trPr>
          </w:trPrChange>
        </w:trPr>
        <w:tc>
          <w:tcPr>
            <w:tcW w:w="2721" w:type="dxa"/>
            <w:tcBorders>
              <w:top w:val="nil"/>
              <w:left w:val="nil"/>
              <w:bottom w:val="nil"/>
              <w:right w:val="nil"/>
            </w:tcBorders>
            <w:noWrap/>
            <w:vAlign w:val="center"/>
            <w:tcPrChange w:id="2633"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634" w:author="Иво Станков" w:date="2013-07-29T18:48:00Z">
                <w:pPr/>
              </w:pPrChange>
            </w:pPr>
            <w:r w:rsidRPr="00645A1E">
              <w:t>Неразпределени оперативни разходи от дейността</w:t>
            </w:r>
          </w:p>
        </w:tc>
        <w:tc>
          <w:tcPr>
            <w:tcW w:w="1060" w:type="dxa"/>
            <w:tcBorders>
              <w:top w:val="nil"/>
              <w:left w:val="nil"/>
              <w:bottom w:val="nil"/>
              <w:right w:val="nil"/>
            </w:tcBorders>
            <w:noWrap/>
            <w:vAlign w:val="center"/>
            <w:tcPrChange w:id="2635"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636" w:author="Иво Станков" w:date="2013-07-29T18:48:00Z">
                <w:pPr/>
              </w:pPrChange>
            </w:pPr>
          </w:p>
        </w:tc>
        <w:tc>
          <w:tcPr>
            <w:tcW w:w="1042" w:type="dxa"/>
            <w:tcBorders>
              <w:top w:val="nil"/>
              <w:left w:val="nil"/>
              <w:bottom w:val="nil"/>
              <w:right w:val="nil"/>
            </w:tcBorders>
            <w:noWrap/>
            <w:vAlign w:val="center"/>
            <w:tcPrChange w:id="2637"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638" w:author="Иво Станков" w:date="2013-07-29T18:48:00Z">
                <w:pPr/>
              </w:pPrChange>
            </w:pPr>
          </w:p>
        </w:tc>
        <w:tc>
          <w:tcPr>
            <w:tcW w:w="1122" w:type="dxa"/>
            <w:tcBorders>
              <w:top w:val="nil"/>
              <w:left w:val="nil"/>
              <w:bottom w:val="nil"/>
              <w:right w:val="nil"/>
            </w:tcBorders>
            <w:noWrap/>
            <w:vAlign w:val="center"/>
            <w:tcPrChange w:id="2639"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640" w:author="Иво Станков" w:date="2013-07-29T18:48:00Z">
                <w:pPr/>
              </w:pPrChange>
            </w:pPr>
          </w:p>
        </w:tc>
        <w:tc>
          <w:tcPr>
            <w:tcW w:w="1176" w:type="dxa"/>
            <w:tcBorders>
              <w:top w:val="nil"/>
              <w:left w:val="nil"/>
              <w:bottom w:val="nil"/>
              <w:right w:val="nil"/>
            </w:tcBorders>
            <w:noWrap/>
            <w:vAlign w:val="center"/>
            <w:tcPrChange w:id="2641"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642" w:author="Иво Станков" w:date="2013-07-29T18:48:00Z">
                <w:pPr/>
              </w:pPrChange>
            </w:pPr>
          </w:p>
        </w:tc>
        <w:tc>
          <w:tcPr>
            <w:tcW w:w="1339" w:type="dxa"/>
            <w:tcBorders>
              <w:top w:val="nil"/>
              <w:left w:val="nil"/>
              <w:bottom w:val="nil"/>
              <w:right w:val="nil"/>
            </w:tcBorders>
            <w:noWrap/>
            <w:vAlign w:val="center"/>
            <w:tcPrChange w:id="2643"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644" w:author="Иво Станков" w:date="2013-07-29T18:48:00Z">
                <w:pPr/>
              </w:pPrChange>
            </w:pPr>
          </w:p>
        </w:tc>
        <w:tc>
          <w:tcPr>
            <w:tcW w:w="1122" w:type="dxa"/>
            <w:tcBorders>
              <w:top w:val="nil"/>
              <w:left w:val="nil"/>
              <w:bottom w:val="nil"/>
              <w:right w:val="nil"/>
            </w:tcBorders>
            <w:noWrap/>
            <w:vAlign w:val="center"/>
            <w:tcPrChange w:id="2645"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646" w:author="Иво Станков" w:date="2013-07-29T18:48:00Z">
                <w:pPr/>
              </w:pPrChange>
            </w:pPr>
          </w:p>
        </w:tc>
        <w:tc>
          <w:tcPr>
            <w:tcW w:w="1042" w:type="dxa"/>
            <w:tcBorders>
              <w:top w:val="nil"/>
              <w:left w:val="nil"/>
              <w:bottom w:val="nil"/>
              <w:right w:val="nil"/>
            </w:tcBorders>
            <w:noWrap/>
            <w:vAlign w:val="center"/>
            <w:tcPrChange w:id="2647"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648" w:author="Иво Станков" w:date="2013-07-29T18:48:00Z">
                <w:pPr/>
              </w:pPrChange>
            </w:pPr>
            <w:r>
              <w:rPr>
                <w:lang w:val="en-US"/>
              </w:rPr>
              <w:t>-124</w:t>
            </w:r>
          </w:p>
        </w:tc>
        <w:tc>
          <w:tcPr>
            <w:tcW w:w="1042" w:type="dxa"/>
            <w:tcBorders>
              <w:top w:val="nil"/>
              <w:left w:val="nil"/>
              <w:bottom w:val="nil"/>
              <w:right w:val="nil"/>
            </w:tcBorders>
            <w:noWrap/>
            <w:vAlign w:val="center"/>
            <w:tcPrChange w:id="2649"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650" w:author="Иво Станков" w:date="2013-07-29T18:48:00Z">
                <w:pPr/>
              </w:pPrChange>
            </w:pPr>
            <w:r>
              <w:rPr>
                <w:lang w:val="en-US"/>
              </w:rPr>
              <w:t>-111</w:t>
            </w:r>
          </w:p>
        </w:tc>
      </w:tr>
      <w:tr w:rsidR="0012073B" w:rsidRPr="00645A1E" w:rsidTr="00B57E98">
        <w:trPr>
          <w:trHeight w:val="170"/>
          <w:jc w:val="center"/>
          <w:trPrChange w:id="2651" w:author="Иво Станков" w:date="2013-07-29T18:15:00Z">
            <w:trPr>
              <w:trHeight w:val="170"/>
              <w:jc w:val="center"/>
            </w:trPr>
          </w:trPrChange>
        </w:trPr>
        <w:tc>
          <w:tcPr>
            <w:tcW w:w="2721" w:type="dxa"/>
            <w:tcBorders>
              <w:top w:val="nil"/>
              <w:left w:val="nil"/>
              <w:bottom w:val="nil"/>
              <w:right w:val="nil"/>
            </w:tcBorders>
            <w:noWrap/>
            <w:vAlign w:val="center"/>
            <w:tcPrChange w:id="2652"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653" w:author="Иво Станков" w:date="2013-07-29T18:48:00Z">
                <w:pPr/>
              </w:pPrChange>
            </w:pPr>
            <w:r w:rsidRPr="00645A1E">
              <w:t>Печалба/загуба от оперативна дейност</w:t>
            </w:r>
          </w:p>
        </w:tc>
        <w:tc>
          <w:tcPr>
            <w:tcW w:w="1060" w:type="dxa"/>
            <w:tcBorders>
              <w:top w:val="nil"/>
              <w:left w:val="nil"/>
              <w:bottom w:val="nil"/>
              <w:right w:val="nil"/>
            </w:tcBorders>
            <w:noWrap/>
            <w:vAlign w:val="center"/>
            <w:tcPrChange w:id="2654"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655" w:author="Иво Станков" w:date="2013-07-29T18:48:00Z">
                <w:pPr/>
              </w:pPrChange>
            </w:pPr>
          </w:p>
        </w:tc>
        <w:tc>
          <w:tcPr>
            <w:tcW w:w="1042" w:type="dxa"/>
            <w:tcBorders>
              <w:top w:val="nil"/>
              <w:left w:val="nil"/>
              <w:bottom w:val="nil"/>
              <w:right w:val="nil"/>
            </w:tcBorders>
            <w:noWrap/>
            <w:vAlign w:val="center"/>
            <w:tcPrChange w:id="2656"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657" w:author="Иво Станков" w:date="2013-07-29T18:48:00Z">
                <w:pPr/>
              </w:pPrChange>
            </w:pPr>
          </w:p>
        </w:tc>
        <w:tc>
          <w:tcPr>
            <w:tcW w:w="1122" w:type="dxa"/>
            <w:tcBorders>
              <w:top w:val="nil"/>
              <w:left w:val="nil"/>
              <w:bottom w:val="nil"/>
              <w:right w:val="nil"/>
            </w:tcBorders>
            <w:noWrap/>
            <w:vAlign w:val="center"/>
            <w:tcPrChange w:id="2658"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659" w:author="Иво Станков" w:date="2013-07-29T18:48:00Z">
                <w:pPr/>
              </w:pPrChange>
            </w:pPr>
          </w:p>
        </w:tc>
        <w:tc>
          <w:tcPr>
            <w:tcW w:w="1176" w:type="dxa"/>
            <w:tcBorders>
              <w:top w:val="nil"/>
              <w:left w:val="nil"/>
              <w:bottom w:val="nil"/>
              <w:right w:val="nil"/>
            </w:tcBorders>
            <w:noWrap/>
            <w:vAlign w:val="center"/>
            <w:tcPrChange w:id="2660"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661" w:author="Иво Станков" w:date="2013-07-29T18:48:00Z">
                <w:pPr/>
              </w:pPrChange>
            </w:pPr>
          </w:p>
        </w:tc>
        <w:tc>
          <w:tcPr>
            <w:tcW w:w="1339" w:type="dxa"/>
            <w:tcBorders>
              <w:top w:val="nil"/>
              <w:left w:val="nil"/>
              <w:bottom w:val="nil"/>
              <w:right w:val="nil"/>
            </w:tcBorders>
            <w:noWrap/>
            <w:vAlign w:val="center"/>
            <w:tcPrChange w:id="2662"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663" w:author="Иво Станков" w:date="2013-07-29T18:48:00Z">
                <w:pPr/>
              </w:pPrChange>
            </w:pPr>
          </w:p>
        </w:tc>
        <w:tc>
          <w:tcPr>
            <w:tcW w:w="1122" w:type="dxa"/>
            <w:tcBorders>
              <w:top w:val="nil"/>
              <w:left w:val="nil"/>
              <w:bottom w:val="nil"/>
              <w:right w:val="nil"/>
            </w:tcBorders>
            <w:noWrap/>
            <w:vAlign w:val="center"/>
            <w:tcPrChange w:id="2664"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665" w:author="Иво Станков" w:date="2013-07-29T18:48:00Z">
                <w:pPr/>
              </w:pPrChange>
            </w:pPr>
          </w:p>
        </w:tc>
        <w:tc>
          <w:tcPr>
            <w:tcW w:w="1042" w:type="dxa"/>
            <w:tcBorders>
              <w:top w:val="single" w:sz="8" w:space="0" w:color="auto"/>
              <w:left w:val="nil"/>
              <w:bottom w:val="single" w:sz="8" w:space="0" w:color="auto"/>
              <w:right w:val="nil"/>
            </w:tcBorders>
            <w:noWrap/>
            <w:vAlign w:val="center"/>
            <w:tcPrChange w:id="2666" w:author="Иво Станков" w:date="2013-07-29T18:15:00Z">
              <w:tcPr>
                <w:tcW w:w="1042" w:type="dxa"/>
                <w:tcBorders>
                  <w:top w:val="single" w:sz="8" w:space="0" w:color="auto"/>
                  <w:left w:val="nil"/>
                  <w:bottom w:val="single" w:sz="8" w:space="0" w:color="auto"/>
                  <w:right w:val="nil"/>
                </w:tcBorders>
                <w:noWrap/>
                <w:vAlign w:val="center"/>
              </w:tcPr>
            </w:tcPrChange>
          </w:tcPr>
          <w:p w:rsidR="00EE5811" w:rsidRPr="00A12DC3" w:rsidRDefault="00663C13" w:rsidP="008A68BE">
            <w:pPr>
              <w:rPr>
                <w:lang w:val="en-US"/>
              </w:rPr>
              <w:pPrChange w:id="2667" w:author="Иво Станков" w:date="2013-07-29T18:48:00Z">
                <w:pPr/>
              </w:pPrChange>
            </w:pPr>
            <w:r>
              <w:rPr>
                <w:lang w:val="en-US"/>
              </w:rPr>
              <w:t>531</w:t>
            </w:r>
          </w:p>
        </w:tc>
        <w:tc>
          <w:tcPr>
            <w:tcW w:w="1042" w:type="dxa"/>
            <w:tcBorders>
              <w:top w:val="single" w:sz="8" w:space="0" w:color="auto"/>
              <w:left w:val="nil"/>
              <w:bottom w:val="single" w:sz="8" w:space="0" w:color="auto"/>
              <w:right w:val="nil"/>
            </w:tcBorders>
            <w:noWrap/>
            <w:vAlign w:val="center"/>
            <w:tcPrChange w:id="2668" w:author="Иво Станков" w:date="2013-07-29T18:15:00Z">
              <w:tcPr>
                <w:tcW w:w="1042"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669" w:author="Иво Станков" w:date="2013-07-29T18:48:00Z">
                <w:pPr/>
              </w:pPrChange>
            </w:pPr>
            <w:r>
              <w:rPr>
                <w:lang w:val="en-US"/>
              </w:rPr>
              <w:t>-237</w:t>
            </w:r>
          </w:p>
        </w:tc>
      </w:tr>
      <w:tr w:rsidR="0012073B" w:rsidRPr="00645A1E" w:rsidTr="00B57E98">
        <w:trPr>
          <w:trHeight w:val="170"/>
          <w:jc w:val="center"/>
          <w:trPrChange w:id="2670" w:author="Иво Станков" w:date="2013-07-29T18:15:00Z">
            <w:trPr>
              <w:trHeight w:val="170"/>
              <w:jc w:val="center"/>
            </w:trPr>
          </w:trPrChange>
        </w:trPr>
        <w:tc>
          <w:tcPr>
            <w:tcW w:w="2721" w:type="dxa"/>
            <w:tcBorders>
              <w:top w:val="nil"/>
              <w:left w:val="nil"/>
              <w:bottom w:val="nil"/>
              <w:right w:val="nil"/>
            </w:tcBorders>
            <w:noWrap/>
            <w:vAlign w:val="center"/>
            <w:tcPrChange w:id="2671"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672" w:author="Иво Станков" w:date="2013-07-29T18:48:00Z">
                <w:pPr/>
              </w:pPrChange>
            </w:pPr>
            <w:r w:rsidRPr="00645A1E">
              <w:t>Финансови приходи</w:t>
            </w:r>
          </w:p>
        </w:tc>
        <w:tc>
          <w:tcPr>
            <w:tcW w:w="1060" w:type="dxa"/>
            <w:tcBorders>
              <w:top w:val="nil"/>
              <w:left w:val="nil"/>
              <w:bottom w:val="nil"/>
              <w:right w:val="nil"/>
            </w:tcBorders>
            <w:noWrap/>
            <w:vAlign w:val="center"/>
            <w:tcPrChange w:id="2673"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674" w:author="Иво Станков" w:date="2013-07-29T18:48:00Z">
                <w:pPr/>
              </w:pPrChange>
            </w:pPr>
          </w:p>
        </w:tc>
        <w:tc>
          <w:tcPr>
            <w:tcW w:w="1042" w:type="dxa"/>
            <w:tcBorders>
              <w:top w:val="nil"/>
              <w:left w:val="nil"/>
              <w:bottom w:val="nil"/>
              <w:right w:val="nil"/>
            </w:tcBorders>
            <w:noWrap/>
            <w:vAlign w:val="center"/>
            <w:tcPrChange w:id="2675"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676" w:author="Иво Станков" w:date="2013-07-29T18:48:00Z">
                <w:pPr/>
              </w:pPrChange>
            </w:pPr>
          </w:p>
        </w:tc>
        <w:tc>
          <w:tcPr>
            <w:tcW w:w="1122" w:type="dxa"/>
            <w:tcBorders>
              <w:top w:val="nil"/>
              <w:left w:val="nil"/>
              <w:bottom w:val="nil"/>
              <w:right w:val="nil"/>
            </w:tcBorders>
            <w:noWrap/>
            <w:vAlign w:val="center"/>
            <w:tcPrChange w:id="2677"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678" w:author="Иво Станков" w:date="2013-07-29T18:48:00Z">
                <w:pPr/>
              </w:pPrChange>
            </w:pPr>
          </w:p>
        </w:tc>
        <w:tc>
          <w:tcPr>
            <w:tcW w:w="1176" w:type="dxa"/>
            <w:tcBorders>
              <w:top w:val="nil"/>
              <w:left w:val="nil"/>
              <w:bottom w:val="nil"/>
              <w:right w:val="nil"/>
            </w:tcBorders>
            <w:noWrap/>
            <w:vAlign w:val="center"/>
            <w:tcPrChange w:id="2679"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680" w:author="Иво Станков" w:date="2013-07-29T18:48:00Z">
                <w:pPr/>
              </w:pPrChange>
            </w:pPr>
          </w:p>
        </w:tc>
        <w:tc>
          <w:tcPr>
            <w:tcW w:w="1339" w:type="dxa"/>
            <w:tcBorders>
              <w:top w:val="nil"/>
              <w:left w:val="nil"/>
              <w:bottom w:val="nil"/>
              <w:right w:val="nil"/>
            </w:tcBorders>
            <w:noWrap/>
            <w:vAlign w:val="center"/>
            <w:tcPrChange w:id="2681"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682" w:author="Иво Станков" w:date="2013-07-29T18:48:00Z">
                <w:pPr/>
              </w:pPrChange>
            </w:pPr>
          </w:p>
        </w:tc>
        <w:tc>
          <w:tcPr>
            <w:tcW w:w="1122" w:type="dxa"/>
            <w:tcBorders>
              <w:top w:val="nil"/>
              <w:left w:val="nil"/>
              <w:bottom w:val="nil"/>
              <w:right w:val="nil"/>
            </w:tcBorders>
            <w:noWrap/>
            <w:vAlign w:val="center"/>
            <w:tcPrChange w:id="2683"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684" w:author="Иво Станков" w:date="2013-07-29T18:48:00Z">
                <w:pPr/>
              </w:pPrChange>
            </w:pPr>
          </w:p>
        </w:tc>
        <w:tc>
          <w:tcPr>
            <w:tcW w:w="1042" w:type="dxa"/>
            <w:tcBorders>
              <w:top w:val="nil"/>
              <w:left w:val="nil"/>
              <w:bottom w:val="nil"/>
              <w:right w:val="nil"/>
            </w:tcBorders>
            <w:noWrap/>
            <w:vAlign w:val="center"/>
            <w:tcPrChange w:id="2685" w:author="Иво Станков" w:date="2013-07-29T18:15:00Z">
              <w:tcPr>
                <w:tcW w:w="1042" w:type="dxa"/>
                <w:tcBorders>
                  <w:top w:val="nil"/>
                  <w:left w:val="nil"/>
                  <w:bottom w:val="nil"/>
                  <w:right w:val="nil"/>
                </w:tcBorders>
                <w:noWrap/>
                <w:vAlign w:val="center"/>
              </w:tcPr>
            </w:tcPrChange>
          </w:tcPr>
          <w:p w:rsidR="00EE5811" w:rsidRPr="00A12DC3" w:rsidRDefault="00663C13" w:rsidP="008A68BE">
            <w:pPr>
              <w:rPr>
                <w:lang w:val="en-US"/>
              </w:rPr>
              <w:pPrChange w:id="2686" w:author="Иво Станков" w:date="2013-07-29T18:48:00Z">
                <w:pPr/>
              </w:pPrChange>
            </w:pPr>
            <w:r>
              <w:rPr>
                <w:lang w:val="en-US"/>
              </w:rPr>
              <w:t>176</w:t>
            </w:r>
          </w:p>
        </w:tc>
        <w:tc>
          <w:tcPr>
            <w:tcW w:w="1042" w:type="dxa"/>
            <w:tcBorders>
              <w:top w:val="nil"/>
              <w:left w:val="nil"/>
              <w:bottom w:val="nil"/>
              <w:right w:val="nil"/>
            </w:tcBorders>
            <w:noWrap/>
            <w:vAlign w:val="center"/>
            <w:tcPrChange w:id="2687"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688" w:author="Иво Станков" w:date="2013-07-29T18:48:00Z">
                <w:pPr/>
              </w:pPrChange>
            </w:pPr>
            <w:r>
              <w:rPr>
                <w:lang w:val="en-US"/>
              </w:rPr>
              <w:t>182</w:t>
            </w:r>
          </w:p>
        </w:tc>
      </w:tr>
      <w:tr w:rsidR="0012073B" w:rsidRPr="00645A1E" w:rsidTr="00B57E98">
        <w:trPr>
          <w:trHeight w:val="170"/>
          <w:jc w:val="center"/>
          <w:trPrChange w:id="2689" w:author="Иво Станков" w:date="2013-07-29T18:15:00Z">
            <w:trPr>
              <w:trHeight w:val="170"/>
              <w:jc w:val="center"/>
            </w:trPr>
          </w:trPrChange>
        </w:trPr>
        <w:tc>
          <w:tcPr>
            <w:tcW w:w="2721" w:type="dxa"/>
            <w:tcBorders>
              <w:top w:val="nil"/>
              <w:left w:val="nil"/>
              <w:bottom w:val="nil"/>
              <w:right w:val="nil"/>
            </w:tcBorders>
            <w:noWrap/>
            <w:vAlign w:val="center"/>
            <w:tcPrChange w:id="2690"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691" w:author="Иво Станков" w:date="2013-07-29T18:48:00Z">
                <w:pPr/>
              </w:pPrChange>
            </w:pPr>
            <w:r w:rsidRPr="00645A1E">
              <w:t>Финансови разходи</w:t>
            </w:r>
          </w:p>
        </w:tc>
        <w:tc>
          <w:tcPr>
            <w:tcW w:w="1060" w:type="dxa"/>
            <w:tcBorders>
              <w:top w:val="nil"/>
              <w:left w:val="nil"/>
              <w:bottom w:val="nil"/>
              <w:right w:val="nil"/>
            </w:tcBorders>
            <w:noWrap/>
            <w:vAlign w:val="center"/>
            <w:tcPrChange w:id="2692"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693" w:author="Иво Станков" w:date="2013-07-29T18:48:00Z">
                <w:pPr/>
              </w:pPrChange>
            </w:pPr>
          </w:p>
        </w:tc>
        <w:tc>
          <w:tcPr>
            <w:tcW w:w="1042" w:type="dxa"/>
            <w:tcBorders>
              <w:top w:val="nil"/>
              <w:left w:val="nil"/>
              <w:bottom w:val="nil"/>
              <w:right w:val="nil"/>
            </w:tcBorders>
            <w:noWrap/>
            <w:vAlign w:val="center"/>
            <w:tcPrChange w:id="2694"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695" w:author="Иво Станков" w:date="2013-07-29T18:48:00Z">
                <w:pPr/>
              </w:pPrChange>
            </w:pPr>
          </w:p>
        </w:tc>
        <w:tc>
          <w:tcPr>
            <w:tcW w:w="1122" w:type="dxa"/>
            <w:tcBorders>
              <w:top w:val="nil"/>
              <w:left w:val="nil"/>
              <w:bottom w:val="nil"/>
              <w:right w:val="nil"/>
            </w:tcBorders>
            <w:noWrap/>
            <w:vAlign w:val="center"/>
            <w:tcPrChange w:id="2696"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697" w:author="Иво Станков" w:date="2013-07-29T18:48:00Z">
                <w:pPr/>
              </w:pPrChange>
            </w:pPr>
          </w:p>
        </w:tc>
        <w:tc>
          <w:tcPr>
            <w:tcW w:w="1176" w:type="dxa"/>
            <w:tcBorders>
              <w:top w:val="nil"/>
              <w:left w:val="nil"/>
              <w:bottom w:val="nil"/>
              <w:right w:val="nil"/>
            </w:tcBorders>
            <w:noWrap/>
            <w:vAlign w:val="center"/>
            <w:tcPrChange w:id="2698"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699" w:author="Иво Станков" w:date="2013-07-29T18:48:00Z">
                <w:pPr/>
              </w:pPrChange>
            </w:pPr>
          </w:p>
        </w:tc>
        <w:tc>
          <w:tcPr>
            <w:tcW w:w="1339" w:type="dxa"/>
            <w:tcBorders>
              <w:top w:val="nil"/>
              <w:left w:val="nil"/>
              <w:bottom w:val="nil"/>
              <w:right w:val="nil"/>
            </w:tcBorders>
            <w:noWrap/>
            <w:vAlign w:val="center"/>
            <w:tcPrChange w:id="2700"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701" w:author="Иво Станков" w:date="2013-07-29T18:48:00Z">
                <w:pPr/>
              </w:pPrChange>
            </w:pPr>
          </w:p>
        </w:tc>
        <w:tc>
          <w:tcPr>
            <w:tcW w:w="1122" w:type="dxa"/>
            <w:tcBorders>
              <w:top w:val="nil"/>
              <w:left w:val="nil"/>
              <w:bottom w:val="nil"/>
              <w:right w:val="nil"/>
            </w:tcBorders>
            <w:noWrap/>
            <w:vAlign w:val="center"/>
            <w:tcPrChange w:id="2702"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703" w:author="Иво Станков" w:date="2013-07-29T18:48:00Z">
                <w:pPr/>
              </w:pPrChange>
            </w:pPr>
          </w:p>
        </w:tc>
        <w:tc>
          <w:tcPr>
            <w:tcW w:w="1042" w:type="dxa"/>
            <w:tcBorders>
              <w:top w:val="nil"/>
              <w:left w:val="nil"/>
              <w:bottom w:val="single" w:sz="8" w:space="0" w:color="auto"/>
              <w:right w:val="nil"/>
            </w:tcBorders>
            <w:noWrap/>
            <w:vAlign w:val="center"/>
            <w:tcPrChange w:id="2704" w:author="Иво Станков" w:date="2013-07-29T18:15:00Z">
              <w:tcPr>
                <w:tcW w:w="1042" w:type="dxa"/>
                <w:tcBorders>
                  <w:top w:val="nil"/>
                  <w:left w:val="nil"/>
                  <w:bottom w:val="single" w:sz="8" w:space="0" w:color="auto"/>
                  <w:right w:val="nil"/>
                </w:tcBorders>
                <w:noWrap/>
                <w:vAlign w:val="center"/>
              </w:tcPr>
            </w:tcPrChange>
          </w:tcPr>
          <w:p w:rsidR="00EE5811" w:rsidRPr="00A12DC3" w:rsidRDefault="00663C13" w:rsidP="008A68BE">
            <w:pPr>
              <w:rPr>
                <w:lang w:val="en-US"/>
              </w:rPr>
              <w:pPrChange w:id="2705" w:author="Иво Станков" w:date="2013-07-29T18:48:00Z">
                <w:pPr/>
              </w:pPrChange>
            </w:pPr>
            <w:r>
              <w:rPr>
                <w:lang w:val="en-US"/>
              </w:rPr>
              <w:t>-12</w:t>
            </w:r>
          </w:p>
        </w:tc>
        <w:tc>
          <w:tcPr>
            <w:tcW w:w="1042" w:type="dxa"/>
            <w:tcBorders>
              <w:top w:val="nil"/>
              <w:left w:val="nil"/>
              <w:bottom w:val="nil"/>
              <w:right w:val="nil"/>
            </w:tcBorders>
            <w:noWrap/>
            <w:vAlign w:val="center"/>
            <w:tcPrChange w:id="2706" w:author="Иво Станков" w:date="2013-07-29T18:15:00Z">
              <w:tcPr>
                <w:tcW w:w="1042" w:type="dxa"/>
                <w:tcBorders>
                  <w:top w:val="nil"/>
                  <w:left w:val="nil"/>
                  <w:bottom w:val="nil"/>
                  <w:right w:val="nil"/>
                </w:tcBorders>
                <w:noWrap/>
                <w:vAlign w:val="center"/>
              </w:tcPr>
            </w:tcPrChange>
          </w:tcPr>
          <w:p w:rsidR="00EE5811" w:rsidRPr="00A12DC3" w:rsidRDefault="005975D2" w:rsidP="008A68BE">
            <w:pPr>
              <w:rPr>
                <w:lang w:val="en-US"/>
              </w:rPr>
              <w:pPrChange w:id="2707" w:author="Иво Станков" w:date="2013-07-29T18:48:00Z">
                <w:pPr/>
              </w:pPrChange>
            </w:pPr>
            <w:r>
              <w:rPr>
                <w:lang w:val="en-US"/>
              </w:rPr>
              <w:t>-12</w:t>
            </w:r>
          </w:p>
        </w:tc>
      </w:tr>
      <w:tr w:rsidR="0012073B" w:rsidRPr="00645A1E" w:rsidTr="00B57E98">
        <w:trPr>
          <w:trHeight w:val="170"/>
          <w:jc w:val="center"/>
          <w:trPrChange w:id="2708" w:author="Иво Станков" w:date="2013-07-29T18:15:00Z">
            <w:trPr>
              <w:trHeight w:val="170"/>
              <w:jc w:val="center"/>
            </w:trPr>
          </w:trPrChange>
        </w:trPr>
        <w:tc>
          <w:tcPr>
            <w:tcW w:w="2721" w:type="dxa"/>
            <w:tcBorders>
              <w:top w:val="nil"/>
              <w:left w:val="nil"/>
              <w:bottom w:val="nil"/>
              <w:right w:val="nil"/>
            </w:tcBorders>
            <w:noWrap/>
            <w:vAlign w:val="center"/>
            <w:tcPrChange w:id="2709"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710" w:author="Иво Станков" w:date="2013-07-29T18:48:00Z">
                <w:pPr/>
              </w:pPrChange>
            </w:pPr>
            <w:proofErr w:type="gramStart"/>
            <w:r w:rsidRPr="00645A1E">
              <w:t>Печалба /загуба преди данък върху печалбата</w:t>
            </w:r>
            <w:proofErr w:type="gramEnd"/>
          </w:p>
        </w:tc>
        <w:tc>
          <w:tcPr>
            <w:tcW w:w="1060" w:type="dxa"/>
            <w:tcBorders>
              <w:top w:val="nil"/>
              <w:left w:val="nil"/>
              <w:bottom w:val="nil"/>
              <w:right w:val="nil"/>
            </w:tcBorders>
            <w:noWrap/>
            <w:vAlign w:val="center"/>
            <w:tcPrChange w:id="2711"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712" w:author="Иво Станков" w:date="2013-07-29T18:48:00Z">
                <w:pPr/>
              </w:pPrChange>
            </w:pPr>
          </w:p>
        </w:tc>
        <w:tc>
          <w:tcPr>
            <w:tcW w:w="1042" w:type="dxa"/>
            <w:tcBorders>
              <w:top w:val="nil"/>
              <w:left w:val="nil"/>
              <w:bottom w:val="nil"/>
              <w:right w:val="nil"/>
            </w:tcBorders>
            <w:noWrap/>
            <w:vAlign w:val="center"/>
            <w:tcPrChange w:id="2713"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714" w:author="Иво Станков" w:date="2013-07-29T18:48:00Z">
                <w:pPr/>
              </w:pPrChange>
            </w:pPr>
          </w:p>
        </w:tc>
        <w:tc>
          <w:tcPr>
            <w:tcW w:w="1122" w:type="dxa"/>
            <w:tcBorders>
              <w:top w:val="nil"/>
              <w:left w:val="nil"/>
              <w:bottom w:val="nil"/>
              <w:right w:val="nil"/>
            </w:tcBorders>
            <w:noWrap/>
            <w:vAlign w:val="center"/>
            <w:tcPrChange w:id="2715"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716" w:author="Иво Станков" w:date="2013-07-29T18:48:00Z">
                <w:pPr/>
              </w:pPrChange>
            </w:pPr>
          </w:p>
        </w:tc>
        <w:tc>
          <w:tcPr>
            <w:tcW w:w="1176" w:type="dxa"/>
            <w:tcBorders>
              <w:top w:val="nil"/>
              <w:left w:val="nil"/>
              <w:bottom w:val="nil"/>
              <w:right w:val="nil"/>
            </w:tcBorders>
            <w:noWrap/>
            <w:vAlign w:val="center"/>
            <w:tcPrChange w:id="2717"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718" w:author="Иво Станков" w:date="2013-07-29T18:48:00Z">
                <w:pPr/>
              </w:pPrChange>
            </w:pPr>
          </w:p>
        </w:tc>
        <w:tc>
          <w:tcPr>
            <w:tcW w:w="1339" w:type="dxa"/>
            <w:tcBorders>
              <w:top w:val="nil"/>
              <w:left w:val="nil"/>
              <w:bottom w:val="nil"/>
              <w:right w:val="nil"/>
            </w:tcBorders>
            <w:noWrap/>
            <w:vAlign w:val="center"/>
            <w:tcPrChange w:id="2719"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720" w:author="Иво Станков" w:date="2013-07-29T18:48:00Z">
                <w:pPr/>
              </w:pPrChange>
            </w:pPr>
          </w:p>
        </w:tc>
        <w:tc>
          <w:tcPr>
            <w:tcW w:w="1122" w:type="dxa"/>
            <w:tcBorders>
              <w:top w:val="nil"/>
              <w:left w:val="nil"/>
              <w:bottom w:val="nil"/>
              <w:right w:val="nil"/>
            </w:tcBorders>
            <w:noWrap/>
            <w:vAlign w:val="center"/>
            <w:tcPrChange w:id="2721"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722" w:author="Иво Станков" w:date="2013-07-29T18:48:00Z">
                <w:pPr/>
              </w:pPrChange>
            </w:pPr>
          </w:p>
        </w:tc>
        <w:tc>
          <w:tcPr>
            <w:tcW w:w="1042" w:type="dxa"/>
            <w:tcBorders>
              <w:top w:val="nil"/>
              <w:left w:val="nil"/>
              <w:bottom w:val="single" w:sz="8" w:space="0" w:color="auto"/>
              <w:right w:val="nil"/>
            </w:tcBorders>
            <w:noWrap/>
            <w:vAlign w:val="center"/>
            <w:tcPrChange w:id="2723" w:author="Иво Станков" w:date="2013-07-29T18:15:00Z">
              <w:tcPr>
                <w:tcW w:w="1042" w:type="dxa"/>
                <w:tcBorders>
                  <w:top w:val="nil"/>
                  <w:left w:val="nil"/>
                  <w:bottom w:val="single" w:sz="8" w:space="0" w:color="auto"/>
                  <w:right w:val="nil"/>
                </w:tcBorders>
                <w:noWrap/>
                <w:vAlign w:val="center"/>
              </w:tcPr>
            </w:tcPrChange>
          </w:tcPr>
          <w:p w:rsidR="00EE5811" w:rsidRPr="00A12DC3" w:rsidRDefault="00663C13" w:rsidP="008A68BE">
            <w:pPr>
              <w:rPr>
                <w:lang w:val="en-US"/>
              </w:rPr>
              <w:pPrChange w:id="2724" w:author="Иво Станков" w:date="2013-07-29T18:48:00Z">
                <w:pPr/>
              </w:pPrChange>
            </w:pPr>
            <w:r>
              <w:rPr>
                <w:lang w:val="en-US"/>
              </w:rPr>
              <w:t>695</w:t>
            </w:r>
          </w:p>
        </w:tc>
        <w:tc>
          <w:tcPr>
            <w:tcW w:w="1042" w:type="dxa"/>
            <w:tcBorders>
              <w:top w:val="single" w:sz="8" w:space="0" w:color="auto"/>
              <w:left w:val="nil"/>
              <w:bottom w:val="single" w:sz="8" w:space="0" w:color="auto"/>
              <w:right w:val="nil"/>
            </w:tcBorders>
            <w:noWrap/>
            <w:vAlign w:val="center"/>
            <w:tcPrChange w:id="2725" w:author="Иво Станков" w:date="2013-07-29T18:15:00Z">
              <w:tcPr>
                <w:tcW w:w="1042" w:type="dxa"/>
                <w:tcBorders>
                  <w:top w:val="single" w:sz="8" w:space="0" w:color="auto"/>
                  <w:left w:val="nil"/>
                  <w:bottom w:val="single" w:sz="8" w:space="0" w:color="auto"/>
                  <w:right w:val="nil"/>
                </w:tcBorders>
                <w:noWrap/>
                <w:vAlign w:val="center"/>
              </w:tcPr>
            </w:tcPrChange>
          </w:tcPr>
          <w:p w:rsidR="00EE5811" w:rsidRPr="00A12DC3" w:rsidRDefault="005975D2" w:rsidP="008A68BE">
            <w:pPr>
              <w:rPr>
                <w:lang w:val="en-US"/>
              </w:rPr>
              <w:pPrChange w:id="2726" w:author="Иво Станков" w:date="2013-07-29T18:48:00Z">
                <w:pPr/>
              </w:pPrChange>
            </w:pPr>
            <w:r>
              <w:rPr>
                <w:lang w:val="en-US"/>
              </w:rPr>
              <w:t>-67</w:t>
            </w:r>
          </w:p>
        </w:tc>
      </w:tr>
      <w:tr w:rsidR="0012073B" w:rsidRPr="00645A1E" w:rsidTr="00B57E98">
        <w:trPr>
          <w:trHeight w:val="170"/>
          <w:jc w:val="center"/>
          <w:trPrChange w:id="2727" w:author="Иво Станков" w:date="2013-07-29T18:15:00Z">
            <w:trPr>
              <w:trHeight w:val="170"/>
              <w:jc w:val="center"/>
            </w:trPr>
          </w:trPrChange>
        </w:trPr>
        <w:tc>
          <w:tcPr>
            <w:tcW w:w="2721" w:type="dxa"/>
            <w:tcBorders>
              <w:top w:val="nil"/>
              <w:left w:val="nil"/>
              <w:bottom w:val="nil"/>
              <w:right w:val="nil"/>
            </w:tcBorders>
            <w:noWrap/>
            <w:vAlign w:val="center"/>
            <w:tcPrChange w:id="2728"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729" w:author="Иво Станков" w:date="2013-07-29T18:48:00Z">
                <w:pPr/>
              </w:pPrChange>
            </w:pPr>
            <w:r w:rsidRPr="00645A1E">
              <w:t>Разход за данък върху печалбата</w:t>
            </w:r>
          </w:p>
        </w:tc>
        <w:tc>
          <w:tcPr>
            <w:tcW w:w="1060" w:type="dxa"/>
            <w:tcBorders>
              <w:top w:val="nil"/>
              <w:left w:val="nil"/>
              <w:bottom w:val="nil"/>
              <w:right w:val="nil"/>
            </w:tcBorders>
            <w:noWrap/>
            <w:vAlign w:val="center"/>
            <w:tcPrChange w:id="2730"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731" w:author="Иво Станков" w:date="2013-07-29T18:48:00Z">
                <w:pPr/>
              </w:pPrChange>
            </w:pPr>
          </w:p>
        </w:tc>
        <w:tc>
          <w:tcPr>
            <w:tcW w:w="1042" w:type="dxa"/>
            <w:tcBorders>
              <w:top w:val="nil"/>
              <w:left w:val="nil"/>
              <w:bottom w:val="nil"/>
              <w:right w:val="nil"/>
            </w:tcBorders>
            <w:noWrap/>
            <w:vAlign w:val="center"/>
            <w:tcPrChange w:id="2732"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733" w:author="Иво Станков" w:date="2013-07-29T18:48:00Z">
                <w:pPr/>
              </w:pPrChange>
            </w:pPr>
          </w:p>
        </w:tc>
        <w:tc>
          <w:tcPr>
            <w:tcW w:w="1122" w:type="dxa"/>
            <w:tcBorders>
              <w:top w:val="nil"/>
              <w:left w:val="nil"/>
              <w:bottom w:val="nil"/>
              <w:right w:val="nil"/>
            </w:tcBorders>
            <w:noWrap/>
            <w:vAlign w:val="center"/>
            <w:tcPrChange w:id="2734"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735" w:author="Иво Станков" w:date="2013-07-29T18:48:00Z">
                <w:pPr/>
              </w:pPrChange>
            </w:pPr>
          </w:p>
        </w:tc>
        <w:tc>
          <w:tcPr>
            <w:tcW w:w="1176" w:type="dxa"/>
            <w:tcBorders>
              <w:top w:val="nil"/>
              <w:left w:val="nil"/>
              <w:bottom w:val="nil"/>
              <w:right w:val="nil"/>
            </w:tcBorders>
            <w:noWrap/>
            <w:vAlign w:val="center"/>
            <w:tcPrChange w:id="2736"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737" w:author="Иво Станков" w:date="2013-07-29T18:48:00Z">
                <w:pPr/>
              </w:pPrChange>
            </w:pPr>
          </w:p>
        </w:tc>
        <w:tc>
          <w:tcPr>
            <w:tcW w:w="1339" w:type="dxa"/>
            <w:tcBorders>
              <w:top w:val="nil"/>
              <w:left w:val="nil"/>
              <w:bottom w:val="nil"/>
              <w:right w:val="nil"/>
            </w:tcBorders>
            <w:noWrap/>
            <w:vAlign w:val="center"/>
            <w:tcPrChange w:id="2738"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739" w:author="Иво Станков" w:date="2013-07-29T18:48:00Z">
                <w:pPr/>
              </w:pPrChange>
            </w:pPr>
          </w:p>
        </w:tc>
        <w:tc>
          <w:tcPr>
            <w:tcW w:w="1122" w:type="dxa"/>
            <w:tcBorders>
              <w:top w:val="nil"/>
              <w:left w:val="nil"/>
              <w:bottom w:val="nil"/>
              <w:right w:val="nil"/>
            </w:tcBorders>
            <w:noWrap/>
            <w:vAlign w:val="center"/>
            <w:tcPrChange w:id="2740"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741" w:author="Иво Станков" w:date="2013-07-29T18:48:00Z">
                <w:pPr/>
              </w:pPrChange>
            </w:pPr>
          </w:p>
        </w:tc>
        <w:tc>
          <w:tcPr>
            <w:tcW w:w="1042" w:type="dxa"/>
            <w:tcBorders>
              <w:top w:val="nil"/>
              <w:left w:val="nil"/>
              <w:bottom w:val="single" w:sz="8" w:space="0" w:color="auto"/>
              <w:right w:val="nil"/>
            </w:tcBorders>
            <w:noWrap/>
            <w:vAlign w:val="center"/>
            <w:tcPrChange w:id="2742" w:author="Иво Станков" w:date="2013-07-29T18:15:00Z">
              <w:tcPr>
                <w:tcW w:w="1042" w:type="dxa"/>
                <w:tcBorders>
                  <w:top w:val="nil"/>
                  <w:left w:val="nil"/>
                  <w:bottom w:val="single" w:sz="8" w:space="0" w:color="auto"/>
                  <w:right w:val="nil"/>
                </w:tcBorders>
                <w:noWrap/>
                <w:vAlign w:val="center"/>
              </w:tcPr>
            </w:tcPrChange>
          </w:tcPr>
          <w:p w:rsidR="00EE5811" w:rsidRPr="00A12DC3" w:rsidRDefault="00663C13" w:rsidP="008A68BE">
            <w:pPr>
              <w:rPr>
                <w:lang w:val="en-US"/>
              </w:rPr>
              <w:pPrChange w:id="2743" w:author="Иво Станков" w:date="2013-07-29T18:48:00Z">
                <w:pPr/>
              </w:pPrChange>
            </w:pPr>
            <w:r>
              <w:rPr>
                <w:lang w:val="en-US"/>
              </w:rPr>
              <w:t>-70</w:t>
            </w:r>
          </w:p>
        </w:tc>
        <w:tc>
          <w:tcPr>
            <w:tcW w:w="1042" w:type="dxa"/>
            <w:tcBorders>
              <w:top w:val="nil"/>
              <w:left w:val="nil"/>
              <w:bottom w:val="nil"/>
              <w:right w:val="nil"/>
            </w:tcBorders>
            <w:noWrap/>
            <w:vAlign w:val="center"/>
            <w:tcPrChange w:id="2744" w:author="Иво Станков" w:date="2013-07-29T18:15:00Z">
              <w:tcPr>
                <w:tcW w:w="1042" w:type="dxa"/>
                <w:tcBorders>
                  <w:top w:val="nil"/>
                  <w:left w:val="nil"/>
                  <w:bottom w:val="nil"/>
                  <w:right w:val="nil"/>
                </w:tcBorders>
                <w:noWrap/>
                <w:vAlign w:val="center"/>
              </w:tcPr>
            </w:tcPrChange>
          </w:tcPr>
          <w:p w:rsidR="00EE5811" w:rsidRDefault="0012073B" w:rsidP="008A68BE">
            <w:pPr>
              <w:pPrChange w:id="2745" w:author="Иво Станков" w:date="2013-07-29T18:48:00Z">
                <w:pPr/>
              </w:pPrChange>
            </w:pPr>
            <w:r w:rsidRPr="00645A1E">
              <w:t>-</w:t>
            </w:r>
          </w:p>
        </w:tc>
      </w:tr>
      <w:tr w:rsidR="0012073B" w:rsidRPr="00645A1E" w:rsidTr="00B57E98">
        <w:trPr>
          <w:trHeight w:val="170"/>
          <w:jc w:val="center"/>
          <w:trPrChange w:id="2746" w:author="Иво Станков" w:date="2013-07-29T18:15:00Z">
            <w:trPr>
              <w:trHeight w:val="170"/>
              <w:jc w:val="center"/>
            </w:trPr>
          </w:trPrChange>
        </w:trPr>
        <w:tc>
          <w:tcPr>
            <w:tcW w:w="2721" w:type="dxa"/>
            <w:tcBorders>
              <w:top w:val="nil"/>
              <w:left w:val="nil"/>
              <w:bottom w:val="nil"/>
              <w:right w:val="nil"/>
            </w:tcBorders>
            <w:noWrap/>
            <w:vAlign w:val="center"/>
            <w:tcPrChange w:id="2747" w:author="Иво Станков" w:date="2013-07-29T18:15:00Z">
              <w:tcPr>
                <w:tcW w:w="3016" w:type="dxa"/>
                <w:tcBorders>
                  <w:top w:val="nil"/>
                  <w:left w:val="nil"/>
                  <w:bottom w:val="nil"/>
                  <w:right w:val="nil"/>
                </w:tcBorders>
                <w:noWrap/>
                <w:vAlign w:val="center"/>
              </w:tcPr>
            </w:tcPrChange>
          </w:tcPr>
          <w:p w:rsidR="004C0111" w:rsidRDefault="0012073B" w:rsidP="008A68BE">
            <w:pPr>
              <w:pPrChange w:id="2748" w:author="Иво Станков" w:date="2013-07-29T18:48:00Z">
                <w:pPr/>
              </w:pPrChange>
            </w:pPr>
            <w:r w:rsidRPr="00645A1E">
              <w:t>Нетна печалба / загуба за периода</w:t>
            </w:r>
          </w:p>
        </w:tc>
        <w:tc>
          <w:tcPr>
            <w:tcW w:w="1060" w:type="dxa"/>
            <w:tcBorders>
              <w:top w:val="nil"/>
              <w:left w:val="nil"/>
              <w:bottom w:val="nil"/>
              <w:right w:val="nil"/>
            </w:tcBorders>
            <w:noWrap/>
            <w:vAlign w:val="center"/>
            <w:tcPrChange w:id="2749" w:author="Иво Станков" w:date="2013-07-29T18:15:00Z">
              <w:tcPr>
                <w:tcW w:w="1060" w:type="dxa"/>
                <w:tcBorders>
                  <w:top w:val="nil"/>
                  <w:left w:val="nil"/>
                  <w:bottom w:val="nil"/>
                  <w:right w:val="nil"/>
                </w:tcBorders>
                <w:noWrap/>
                <w:vAlign w:val="center"/>
              </w:tcPr>
            </w:tcPrChange>
          </w:tcPr>
          <w:p w:rsidR="00EE5811" w:rsidRDefault="00EE5811" w:rsidP="008A68BE">
            <w:pPr>
              <w:pPrChange w:id="2750" w:author="Иво Станков" w:date="2013-07-29T18:48:00Z">
                <w:pPr/>
              </w:pPrChange>
            </w:pPr>
          </w:p>
        </w:tc>
        <w:tc>
          <w:tcPr>
            <w:tcW w:w="1042" w:type="dxa"/>
            <w:tcBorders>
              <w:top w:val="nil"/>
              <w:left w:val="nil"/>
              <w:bottom w:val="nil"/>
              <w:right w:val="nil"/>
            </w:tcBorders>
            <w:noWrap/>
            <w:vAlign w:val="center"/>
            <w:tcPrChange w:id="2751" w:author="Иво Станков" w:date="2013-07-29T18:15:00Z">
              <w:tcPr>
                <w:tcW w:w="1042" w:type="dxa"/>
                <w:tcBorders>
                  <w:top w:val="nil"/>
                  <w:left w:val="nil"/>
                  <w:bottom w:val="nil"/>
                  <w:right w:val="nil"/>
                </w:tcBorders>
                <w:noWrap/>
                <w:vAlign w:val="center"/>
              </w:tcPr>
            </w:tcPrChange>
          </w:tcPr>
          <w:p w:rsidR="00EE5811" w:rsidRDefault="00EE5811" w:rsidP="008A68BE">
            <w:pPr>
              <w:pPrChange w:id="2752" w:author="Иво Станков" w:date="2013-07-29T18:48:00Z">
                <w:pPr/>
              </w:pPrChange>
            </w:pPr>
          </w:p>
        </w:tc>
        <w:tc>
          <w:tcPr>
            <w:tcW w:w="1122" w:type="dxa"/>
            <w:tcBorders>
              <w:top w:val="nil"/>
              <w:left w:val="nil"/>
              <w:bottom w:val="nil"/>
              <w:right w:val="nil"/>
            </w:tcBorders>
            <w:noWrap/>
            <w:vAlign w:val="center"/>
            <w:tcPrChange w:id="2753" w:author="Иво Станков" w:date="2013-07-29T18:15:00Z">
              <w:tcPr>
                <w:tcW w:w="1010" w:type="dxa"/>
                <w:tcBorders>
                  <w:top w:val="nil"/>
                  <w:left w:val="nil"/>
                  <w:bottom w:val="nil"/>
                  <w:right w:val="nil"/>
                </w:tcBorders>
                <w:noWrap/>
                <w:vAlign w:val="center"/>
              </w:tcPr>
            </w:tcPrChange>
          </w:tcPr>
          <w:p w:rsidR="00EE5811" w:rsidRDefault="00EE5811" w:rsidP="008A68BE">
            <w:pPr>
              <w:pPrChange w:id="2754" w:author="Иво Станков" w:date="2013-07-29T18:48:00Z">
                <w:pPr/>
              </w:pPrChange>
            </w:pPr>
          </w:p>
        </w:tc>
        <w:tc>
          <w:tcPr>
            <w:tcW w:w="1176" w:type="dxa"/>
            <w:tcBorders>
              <w:top w:val="nil"/>
              <w:left w:val="nil"/>
              <w:bottom w:val="nil"/>
              <w:right w:val="nil"/>
            </w:tcBorders>
            <w:noWrap/>
            <w:vAlign w:val="center"/>
            <w:tcPrChange w:id="2755" w:author="Иво Станков" w:date="2013-07-29T18:15:00Z">
              <w:tcPr>
                <w:tcW w:w="1176" w:type="dxa"/>
                <w:tcBorders>
                  <w:top w:val="nil"/>
                  <w:left w:val="nil"/>
                  <w:bottom w:val="nil"/>
                  <w:right w:val="nil"/>
                </w:tcBorders>
                <w:noWrap/>
                <w:vAlign w:val="center"/>
              </w:tcPr>
            </w:tcPrChange>
          </w:tcPr>
          <w:p w:rsidR="00EE5811" w:rsidRDefault="00EE5811" w:rsidP="008A68BE">
            <w:pPr>
              <w:pPrChange w:id="2756" w:author="Иво Станков" w:date="2013-07-29T18:48:00Z">
                <w:pPr/>
              </w:pPrChange>
            </w:pPr>
          </w:p>
        </w:tc>
        <w:tc>
          <w:tcPr>
            <w:tcW w:w="1339" w:type="dxa"/>
            <w:tcBorders>
              <w:top w:val="nil"/>
              <w:left w:val="nil"/>
              <w:bottom w:val="nil"/>
              <w:right w:val="nil"/>
            </w:tcBorders>
            <w:noWrap/>
            <w:vAlign w:val="center"/>
            <w:tcPrChange w:id="2757" w:author="Иво Станков" w:date="2013-07-29T18:15:00Z">
              <w:tcPr>
                <w:tcW w:w="1339" w:type="dxa"/>
                <w:tcBorders>
                  <w:top w:val="nil"/>
                  <w:left w:val="nil"/>
                  <w:bottom w:val="nil"/>
                  <w:right w:val="nil"/>
                </w:tcBorders>
                <w:noWrap/>
                <w:vAlign w:val="center"/>
              </w:tcPr>
            </w:tcPrChange>
          </w:tcPr>
          <w:p w:rsidR="00EE5811" w:rsidRDefault="00EE5811" w:rsidP="008A68BE">
            <w:pPr>
              <w:pPrChange w:id="2758" w:author="Иво Станков" w:date="2013-07-29T18:48:00Z">
                <w:pPr/>
              </w:pPrChange>
            </w:pPr>
          </w:p>
        </w:tc>
        <w:tc>
          <w:tcPr>
            <w:tcW w:w="1122" w:type="dxa"/>
            <w:tcBorders>
              <w:top w:val="nil"/>
              <w:left w:val="nil"/>
              <w:bottom w:val="nil"/>
              <w:right w:val="nil"/>
            </w:tcBorders>
            <w:noWrap/>
            <w:vAlign w:val="center"/>
            <w:tcPrChange w:id="2759" w:author="Иво Станков" w:date="2013-07-29T18:15:00Z">
              <w:tcPr>
                <w:tcW w:w="1046" w:type="dxa"/>
                <w:tcBorders>
                  <w:top w:val="nil"/>
                  <w:left w:val="nil"/>
                  <w:bottom w:val="nil"/>
                  <w:right w:val="nil"/>
                </w:tcBorders>
                <w:noWrap/>
                <w:vAlign w:val="center"/>
              </w:tcPr>
            </w:tcPrChange>
          </w:tcPr>
          <w:p w:rsidR="00EE5811" w:rsidRDefault="00EE5811" w:rsidP="008A68BE">
            <w:pPr>
              <w:pPrChange w:id="2760" w:author="Иво Станков" w:date="2013-07-29T18:48:00Z">
                <w:pPr/>
              </w:pPrChange>
            </w:pPr>
          </w:p>
        </w:tc>
        <w:tc>
          <w:tcPr>
            <w:tcW w:w="1042" w:type="dxa"/>
            <w:tcBorders>
              <w:top w:val="nil"/>
              <w:left w:val="nil"/>
              <w:bottom w:val="double" w:sz="6" w:space="0" w:color="auto"/>
              <w:right w:val="nil"/>
            </w:tcBorders>
            <w:noWrap/>
            <w:vAlign w:val="center"/>
            <w:tcPrChange w:id="2761" w:author="Иво Станков" w:date="2013-07-29T18:15:00Z">
              <w:tcPr>
                <w:tcW w:w="1042" w:type="dxa"/>
                <w:tcBorders>
                  <w:top w:val="nil"/>
                  <w:left w:val="nil"/>
                  <w:bottom w:val="double" w:sz="6" w:space="0" w:color="auto"/>
                  <w:right w:val="nil"/>
                </w:tcBorders>
                <w:noWrap/>
                <w:vAlign w:val="center"/>
              </w:tcPr>
            </w:tcPrChange>
          </w:tcPr>
          <w:p w:rsidR="00EE5811" w:rsidRPr="00A12DC3" w:rsidRDefault="00663C13" w:rsidP="008A68BE">
            <w:pPr>
              <w:rPr>
                <w:lang w:val="en-US"/>
              </w:rPr>
              <w:pPrChange w:id="2762" w:author="Иво Станков" w:date="2013-07-29T18:48:00Z">
                <w:pPr/>
              </w:pPrChange>
            </w:pPr>
            <w:r>
              <w:rPr>
                <w:lang w:val="en-US"/>
              </w:rPr>
              <w:t>625</w:t>
            </w:r>
          </w:p>
        </w:tc>
        <w:tc>
          <w:tcPr>
            <w:tcW w:w="1042" w:type="dxa"/>
            <w:tcBorders>
              <w:top w:val="single" w:sz="8" w:space="0" w:color="auto"/>
              <w:left w:val="nil"/>
              <w:bottom w:val="double" w:sz="6" w:space="0" w:color="auto"/>
              <w:right w:val="nil"/>
            </w:tcBorders>
            <w:noWrap/>
            <w:vAlign w:val="center"/>
            <w:tcPrChange w:id="2763" w:author="Иво Станков" w:date="2013-07-29T18:15:00Z">
              <w:tcPr>
                <w:tcW w:w="1042" w:type="dxa"/>
                <w:tcBorders>
                  <w:top w:val="single" w:sz="8" w:space="0" w:color="auto"/>
                  <w:left w:val="nil"/>
                  <w:bottom w:val="double" w:sz="6" w:space="0" w:color="auto"/>
                  <w:right w:val="nil"/>
                </w:tcBorders>
                <w:noWrap/>
                <w:vAlign w:val="center"/>
              </w:tcPr>
            </w:tcPrChange>
          </w:tcPr>
          <w:p w:rsidR="00EE5811" w:rsidRPr="00A12DC3" w:rsidRDefault="005975D2" w:rsidP="008A68BE">
            <w:pPr>
              <w:rPr>
                <w:lang w:val="en-US"/>
              </w:rPr>
              <w:pPrChange w:id="2764" w:author="Иво Станков" w:date="2013-07-29T18:48:00Z">
                <w:pPr/>
              </w:pPrChange>
            </w:pPr>
            <w:r>
              <w:rPr>
                <w:lang w:val="en-US"/>
              </w:rPr>
              <w:t>-67</w:t>
            </w:r>
          </w:p>
        </w:tc>
      </w:tr>
    </w:tbl>
    <w:p w:rsidR="004C0111" w:rsidRDefault="004C0111" w:rsidP="008A68BE">
      <w:pPr>
        <w:pPrChange w:id="2765" w:author="Иво Станков" w:date="2013-07-29T18:48:00Z">
          <w:pPr/>
        </w:pPrChange>
      </w:pPr>
    </w:p>
    <w:p w:rsidR="004C0111" w:rsidRDefault="0012073B" w:rsidP="008A68BE">
      <w:pPr>
        <w:pPrChange w:id="2766" w:author="Иво Станков" w:date="2013-07-29T18:48:00Z">
          <w:pPr/>
        </w:pPrChange>
      </w:pPr>
      <w:r>
        <w:br w:type="page"/>
      </w:r>
    </w:p>
    <w:p w:rsidR="004C0111" w:rsidRDefault="004C0111" w:rsidP="008A68BE">
      <w:pPr>
        <w:pPrChange w:id="2767" w:author="Иво Станков" w:date="2013-07-29T18:48:00Z">
          <w:pPr/>
        </w:pPrChange>
      </w:pPr>
    </w:p>
    <w:p w:rsidR="004C0111" w:rsidRDefault="0012073B" w:rsidP="008A68BE">
      <w:pPr>
        <w:pPrChange w:id="2768" w:author="Иво Станков" w:date="2013-07-29T18:48:00Z">
          <w:pPr/>
        </w:pPrChange>
      </w:pPr>
      <w:r w:rsidRPr="00645A1E">
        <w:t>Активите и пасивите на бизнес сегментите включват:</w:t>
      </w:r>
    </w:p>
    <w:tbl>
      <w:tblPr>
        <w:tblW w:w="10903" w:type="dxa"/>
        <w:jc w:val="center"/>
        <w:tblCellMar>
          <w:left w:w="70" w:type="dxa"/>
          <w:right w:w="70" w:type="dxa"/>
        </w:tblCellMar>
        <w:tblLook w:val="00A0" w:firstRow="1" w:lastRow="0" w:firstColumn="1" w:lastColumn="0" w:noHBand="0" w:noVBand="0"/>
        <w:tblPrChange w:id="2769" w:author="Иво Станков" w:date="2013-07-29T18:48:00Z">
          <w:tblPr>
            <w:tblW w:w="10888" w:type="dxa"/>
            <w:jc w:val="center"/>
            <w:tblCellMar>
              <w:left w:w="70" w:type="dxa"/>
              <w:right w:w="70" w:type="dxa"/>
            </w:tblCellMar>
            <w:tblLook w:val="00A0" w:firstRow="1" w:lastRow="0" w:firstColumn="1" w:lastColumn="0" w:noHBand="0" w:noVBand="0"/>
          </w:tblPr>
        </w:tblPrChange>
      </w:tblPr>
      <w:tblGrid>
        <w:gridCol w:w="2769"/>
        <w:gridCol w:w="1122"/>
        <w:gridCol w:w="1014"/>
        <w:gridCol w:w="1042"/>
        <w:gridCol w:w="904"/>
        <w:gridCol w:w="1122"/>
        <w:gridCol w:w="904"/>
        <w:gridCol w:w="1122"/>
        <w:gridCol w:w="904"/>
        <w:tblGridChange w:id="2770">
          <w:tblGrid>
            <w:gridCol w:w="3397"/>
            <w:gridCol w:w="1122"/>
            <w:gridCol w:w="1014"/>
            <w:gridCol w:w="1042"/>
            <w:gridCol w:w="904"/>
            <w:gridCol w:w="1122"/>
            <w:gridCol w:w="904"/>
            <w:gridCol w:w="1122"/>
            <w:gridCol w:w="904"/>
          </w:tblGrid>
        </w:tblGridChange>
      </w:tblGrid>
      <w:tr w:rsidR="0012073B" w:rsidRPr="009C5860" w:rsidTr="008A68BE">
        <w:trPr>
          <w:trHeight w:val="170"/>
          <w:jc w:val="center"/>
          <w:trPrChange w:id="2771" w:author="Иво Станков" w:date="2013-07-29T18:48:00Z">
            <w:trPr>
              <w:trHeight w:val="170"/>
              <w:jc w:val="center"/>
            </w:trPr>
          </w:trPrChange>
        </w:trPr>
        <w:tc>
          <w:tcPr>
            <w:tcW w:w="2769" w:type="dxa"/>
            <w:tcBorders>
              <w:top w:val="nil"/>
              <w:left w:val="nil"/>
              <w:bottom w:val="nil"/>
              <w:right w:val="nil"/>
            </w:tcBorders>
            <w:noWrap/>
            <w:tcPrChange w:id="2772" w:author="Иво Станков" w:date="2013-07-29T18:48:00Z">
              <w:tcPr>
                <w:tcW w:w="3397" w:type="dxa"/>
                <w:tcBorders>
                  <w:top w:val="nil"/>
                  <w:left w:val="nil"/>
                  <w:bottom w:val="nil"/>
                  <w:right w:val="nil"/>
                </w:tcBorders>
                <w:noWrap/>
              </w:tcPr>
            </w:tcPrChange>
          </w:tcPr>
          <w:p w:rsidR="004C0111" w:rsidRDefault="004C0111" w:rsidP="008A68BE">
            <w:pPr>
              <w:pPrChange w:id="2773" w:author="Иво Станков" w:date="2013-07-29T18:48:00Z">
                <w:pPr/>
              </w:pPrChange>
            </w:pPr>
          </w:p>
        </w:tc>
        <w:tc>
          <w:tcPr>
            <w:tcW w:w="2136" w:type="dxa"/>
            <w:gridSpan w:val="2"/>
            <w:tcBorders>
              <w:top w:val="nil"/>
              <w:left w:val="nil"/>
              <w:bottom w:val="nil"/>
              <w:right w:val="nil"/>
            </w:tcBorders>
            <w:noWrap/>
            <w:tcPrChange w:id="2774" w:author="Иво Станков" w:date="2013-07-29T18:48:00Z">
              <w:tcPr>
                <w:tcW w:w="2112" w:type="dxa"/>
                <w:gridSpan w:val="2"/>
                <w:tcBorders>
                  <w:top w:val="nil"/>
                  <w:left w:val="nil"/>
                  <w:bottom w:val="nil"/>
                  <w:right w:val="nil"/>
                </w:tcBorders>
                <w:noWrap/>
              </w:tcPr>
            </w:tcPrChange>
          </w:tcPr>
          <w:p w:rsidR="004C0111" w:rsidRDefault="0012073B" w:rsidP="008A68BE">
            <w:pPr>
              <w:pPrChange w:id="2775" w:author="Иво Станков" w:date="2013-07-29T18:48:00Z">
                <w:pPr/>
              </w:pPrChange>
            </w:pPr>
            <w:proofErr w:type="gramStart"/>
            <w:r w:rsidRPr="009C5860">
              <w:t>търговия</w:t>
            </w:r>
            <w:proofErr w:type="gramEnd"/>
            <w:r w:rsidRPr="009C5860">
              <w:t xml:space="preserve"> с финансови инструменти</w:t>
            </w:r>
          </w:p>
        </w:tc>
        <w:tc>
          <w:tcPr>
            <w:tcW w:w="1946" w:type="dxa"/>
            <w:gridSpan w:val="2"/>
            <w:tcBorders>
              <w:top w:val="nil"/>
              <w:left w:val="nil"/>
              <w:bottom w:val="nil"/>
              <w:right w:val="nil"/>
            </w:tcBorders>
            <w:noWrap/>
            <w:tcPrChange w:id="2776" w:author="Иво Станков" w:date="2013-07-29T18:48:00Z">
              <w:tcPr>
                <w:tcW w:w="1914" w:type="dxa"/>
                <w:gridSpan w:val="2"/>
                <w:tcBorders>
                  <w:top w:val="nil"/>
                  <w:left w:val="nil"/>
                  <w:bottom w:val="nil"/>
                  <w:right w:val="nil"/>
                </w:tcBorders>
                <w:noWrap/>
              </w:tcPr>
            </w:tcPrChange>
          </w:tcPr>
          <w:p w:rsidR="004C0111" w:rsidRDefault="0012073B" w:rsidP="008A68BE">
            <w:pPr>
              <w:pPrChange w:id="2777" w:author="Иво Станков" w:date="2013-07-29T18:48:00Z">
                <w:pPr/>
              </w:pPrChange>
            </w:pPr>
            <w:proofErr w:type="gramStart"/>
            <w:r w:rsidRPr="009C5860">
              <w:t>информационно</w:t>
            </w:r>
            <w:proofErr w:type="gramEnd"/>
            <w:r w:rsidRPr="009C5860">
              <w:t xml:space="preserve"> обслужване</w:t>
            </w:r>
          </w:p>
        </w:tc>
        <w:tc>
          <w:tcPr>
            <w:tcW w:w="2026" w:type="dxa"/>
            <w:gridSpan w:val="2"/>
            <w:tcBorders>
              <w:top w:val="nil"/>
              <w:left w:val="nil"/>
              <w:bottom w:val="nil"/>
              <w:right w:val="nil"/>
            </w:tcBorders>
            <w:noWrap/>
            <w:tcPrChange w:id="2778" w:author="Иво Станков" w:date="2013-07-29T18:48:00Z">
              <w:tcPr>
                <w:tcW w:w="1914" w:type="dxa"/>
                <w:gridSpan w:val="2"/>
                <w:tcBorders>
                  <w:top w:val="nil"/>
                  <w:left w:val="nil"/>
                  <w:bottom w:val="nil"/>
                  <w:right w:val="nil"/>
                </w:tcBorders>
                <w:noWrap/>
              </w:tcPr>
            </w:tcPrChange>
          </w:tcPr>
          <w:p w:rsidR="004C0111" w:rsidRDefault="0012073B" w:rsidP="008A68BE">
            <w:pPr>
              <w:pPrChange w:id="2779" w:author="Иво Станков" w:date="2013-07-29T18:48:00Z">
                <w:pPr/>
              </w:pPrChange>
            </w:pPr>
            <w:proofErr w:type="gramStart"/>
            <w:r w:rsidRPr="009C5860">
              <w:t>регистрация</w:t>
            </w:r>
            <w:proofErr w:type="gramEnd"/>
            <w:r w:rsidRPr="009C5860">
              <w:t xml:space="preserve"> и поддържане на емисии</w:t>
            </w:r>
          </w:p>
        </w:tc>
        <w:tc>
          <w:tcPr>
            <w:tcW w:w="2026" w:type="dxa"/>
            <w:gridSpan w:val="2"/>
            <w:tcBorders>
              <w:top w:val="nil"/>
              <w:left w:val="nil"/>
              <w:bottom w:val="nil"/>
              <w:right w:val="nil"/>
            </w:tcBorders>
            <w:noWrap/>
            <w:tcPrChange w:id="2780" w:author="Иво Станков" w:date="2013-07-29T18:48:00Z">
              <w:tcPr>
                <w:tcW w:w="1551" w:type="dxa"/>
                <w:gridSpan w:val="2"/>
                <w:tcBorders>
                  <w:top w:val="nil"/>
                  <w:left w:val="nil"/>
                  <w:bottom w:val="nil"/>
                  <w:right w:val="nil"/>
                </w:tcBorders>
                <w:noWrap/>
              </w:tcPr>
            </w:tcPrChange>
          </w:tcPr>
          <w:p w:rsidR="004C0111" w:rsidRDefault="0012073B" w:rsidP="008A68BE">
            <w:pPr>
              <w:pPrChange w:id="2781" w:author="Иво Станков" w:date="2013-07-29T18:48:00Z">
                <w:pPr/>
              </w:pPrChange>
            </w:pPr>
            <w:r w:rsidRPr="009C5860">
              <w:t>Общо</w:t>
            </w:r>
          </w:p>
        </w:tc>
      </w:tr>
      <w:tr w:rsidR="0012073B" w:rsidRPr="009C5860" w:rsidTr="008A68BE">
        <w:trPr>
          <w:trHeight w:val="170"/>
          <w:jc w:val="center"/>
          <w:trPrChange w:id="2782" w:author="Иво Станков" w:date="2013-07-29T18:48:00Z">
            <w:trPr>
              <w:trHeight w:val="170"/>
              <w:jc w:val="center"/>
            </w:trPr>
          </w:trPrChange>
        </w:trPr>
        <w:tc>
          <w:tcPr>
            <w:tcW w:w="2769" w:type="dxa"/>
            <w:tcBorders>
              <w:top w:val="nil"/>
              <w:left w:val="nil"/>
              <w:bottom w:val="nil"/>
              <w:right w:val="nil"/>
            </w:tcBorders>
            <w:noWrap/>
            <w:vAlign w:val="center"/>
            <w:tcPrChange w:id="2783" w:author="Иво Станков" w:date="2013-07-29T18:48:00Z">
              <w:tcPr>
                <w:tcW w:w="3397" w:type="dxa"/>
                <w:tcBorders>
                  <w:top w:val="nil"/>
                  <w:left w:val="nil"/>
                  <w:bottom w:val="nil"/>
                  <w:right w:val="nil"/>
                </w:tcBorders>
                <w:noWrap/>
                <w:vAlign w:val="center"/>
              </w:tcPr>
            </w:tcPrChange>
          </w:tcPr>
          <w:p w:rsidR="004C0111" w:rsidRDefault="004C0111" w:rsidP="008A68BE">
            <w:pPr>
              <w:pPrChange w:id="2784" w:author="Иво Станков" w:date="2013-07-29T18:48:00Z">
                <w:pPr/>
              </w:pPrChange>
            </w:pPr>
          </w:p>
        </w:tc>
        <w:tc>
          <w:tcPr>
            <w:tcW w:w="1122" w:type="dxa"/>
            <w:tcBorders>
              <w:top w:val="nil"/>
              <w:left w:val="nil"/>
              <w:bottom w:val="nil"/>
              <w:right w:val="nil"/>
            </w:tcBorders>
            <w:noWrap/>
            <w:vAlign w:val="center"/>
            <w:tcPrChange w:id="2785" w:author="Иво Станков" w:date="2013-07-29T18:48:00Z">
              <w:tcPr>
                <w:tcW w:w="1098" w:type="dxa"/>
                <w:tcBorders>
                  <w:top w:val="nil"/>
                  <w:left w:val="nil"/>
                  <w:bottom w:val="nil"/>
                  <w:right w:val="nil"/>
                </w:tcBorders>
                <w:noWrap/>
                <w:vAlign w:val="center"/>
              </w:tcPr>
            </w:tcPrChange>
          </w:tcPr>
          <w:p w:rsidR="004C0111" w:rsidRDefault="004C0111" w:rsidP="008A68BE">
            <w:pPr>
              <w:rPr>
                <w:lang w:val="en-US"/>
              </w:rPr>
              <w:pPrChange w:id="2786" w:author="Иво Станков" w:date="2013-07-29T18:48:00Z">
                <w:pPr/>
              </w:pPrChange>
            </w:pPr>
          </w:p>
          <w:p w:rsidR="004C0111" w:rsidRDefault="005975D2" w:rsidP="008A68BE">
            <w:pPr>
              <w:pPrChange w:id="2787" w:author="Иво Станков" w:date="2013-07-29T18:48:00Z">
                <w:pPr/>
              </w:pPrChange>
            </w:pPr>
            <w:r>
              <w:rPr>
                <w:lang w:val="en-US"/>
              </w:rPr>
              <w:t>30.06.</w:t>
            </w:r>
            <w:r w:rsidR="0012073B" w:rsidRPr="009C5860">
              <w:t>2013</w:t>
            </w:r>
          </w:p>
        </w:tc>
        <w:tc>
          <w:tcPr>
            <w:tcW w:w="1014" w:type="dxa"/>
            <w:tcBorders>
              <w:top w:val="nil"/>
              <w:left w:val="nil"/>
              <w:bottom w:val="nil"/>
              <w:right w:val="nil"/>
            </w:tcBorders>
            <w:noWrap/>
            <w:vAlign w:val="center"/>
            <w:tcPrChange w:id="2788" w:author="Иво Станков" w:date="2013-07-29T18:48:00Z">
              <w:tcPr>
                <w:tcW w:w="1014" w:type="dxa"/>
                <w:tcBorders>
                  <w:top w:val="nil"/>
                  <w:left w:val="nil"/>
                  <w:bottom w:val="nil"/>
                  <w:right w:val="nil"/>
                </w:tcBorders>
                <w:noWrap/>
                <w:vAlign w:val="center"/>
              </w:tcPr>
            </w:tcPrChange>
          </w:tcPr>
          <w:p w:rsidR="004C0111" w:rsidRDefault="004C0111" w:rsidP="008A68BE">
            <w:pPr>
              <w:rPr>
                <w:lang w:val="en-US"/>
              </w:rPr>
              <w:pPrChange w:id="2789" w:author="Иво Станков" w:date="2013-07-29T18:48:00Z">
                <w:pPr/>
              </w:pPrChange>
            </w:pPr>
          </w:p>
          <w:p w:rsidR="004C0111" w:rsidRDefault="0012073B" w:rsidP="008A68BE">
            <w:pPr>
              <w:pPrChange w:id="2790" w:author="Иво Станков" w:date="2013-07-29T18:48:00Z">
                <w:pPr/>
              </w:pPrChange>
            </w:pPr>
            <w:r w:rsidRPr="009C5860">
              <w:t>2012</w:t>
            </w:r>
          </w:p>
        </w:tc>
        <w:tc>
          <w:tcPr>
            <w:tcW w:w="1042" w:type="dxa"/>
            <w:tcBorders>
              <w:top w:val="nil"/>
              <w:left w:val="nil"/>
              <w:bottom w:val="nil"/>
              <w:right w:val="nil"/>
            </w:tcBorders>
            <w:noWrap/>
            <w:vAlign w:val="center"/>
            <w:tcPrChange w:id="2791" w:author="Иво Станков" w:date="2013-07-29T18:48:00Z">
              <w:tcPr>
                <w:tcW w:w="1010" w:type="dxa"/>
                <w:tcBorders>
                  <w:top w:val="nil"/>
                  <w:left w:val="nil"/>
                  <w:bottom w:val="nil"/>
                  <w:right w:val="nil"/>
                </w:tcBorders>
                <w:noWrap/>
                <w:vAlign w:val="center"/>
              </w:tcPr>
            </w:tcPrChange>
          </w:tcPr>
          <w:p w:rsidR="004C0111" w:rsidRDefault="004C0111" w:rsidP="008A68BE">
            <w:pPr>
              <w:rPr>
                <w:lang w:val="en-US"/>
              </w:rPr>
              <w:pPrChange w:id="2792" w:author="Иво Станков" w:date="2013-07-29T18:48:00Z">
                <w:pPr/>
              </w:pPrChange>
            </w:pPr>
          </w:p>
          <w:p w:rsidR="004C0111" w:rsidRDefault="005975D2" w:rsidP="008A68BE">
            <w:pPr>
              <w:pPrChange w:id="2793" w:author="Иво Станков" w:date="2013-07-29T18:48:00Z">
                <w:pPr/>
              </w:pPrChange>
            </w:pPr>
            <w:r>
              <w:rPr>
                <w:rFonts w:asciiTheme="minorHAnsi" w:hAnsiTheme="minorHAnsi"/>
                <w:lang w:val="en-US"/>
              </w:rPr>
              <w:t>30.06</w:t>
            </w:r>
            <w:r w:rsidR="0012073B" w:rsidRPr="009C5860">
              <w:t>.2013</w:t>
            </w:r>
          </w:p>
        </w:tc>
        <w:tc>
          <w:tcPr>
            <w:tcW w:w="904" w:type="dxa"/>
            <w:tcBorders>
              <w:top w:val="nil"/>
              <w:left w:val="nil"/>
              <w:bottom w:val="nil"/>
              <w:right w:val="nil"/>
            </w:tcBorders>
            <w:noWrap/>
            <w:vAlign w:val="center"/>
            <w:tcPrChange w:id="2794" w:author="Иво Станков" w:date="2013-07-29T18:48:00Z">
              <w:tcPr>
                <w:tcW w:w="904" w:type="dxa"/>
                <w:tcBorders>
                  <w:top w:val="nil"/>
                  <w:left w:val="nil"/>
                  <w:bottom w:val="nil"/>
                  <w:right w:val="nil"/>
                </w:tcBorders>
                <w:noWrap/>
                <w:vAlign w:val="center"/>
              </w:tcPr>
            </w:tcPrChange>
          </w:tcPr>
          <w:p w:rsidR="004C0111" w:rsidRDefault="004C0111" w:rsidP="008A68BE">
            <w:pPr>
              <w:rPr>
                <w:lang w:val="en-US"/>
              </w:rPr>
              <w:pPrChange w:id="2795" w:author="Иво Станков" w:date="2013-07-29T18:48:00Z">
                <w:pPr/>
              </w:pPrChange>
            </w:pPr>
          </w:p>
          <w:p w:rsidR="004C0111" w:rsidRDefault="0012073B" w:rsidP="008A68BE">
            <w:pPr>
              <w:pPrChange w:id="2796" w:author="Иво Станков" w:date="2013-07-29T18:48:00Z">
                <w:pPr/>
              </w:pPrChange>
            </w:pPr>
            <w:r w:rsidRPr="009C5860">
              <w:t>2012</w:t>
            </w:r>
          </w:p>
        </w:tc>
        <w:tc>
          <w:tcPr>
            <w:tcW w:w="1122" w:type="dxa"/>
            <w:tcBorders>
              <w:top w:val="nil"/>
              <w:left w:val="nil"/>
              <w:bottom w:val="nil"/>
              <w:right w:val="nil"/>
            </w:tcBorders>
            <w:noWrap/>
            <w:vAlign w:val="center"/>
            <w:tcPrChange w:id="2797" w:author="Иво Станков" w:date="2013-07-29T18:48:00Z">
              <w:tcPr>
                <w:tcW w:w="1010" w:type="dxa"/>
                <w:tcBorders>
                  <w:top w:val="nil"/>
                  <w:left w:val="nil"/>
                  <w:bottom w:val="nil"/>
                  <w:right w:val="nil"/>
                </w:tcBorders>
                <w:noWrap/>
                <w:vAlign w:val="center"/>
              </w:tcPr>
            </w:tcPrChange>
          </w:tcPr>
          <w:p w:rsidR="004C0111" w:rsidRDefault="004C0111" w:rsidP="008A68BE">
            <w:pPr>
              <w:rPr>
                <w:lang w:val="en-US"/>
              </w:rPr>
              <w:pPrChange w:id="2798" w:author="Иво Станков" w:date="2013-07-29T18:48:00Z">
                <w:pPr/>
              </w:pPrChange>
            </w:pPr>
          </w:p>
          <w:p w:rsidR="004C0111" w:rsidRDefault="005975D2" w:rsidP="008A68BE">
            <w:pPr>
              <w:pPrChange w:id="2799" w:author="Иво Станков" w:date="2013-07-29T18:48:00Z">
                <w:pPr/>
              </w:pPrChange>
            </w:pPr>
            <w:r>
              <w:rPr>
                <w:lang w:val="en-US"/>
              </w:rPr>
              <w:t>30.06.</w:t>
            </w:r>
            <w:r w:rsidR="0012073B" w:rsidRPr="009C5860">
              <w:t>2013</w:t>
            </w:r>
          </w:p>
        </w:tc>
        <w:tc>
          <w:tcPr>
            <w:tcW w:w="904" w:type="dxa"/>
            <w:tcBorders>
              <w:top w:val="nil"/>
              <w:left w:val="nil"/>
              <w:bottom w:val="nil"/>
              <w:right w:val="nil"/>
            </w:tcBorders>
            <w:noWrap/>
            <w:vAlign w:val="center"/>
            <w:tcPrChange w:id="2800" w:author="Иво Станков" w:date="2013-07-29T18:48:00Z">
              <w:tcPr>
                <w:tcW w:w="904" w:type="dxa"/>
                <w:tcBorders>
                  <w:top w:val="nil"/>
                  <w:left w:val="nil"/>
                  <w:bottom w:val="nil"/>
                  <w:right w:val="nil"/>
                </w:tcBorders>
                <w:noWrap/>
                <w:vAlign w:val="center"/>
              </w:tcPr>
            </w:tcPrChange>
          </w:tcPr>
          <w:p w:rsidR="004C0111" w:rsidRDefault="004C0111" w:rsidP="008A68BE">
            <w:pPr>
              <w:rPr>
                <w:lang w:val="en-US"/>
              </w:rPr>
              <w:pPrChange w:id="2801" w:author="Иво Станков" w:date="2013-07-29T18:48:00Z">
                <w:pPr/>
              </w:pPrChange>
            </w:pPr>
          </w:p>
          <w:p w:rsidR="004C0111" w:rsidRDefault="0012073B" w:rsidP="008A68BE">
            <w:pPr>
              <w:pPrChange w:id="2802" w:author="Иво Станков" w:date="2013-07-29T18:48:00Z">
                <w:pPr/>
              </w:pPrChange>
            </w:pPr>
            <w:r w:rsidRPr="009C5860">
              <w:t>2012</w:t>
            </w:r>
          </w:p>
        </w:tc>
        <w:tc>
          <w:tcPr>
            <w:tcW w:w="1122" w:type="dxa"/>
            <w:tcBorders>
              <w:top w:val="nil"/>
              <w:left w:val="nil"/>
              <w:bottom w:val="nil"/>
              <w:right w:val="nil"/>
            </w:tcBorders>
            <w:noWrap/>
            <w:vAlign w:val="center"/>
            <w:tcPrChange w:id="2803" w:author="Иво Станков" w:date="2013-07-29T18:48:00Z">
              <w:tcPr>
                <w:tcW w:w="1010" w:type="dxa"/>
                <w:tcBorders>
                  <w:top w:val="nil"/>
                  <w:left w:val="nil"/>
                  <w:bottom w:val="nil"/>
                  <w:right w:val="nil"/>
                </w:tcBorders>
                <w:noWrap/>
                <w:vAlign w:val="center"/>
              </w:tcPr>
            </w:tcPrChange>
          </w:tcPr>
          <w:p w:rsidR="004C0111" w:rsidRDefault="004C0111" w:rsidP="008A68BE">
            <w:pPr>
              <w:rPr>
                <w:lang w:val="en-US"/>
              </w:rPr>
              <w:pPrChange w:id="2804" w:author="Иво Станков" w:date="2013-07-29T18:48:00Z">
                <w:pPr/>
              </w:pPrChange>
            </w:pPr>
          </w:p>
          <w:p w:rsidR="004C0111" w:rsidRDefault="005975D2" w:rsidP="008A68BE">
            <w:pPr>
              <w:pPrChange w:id="2805" w:author="Иво Станков" w:date="2013-07-29T18:48:00Z">
                <w:pPr/>
              </w:pPrChange>
            </w:pPr>
            <w:r>
              <w:rPr>
                <w:lang w:val="en-US"/>
              </w:rPr>
              <w:t>30.06.</w:t>
            </w:r>
            <w:r w:rsidR="0012073B" w:rsidRPr="009C5860">
              <w:t>2013</w:t>
            </w:r>
          </w:p>
        </w:tc>
        <w:tc>
          <w:tcPr>
            <w:tcW w:w="904" w:type="dxa"/>
            <w:tcBorders>
              <w:top w:val="nil"/>
              <w:left w:val="nil"/>
              <w:bottom w:val="nil"/>
              <w:right w:val="nil"/>
            </w:tcBorders>
            <w:noWrap/>
            <w:vAlign w:val="center"/>
            <w:tcPrChange w:id="2806" w:author="Иво Станков" w:date="2013-07-29T18:48:00Z">
              <w:tcPr>
                <w:tcW w:w="541" w:type="dxa"/>
                <w:tcBorders>
                  <w:top w:val="nil"/>
                  <w:left w:val="nil"/>
                  <w:bottom w:val="nil"/>
                  <w:right w:val="nil"/>
                </w:tcBorders>
                <w:noWrap/>
                <w:vAlign w:val="center"/>
              </w:tcPr>
            </w:tcPrChange>
          </w:tcPr>
          <w:p w:rsidR="004C0111" w:rsidRDefault="004C0111" w:rsidP="008A68BE">
            <w:pPr>
              <w:rPr>
                <w:lang w:val="en-US"/>
              </w:rPr>
              <w:pPrChange w:id="2807" w:author="Иво Станков" w:date="2013-07-29T18:48:00Z">
                <w:pPr/>
              </w:pPrChange>
            </w:pPr>
          </w:p>
          <w:p w:rsidR="004C0111" w:rsidRDefault="0012073B" w:rsidP="008A68BE">
            <w:pPr>
              <w:pPrChange w:id="2808" w:author="Иво Станков" w:date="2013-07-29T18:48:00Z">
                <w:pPr/>
              </w:pPrChange>
            </w:pPr>
            <w:r w:rsidRPr="009C5860">
              <w:t>2012</w:t>
            </w:r>
          </w:p>
        </w:tc>
      </w:tr>
      <w:tr w:rsidR="0012073B" w:rsidRPr="009C5860" w:rsidTr="008A68BE">
        <w:trPr>
          <w:trHeight w:val="170"/>
          <w:jc w:val="center"/>
          <w:trPrChange w:id="2809" w:author="Иво Станков" w:date="2013-07-29T18:48:00Z">
            <w:trPr>
              <w:trHeight w:val="170"/>
              <w:jc w:val="center"/>
            </w:trPr>
          </w:trPrChange>
        </w:trPr>
        <w:tc>
          <w:tcPr>
            <w:tcW w:w="2769" w:type="dxa"/>
            <w:tcBorders>
              <w:top w:val="nil"/>
              <w:left w:val="nil"/>
              <w:bottom w:val="nil"/>
              <w:right w:val="nil"/>
            </w:tcBorders>
            <w:noWrap/>
            <w:vAlign w:val="center"/>
            <w:tcPrChange w:id="2810" w:author="Иво Станков" w:date="2013-07-29T18:48:00Z">
              <w:tcPr>
                <w:tcW w:w="3397" w:type="dxa"/>
                <w:tcBorders>
                  <w:top w:val="nil"/>
                  <w:left w:val="nil"/>
                  <w:bottom w:val="nil"/>
                  <w:right w:val="nil"/>
                </w:tcBorders>
                <w:noWrap/>
                <w:vAlign w:val="center"/>
              </w:tcPr>
            </w:tcPrChange>
          </w:tcPr>
          <w:p w:rsidR="004C0111" w:rsidRDefault="004C0111" w:rsidP="008A68BE">
            <w:pPr>
              <w:pPrChange w:id="2811" w:author="Иво Станков" w:date="2013-07-29T18:48:00Z">
                <w:pPr/>
              </w:pPrChange>
            </w:pPr>
          </w:p>
        </w:tc>
        <w:tc>
          <w:tcPr>
            <w:tcW w:w="1122" w:type="dxa"/>
            <w:tcBorders>
              <w:top w:val="nil"/>
              <w:left w:val="nil"/>
              <w:bottom w:val="nil"/>
              <w:right w:val="nil"/>
            </w:tcBorders>
            <w:noWrap/>
            <w:vAlign w:val="center"/>
            <w:tcPrChange w:id="2812" w:author="Иво Станков" w:date="2013-07-29T18:48:00Z">
              <w:tcPr>
                <w:tcW w:w="1098" w:type="dxa"/>
                <w:tcBorders>
                  <w:top w:val="nil"/>
                  <w:left w:val="nil"/>
                  <w:bottom w:val="nil"/>
                  <w:right w:val="nil"/>
                </w:tcBorders>
                <w:noWrap/>
                <w:vAlign w:val="center"/>
              </w:tcPr>
            </w:tcPrChange>
          </w:tcPr>
          <w:p w:rsidR="004C0111" w:rsidRDefault="0012073B" w:rsidP="008A68BE">
            <w:pPr>
              <w:pPrChange w:id="2813" w:author="Иво Станков" w:date="2013-07-29T18:48:00Z">
                <w:pPr/>
              </w:pPrChange>
            </w:pPr>
            <w:r w:rsidRPr="009C5860">
              <w:t>BGN'000</w:t>
            </w:r>
          </w:p>
        </w:tc>
        <w:tc>
          <w:tcPr>
            <w:tcW w:w="1014" w:type="dxa"/>
            <w:tcBorders>
              <w:top w:val="nil"/>
              <w:left w:val="nil"/>
              <w:bottom w:val="nil"/>
              <w:right w:val="nil"/>
            </w:tcBorders>
            <w:noWrap/>
            <w:vAlign w:val="center"/>
            <w:tcPrChange w:id="2814" w:author="Иво Станков" w:date="2013-07-29T18:48:00Z">
              <w:tcPr>
                <w:tcW w:w="1014" w:type="dxa"/>
                <w:tcBorders>
                  <w:top w:val="nil"/>
                  <w:left w:val="nil"/>
                  <w:bottom w:val="nil"/>
                  <w:right w:val="nil"/>
                </w:tcBorders>
                <w:noWrap/>
                <w:vAlign w:val="center"/>
              </w:tcPr>
            </w:tcPrChange>
          </w:tcPr>
          <w:p w:rsidR="004C0111" w:rsidRDefault="0012073B" w:rsidP="008A68BE">
            <w:pPr>
              <w:pPrChange w:id="2815" w:author="Иво Станков" w:date="2013-07-29T18:48:00Z">
                <w:pPr/>
              </w:pPrChange>
            </w:pPr>
            <w:r w:rsidRPr="009C5860">
              <w:t>BGN'000</w:t>
            </w:r>
          </w:p>
        </w:tc>
        <w:tc>
          <w:tcPr>
            <w:tcW w:w="1042" w:type="dxa"/>
            <w:tcBorders>
              <w:top w:val="nil"/>
              <w:left w:val="nil"/>
              <w:bottom w:val="nil"/>
              <w:right w:val="nil"/>
            </w:tcBorders>
            <w:noWrap/>
            <w:vAlign w:val="center"/>
            <w:tcPrChange w:id="2816" w:author="Иво Станков" w:date="2013-07-29T18:48:00Z">
              <w:tcPr>
                <w:tcW w:w="1010" w:type="dxa"/>
                <w:tcBorders>
                  <w:top w:val="nil"/>
                  <w:left w:val="nil"/>
                  <w:bottom w:val="nil"/>
                  <w:right w:val="nil"/>
                </w:tcBorders>
                <w:noWrap/>
                <w:vAlign w:val="center"/>
              </w:tcPr>
            </w:tcPrChange>
          </w:tcPr>
          <w:p w:rsidR="004C0111" w:rsidRDefault="0012073B" w:rsidP="008A68BE">
            <w:pPr>
              <w:pPrChange w:id="2817" w:author="Иво Станков" w:date="2013-07-29T18:48:00Z">
                <w:pPr/>
              </w:pPrChange>
            </w:pPr>
            <w:r w:rsidRPr="009C5860">
              <w:t>BGN'000</w:t>
            </w:r>
          </w:p>
        </w:tc>
        <w:tc>
          <w:tcPr>
            <w:tcW w:w="904" w:type="dxa"/>
            <w:tcBorders>
              <w:top w:val="nil"/>
              <w:left w:val="nil"/>
              <w:bottom w:val="nil"/>
              <w:right w:val="nil"/>
            </w:tcBorders>
            <w:noWrap/>
            <w:vAlign w:val="center"/>
            <w:tcPrChange w:id="2818" w:author="Иво Станков" w:date="2013-07-29T18:48:00Z">
              <w:tcPr>
                <w:tcW w:w="904" w:type="dxa"/>
                <w:tcBorders>
                  <w:top w:val="nil"/>
                  <w:left w:val="nil"/>
                  <w:bottom w:val="nil"/>
                  <w:right w:val="nil"/>
                </w:tcBorders>
                <w:noWrap/>
                <w:vAlign w:val="center"/>
              </w:tcPr>
            </w:tcPrChange>
          </w:tcPr>
          <w:p w:rsidR="004C0111" w:rsidRDefault="0012073B" w:rsidP="008A68BE">
            <w:pPr>
              <w:pPrChange w:id="2819" w:author="Иво Станков" w:date="2013-07-29T18:48:00Z">
                <w:pPr/>
              </w:pPrChange>
            </w:pPr>
            <w:r w:rsidRPr="009C5860">
              <w:t>BGN'000</w:t>
            </w:r>
          </w:p>
        </w:tc>
        <w:tc>
          <w:tcPr>
            <w:tcW w:w="1122" w:type="dxa"/>
            <w:tcBorders>
              <w:top w:val="nil"/>
              <w:left w:val="nil"/>
              <w:bottom w:val="nil"/>
              <w:right w:val="nil"/>
            </w:tcBorders>
            <w:noWrap/>
            <w:vAlign w:val="center"/>
            <w:tcPrChange w:id="2820" w:author="Иво Станков" w:date="2013-07-29T18:48:00Z">
              <w:tcPr>
                <w:tcW w:w="1010" w:type="dxa"/>
                <w:tcBorders>
                  <w:top w:val="nil"/>
                  <w:left w:val="nil"/>
                  <w:bottom w:val="nil"/>
                  <w:right w:val="nil"/>
                </w:tcBorders>
                <w:noWrap/>
                <w:vAlign w:val="center"/>
              </w:tcPr>
            </w:tcPrChange>
          </w:tcPr>
          <w:p w:rsidR="004C0111" w:rsidRDefault="0012073B" w:rsidP="008A68BE">
            <w:pPr>
              <w:pPrChange w:id="2821" w:author="Иво Станков" w:date="2013-07-29T18:48:00Z">
                <w:pPr/>
              </w:pPrChange>
            </w:pPr>
            <w:r w:rsidRPr="009C5860">
              <w:t>BGN'000</w:t>
            </w:r>
          </w:p>
        </w:tc>
        <w:tc>
          <w:tcPr>
            <w:tcW w:w="904" w:type="dxa"/>
            <w:tcBorders>
              <w:top w:val="nil"/>
              <w:left w:val="nil"/>
              <w:bottom w:val="nil"/>
              <w:right w:val="nil"/>
            </w:tcBorders>
            <w:noWrap/>
            <w:vAlign w:val="center"/>
            <w:tcPrChange w:id="2822" w:author="Иво Станков" w:date="2013-07-29T18:48:00Z">
              <w:tcPr>
                <w:tcW w:w="904" w:type="dxa"/>
                <w:tcBorders>
                  <w:top w:val="nil"/>
                  <w:left w:val="nil"/>
                  <w:bottom w:val="nil"/>
                  <w:right w:val="nil"/>
                </w:tcBorders>
                <w:noWrap/>
                <w:vAlign w:val="center"/>
              </w:tcPr>
            </w:tcPrChange>
          </w:tcPr>
          <w:p w:rsidR="004C0111" w:rsidRDefault="0012073B" w:rsidP="008A68BE">
            <w:pPr>
              <w:pPrChange w:id="2823" w:author="Иво Станков" w:date="2013-07-29T18:48:00Z">
                <w:pPr/>
              </w:pPrChange>
            </w:pPr>
            <w:r w:rsidRPr="009C5860">
              <w:t>BGN'000</w:t>
            </w:r>
          </w:p>
        </w:tc>
        <w:tc>
          <w:tcPr>
            <w:tcW w:w="1122" w:type="dxa"/>
            <w:tcBorders>
              <w:top w:val="nil"/>
              <w:left w:val="nil"/>
              <w:bottom w:val="nil"/>
              <w:right w:val="nil"/>
            </w:tcBorders>
            <w:noWrap/>
            <w:vAlign w:val="center"/>
            <w:tcPrChange w:id="2824" w:author="Иво Станков" w:date="2013-07-29T18:48:00Z">
              <w:tcPr>
                <w:tcW w:w="1010" w:type="dxa"/>
                <w:tcBorders>
                  <w:top w:val="nil"/>
                  <w:left w:val="nil"/>
                  <w:bottom w:val="nil"/>
                  <w:right w:val="nil"/>
                </w:tcBorders>
                <w:noWrap/>
                <w:vAlign w:val="center"/>
              </w:tcPr>
            </w:tcPrChange>
          </w:tcPr>
          <w:p w:rsidR="004C0111" w:rsidRDefault="0012073B" w:rsidP="008A68BE">
            <w:pPr>
              <w:pPrChange w:id="2825" w:author="Иво Станков" w:date="2013-07-29T18:48:00Z">
                <w:pPr/>
              </w:pPrChange>
            </w:pPr>
            <w:r w:rsidRPr="009C5860">
              <w:t>BGN'000</w:t>
            </w:r>
          </w:p>
        </w:tc>
        <w:tc>
          <w:tcPr>
            <w:tcW w:w="904" w:type="dxa"/>
            <w:tcBorders>
              <w:top w:val="nil"/>
              <w:left w:val="nil"/>
              <w:bottom w:val="nil"/>
              <w:right w:val="nil"/>
            </w:tcBorders>
            <w:noWrap/>
            <w:vAlign w:val="center"/>
            <w:tcPrChange w:id="2826" w:author="Иво Станков" w:date="2013-07-29T18:48:00Z">
              <w:tcPr>
                <w:tcW w:w="541" w:type="dxa"/>
                <w:tcBorders>
                  <w:top w:val="nil"/>
                  <w:left w:val="nil"/>
                  <w:bottom w:val="nil"/>
                  <w:right w:val="nil"/>
                </w:tcBorders>
                <w:noWrap/>
                <w:vAlign w:val="center"/>
              </w:tcPr>
            </w:tcPrChange>
          </w:tcPr>
          <w:p w:rsidR="004C0111" w:rsidRDefault="0012073B" w:rsidP="008A68BE">
            <w:pPr>
              <w:pPrChange w:id="2827" w:author="Иво Станков" w:date="2013-07-29T18:48:00Z">
                <w:pPr/>
              </w:pPrChange>
            </w:pPr>
            <w:r w:rsidRPr="009C5860">
              <w:t>BGN'000</w:t>
            </w:r>
          </w:p>
        </w:tc>
      </w:tr>
      <w:tr w:rsidR="0012073B" w:rsidRPr="009C5860" w:rsidTr="008A68BE">
        <w:trPr>
          <w:trHeight w:val="170"/>
          <w:jc w:val="center"/>
          <w:trPrChange w:id="2828" w:author="Иво Станков" w:date="2013-07-29T18:48:00Z">
            <w:trPr>
              <w:trHeight w:val="170"/>
              <w:jc w:val="center"/>
            </w:trPr>
          </w:trPrChange>
        </w:trPr>
        <w:tc>
          <w:tcPr>
            <w:tcW w:w="2769" w:type="dxa"/>
            <w:tcBorders>
              <w:top w:val="nil"/>
              <w:left w:val="nil"/>
              <w:bottom w:val="nil"/>
              <w:right w:val="nil"/>
            </w:tcBorders>
            <w:noWrap/>
            <w:vAlign w:val="center"/>
            <w:tcPrChange w:id="2829"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830" w:author="Иво Станков" w:date="2013-07-29T18:48:00Z">
                <w:pPr/>
              </w:pPrChange>
            </w:pPr>
            <w:r w:rsidRPr="009C5860">
              <w:t>Активи по бизнес сегменти</w:t>
            </w:r>
          </w:p>
        </w:tc>
        <w:tc>
          <w:tcPr>
            <w:tcW w:w="1122" w:type="dxa"/>
            <w:tcBorders>
              <w:top w:val="nil"/>
              <w:left w:val="nil"/>
              <w:bottom w:val="nil"/>
              <w:right w:val="nil"/>
            </w:tcBorders>
            <w:noWrap/>
            <w:vAlign w:val="center"/>
            <w:tcPrChange w:id="2831" w:author="Иво Станков" w:date="2013-07-29T18:48:00Z">
              <w:tcPr>
                <w:tcW w:w="1098" w:type="dxa"/>
                <w:tcBorders>
                  <w:top w:val="nil"/>
                  <w:left w:val="nil"/>
                  <w:bottom w:val="nil"/>
                  <w:right w:val="nil"/>
                </w:tcBorders>
                <w:noWrap/>
                <w:vAlign w:val="center"/>
              </w:tcPr>
            </w:tcPrChange>
          </w:tcPr>
          <w:p w:rsidR="00EE5811" w:rsidRDefault="00EE5811" w:rsidP="008A68BE">
            <w:pPr>
              <w:pPrChange w:id="2832" w:author="Иво Станков" w:date="2013-07-29T18:48:00Z">
                <w:pPr/>
              </w:pPrChange>
            </w:pPr>
          </w:p>
        </w:tc>
        <w:tc>
          <w:tcPr>
            <w:tcW w:w="1014" w:type="dxa"/>
            <w:tcBorders>
              <w:top w:val="nil"/>
              <w:left w:val="nil"/>
              <w:bottom w:val="nil"/>
              <w:right w:val="nil"/>
            </w:tcBorders>
            <w:noWrap/>
            <w:vAlign w:val="center"/>
            <w:tcPrChange w:id="2833" w:author="Иво Станков" w:date="2013-07-29T18:48:00Z">
              <w:tcPr>
                <w:tcW w:w="1014" w:type="dxa"/>
                <w:tcBorders>
                  <w:top w:val="nil"/>
                  <w:left w:val="nil"/>
                  <w:bottom w:val="nil"/>
                  <w:right w:val="nil"/>
                </w:tcBorders>
                <w:noWrap/>
                <w:vAlign w:val="center"/>
              </w:tcPr>
            </w:tcPrChange>
          </w:tcPr>
          <w:p w:rsidR="00EE5811" w:rsidRDefault="00EE5811" w:rsidP="008A68BE">
            <w:pPr>
              <w:pPrChange w:id="2834" w:author="Иво Станков" w:date="2013-07-29T18:48:00Z">
                <w:pPr/>
              </w:pPrChange>
            </w:pPr>
          </w:p>
        </w:tc>
        <w:tc>
          <w:tcPr>
            <w:tcW w:w="1042" w:type="dxa"/>
            <w:tcBorders>
              <w:top w:val="nil"/>
              <w:left w:val="nil"/>
              <w:bottom w:val="nil"/>
              <w:right w:val="nil"/>
            </w:tcBorders>
            <w:noWrap/>
            <w:vAlign w:val="center"/>
            <w:tcPrChange w:id="2835" w:author="Иво Станков" w:date="2013-07-29T18:48:00Z">
              <w:tcPr>
                <w:tcW w:w="1010" w:type="dxa"/>
                <w:tcBorders>
                  <w:top w:val="nil"/>
                  <w:left w:val="nil"/>
                  <w:bottom w:val="nil"/>
                  <w:right w:val="nil"/>
                </w:tcBorders>
                <w:noWrap/>
                <w:vAlign w:val="center"/>
              </w:tcPr>
            </w:tcPrChange>
          </w:tcPr>
          <w:p w:rsidR="00EE5811" w:rsidRDefault="00EE5811" w:rsidP="008A68BE">
            <w:pPr>
              <w:pPrChange w:id="2836" w:author="Иво Станков" w:date="2013-07-29T18:48:00Z">
                <w:pPr/>
              </w:pPrChange>
            </w:pPr>
          </w:p>
        </w:tc>
        <w:tc>
          <w:tcPr>
            <w:tcW w:w="904" w:type="dxa"/>
            <w:tcBorders>
              <w:top w:val="nil"/>
              <w:left w:val="nil"/>
              <w:bottom w:val="nil"/>
              <w:right w:val="nil"/>
            </w:tcBorders>
            <w:noWrap/>
            <w:vAlign w:val="center"/>
            <w:tcPrChange w:id="2837" w:author="Иво Станков" w:date="2013-07-29T18:48:00Z">
              <w:tcPr>
                <w:tcW w:w="904" w:type="dxa"/>
                <w:tcBorders>
                  <w:top w:val="nil"/>
                  <w:left w:val="nil"/>
                  <w:bottom w:val="nil"/>
                  <w:right w:val="nil"/>
                </w:tcBorders>
                <w:noWrap/>
                <w:vAlign w:val="center"/>
              </w:tcPr>
            </w:tcPrChange>
          </w:tcPr>
          <w:p w:rsidR="00EE5811" w:rsidRDefault="00EE5811" w:rsidP="008A68BE">
            <w:pPr>
              <w:pPrChange w:id="2838" w:author="Иво Станков" w:date="2013-07-29T18:48:00Z">
                <w:pPr/>
              </w:pPrChange>
            </w:pPr>
          </w:p>
        </w:tc>
        <w:tc>
          <w:tcPr>
            <w:tcW w:w="1122" w:type="dxa"/>
            <w:tcBorders>
              <w:top w:val="nil"/>
              <w:left w:val="nil"/>
              <w:bottom w:val="nil"/>
              <w:right w:val="nil"/>
            </w:tcBorders>
            <w:noWrap/>
            <w:vAlign w:val="center"/>
            <w:tcPrChange w:id="2839" w:author="Иво Станков" w:date="2013-07-29T18:48:00Z">
              <w:tcPr>
                <w:tcW w:w="1010" w:type="dxa"/>
                <w:tcBorders>
                  <w:top w:val="nil"/>
                  <w:left w:val="nil"/>
                  <w:bottom w:val="nil"/>
                  <w:right w:val="nil"/>
                </w:tcBorders>
                <w:noWrap/>
                <w:vAlign w:val="center"/>
              </w:tcPr>
            </w:tcPrChange>
          </w:tcPr>
          <w:p w:rsidR="00EE5811" w:rsidRDefault="00EE5811" w:rsidP="008A68BE">
            <w:pPr>
              <w:pPrChange w:id="2840" w:author="Иво Станков" w:date="2013-07-29T18:48:00Z">
                <w:pPr/>
              </w:pPrChange>
            </w:pPr>
          </w:p>
        </w:tc>
        <w:tc>
          <w:tcPr>
            <w:tcW w:w="904" w:type="dxa"/>
            <w:tcBorders>
              <w:top w:val="nil"/>
              <w:left w:val="nil"/>
              <w:bottom w:val="nil"/>
              <w:right w:val="nil"/>
            </w:tcBorders>
            <w:noWrap/>
            <w:vAlign w:val="center"/>
            <w:tcPrChange w:id="2841" w:author="Иво Станков" w:date="2013-07-29T18:48:00Z">
              <w:tcPr>
                <w:tcW w:w="904" w:type="dxa"/>
                <w:tcBorders>
                  <w:top w:val="nil"/>
                  <w:left w:val="nil"/>
                  <w:bottom w:val="nil"/>
                  <w:right w:val="nil"/>
                </w:tcBorders>
                <w:noWrap/>
                <w:vAlign w:val="center"/>
              </w:tcPr>
            </w:tcPrChange>
          </w:tcPr>
          <w:p w:rsidR="00EE5811" w:rsidRDefault="00EE5811" w:rsidP="008A68BE">
            <w:pPr>
              <w:pPrChange w:id="2842" w:author="Иво Станков" w:date="2013-07-29T18:48:00Z">
                <w:pPr/>
              </w:pPrChange>
            </w:pPr>
          </w:p>
        </w:tc>
        <w:tc>
          <w:tcPr>
            <w:tcW w:w="1122" w:type="dxa"/>
            <w:tcBorders>
              <w:top w:val="nil"/>
              <w:left w:val="nil"/>
              <w:bottom w:val="nil"/>
              <w:right w:val="nil"/>
            </w:tcBorders>
            <w:noWrap/>
            <w:vAlign w:val="center"/>
            <w:tcPrChange w:id="2843" w:author="Иво Станков" w:date="2013-07-29T18:48:00Z">
              <w:tcPr>
                <w:tcW w:w="1010" w:type="dxa"/>
                <w:tcBorders>
                  <w:top w:val="nil"/>
                  <w:left w:val="nil"/>
                  <w:bottom w:val="nil"/>
                  <w:right w:val="nil"/>
                </w:tcBorders>
                <w:noWrap/>
                <w:vAlign w:val="center"/>
              </w:tcPr>
            </w:tcPrChange>
          </w:tcPr>
          <w:p w:rsidR="00EE5811" w:rsidRDefault="00EE5811" w:rsidP="008A68BE">
            <w:pPr>
              <w:pPrChange w:id="2844" w:author="Иво Станков" w:date="2013-07-29T18:48:00Z">
                <w:pPr/>
              </w:pPrChange>
            </w:pPr>
          </w:p>
        </w:tc>
        <w:tc>
          <w:tcPr>
            <w:tcW w:w="904" w:type="dxa"/>
            <w:tcBorders>
              <w:top w:val="nil"/>
              <w:left w:val="nil"/>
              <w:bottom w:val="nil"/>
              <w:right w:val="nil"/>
            </w:tcBorders>
            <w:noWrap/>
            <w:vAlign w:val="center"/>
            <w:tcPrChange w:id="2845" w:author="Иво Станков" w:date="2013-07-29T18:48:00Z">
              <w:tcPr>
                <w:tcW w:w="541" w:type="dxa"/>
                <w:tcBorders>
                  <w:top w:val="nil"/>
                  <w:left w:val="nil"/>
                  <w:bottom w:val="nil"/>
                  <w:right w:val="nil"/>
                </w:tcBorders>
                <w:noWrap/>
                <w:vAlign w:val="center"/>
              </w:tcPr>
            </w:tcPrChange>
          </w:tcPr>
          <w:p w:rsidR="00EE5811" w:rsidRDefault="00EE5811" w:rsidP="008A68BE">
            <w:pPr>
              <w:pPrChange w:id="2846" w:author="Иво Станков" w:date="2013-07-29T18:48:00Z">
                <w:pPr/>
              </w:pPrChange>
            </w:pPr>
          </w:p>
        </w:tc>
      </w:tr>
      <w:tr w:rsidR="0012073B" w:rsidRPr="009C5860" w:rsidTr="008A68BE">
        <w:trPr>
          <w:trHeight w:val="170"/>
          <w:jc w:val="center"/>
          <w:trPrChange w:id="2847" w:author="Иво Станков" w:date="2013-07-29T18:48:00Z">
            <w:trPr>
              <w:trHeight w:val="170"/>
              <w:jc w:val="center"/>
            </w:trPr>
          </w:trPrChange>
        </w:trPr>
        <w:tc>
          <w:tcPr>
            <w:tcW w:w="2769" w:type="dxa"/>
            <w:tcBorders>
              <w:top w:val="nil"/>
              <w:left w:val="nil"/>
              <w:bottom w:val="nil"/>
              <w:right w:val="nil"/>
            </w:tcBorders>
            <w:noWrap/>
            <w:vAlign w:val="center"/>
            <w:tcPrChange w:id="2848"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849" w:author="Иво Станков" w:date="2013-07-29T18:48:00Z">
                <w:pPr/>
              </w:pPrChange>
            </w:pPr>
            <w:r w:rsidRPr="009C5860">
              <w:t>Нематериални активи</w:t>
            </w:r>
          </w:p>
        </w:tc>
        <w:tc>
          <w:tcPr>
            <w:tcW w:w="1122" w:type="dxa"/>
            <w:tcBorders>
              <w:top w:val="nil"/>
              <w:left w:val="nil"/>
              <w:bottom w:val="nil"/>
              <w:right w:val="nil"/>
            </w:tcBorders>
            <w:noWrap/>
            <w:tcPrChange w:id="2850" w:author="Иво Станков" w:date="2013-07-29T18:48:00Z">
              <w:tcPr>
                <w:tcW w:w="1098" w:type="dxa"/>
                <w:tcBorders>
                  <w:top w:val="nil"/>
                  <w:left w:val="nil"/>
                  <w:bottom w:val="nil"/>
                  <w:right w:val="nil"/>
                </w:tcBorders>
                <w:noWrap/>
              </w:tcPr>
            </w:tcPrChange>
          </w:tcPr>
          <w:p w:rsidR="00EE5811" w:rsidRPr="00A12DC3" w:rsidRDefault="006F14B9" w:rsidP="008A68BE">
            <w:pPr>
              <w:rPr>
                <w:lang w:val="en-US"/>
              </w:rPr>
              <w:pPrChange w:id="2851" w:author="Иво Станков" w:date="2013-07-29T18:48:00Z">
                <w:pPr/>
              </w:pPrChange>
            </w:pPr>
            <w:r w:rsidRPr="00A12DC3">
              <w:rPr>
                <w:lang w:val="en-US"/>
              </w:rPr>
              <w:t>-</w:t>
            </w:r>
          </w:p>
        </w:tc>
        <w:tc>
          <w:tcPr>
            <w:tcW w:w="1014" w:type="dxa"/>
            <w:tcBorders>
              <w:top w:val="nil"/>
              <w:left w:val="nil"/>
              <w:bottom w:val="nil"/>
              <w:right w:val="nil"/>
            </w:tcBorders>
            <w:noWrap/>
            <w:tcPrChange w:id="2852" w:author="Иво Станков" w:date="2013-07-29T18:48:00Z">
              <w:tcPr>
                <w:tcW w:w="1014" w:type="dxa"/>
                <w:tcBorders>
                  <w:top w:val="nil"/>
                  <w:left w:val="nil"/>
                  <w:bottom w:val="nil"/>
                  <w:right w:val="nil"/>
                </w:tcBorders>
                <w:noWrap/>
              </w:tcPr>
            </w:tcPrChange>
          </w:tcPr>
          <w:p w:rsidR="00EE5811" w:rsidRDefault="0016561A" w:rsidP="008A68BE">
            <w:pPr>
              <w:pPrChange w:id="2853" w:author="Иво Станков" w:date="2013-07-29T18:48:00Z">
                <w:pPr/>
              </w:pPrChange>
            </w:pPr>
            <w:r>
              <w:t>51</w:t>
            </w:r>
          </w:p>
        </w:tc>
        <w:tc>
          <w:tcPr>
            <w:tcW w:w="1042" w:type="dxa"/>
            <w:tcBorders>
              <w:top w:val="nil"/>
              <w:left w:val="nil"/>
              <w:bottom w:val="nil"/>
              <w:right w:val="nil"/>
            </w:tcBorders>
            <w:noWrap/>
            <w:tcPrChange w:id="2854" w:author="Иво Станков" w:date="2013-07-29T18:48:00Z">
              <w:tcPr>
                <w:tcW w:w="1010" w:type="dxa"/>
                <w:tcBorders>
                  <w:top w:val="nil"/>
                  <w:left w:val="nil"/>
                  <w:bottom w:val="nil"/>
                  <w:right w:val="nil"/>
                </w:tcBorders>
                <w:noWrap/>
              </w:tcPr>
            </w:tcPrChange>
          </w:tcPr>
          <w:p w:rsidR="00EE5811" w:rsidRDefault="0016561A" w:rsidP="008A68BE">
            <w:pPr>
              <w:pPrChange w:id="2855" w:author="Иво Станков" w:date="2013-07-29T18:48:00Z">
                <w:pPr/>
              </w:pPrChange>
            </w:pPr>
            <w:r>
              <w:t>-</w:t>
            </w:r>
          </w:p>
        </w:tc>
        <w:tc>
          <w:tcPr>
            <w:tcW w:w="904" w:type="dxa"/>
            <w:tcBorders>
              <w:top w:val="nil"/>
              <w:left w:val="nil"/>
              <w:bottom w:val="nil"/>
              <w:right w:val="nil"/>
            </w:tcBorders>
            <w:noWrap/>
            <w:tcPrChange w:id="2856" w:author="Иво Станков" w:date="2013-07-29T18:48:00Z">
              <w:tcPr>
                <w:tcW w:w="904" w:type="dxa"/>
                <w:tcBorders>
                  <w:top w:val="nil"/>
                  <w:left w:val="nil"/>
                  <w:bottom w:val="nil"/>
                  <w:right w:val="nil"/>
                </w:tcBorders>
                <w:noWrap/>
              </w:tcPr>
            </w:tcPrChange>
          </w:tcPr>
          <w:p w:rsidR="00EE5811" w:rsidRDefault="0016561A" w:rsidP="008A68BE">
            <w:pPr>
              <w:pPrChange w:id="2857" w:author="Иво Станков" w:date="2013-07-29T18:48:00Z">
                <w:pPr/>
              </w:pPrChange>
            </w:pPr>
            <w:r>
              <w:t>-</w:t>
            </w:r>
          </w:p>
        </w:tc>
        <w:tc>
          <w:tcPr>
            <w:tcW w:w="1122" w:type="dxa"/>
            <w:tcBorders>
              <w:top w:val="nil"/>
              <w:left w:val="nil"/>
              <w:bottom w:val="nil"/>
              <w:right w:val="nil"/>
            </w:tcBorders>
            <w:noWrap/>
            <w:tcPrChange w:id="2858" w:author="Иво Станков" w:date="2013-07-29T18:48:00Z">
              <w:tcPr>
                <w:tcW w:w="1010" w:type="dxa"/>
                <w:tcBorders>
                  <w:top w:val="nil"/>
                  <w:left w:val="nil"/>
                  <w:bottom w:val="nil"/>
                  <w:right w:val="nil"/>
                </w:tcBorders>
                <w:noWrap/>
              </w:tcPr>
            </w:tcPrChange>
          </w:tcPr>
          <w:p w:rsidR="00EE5811" w:rsidRDefault="0016561A" w:rsidP="008A68BE">
            <w:pPr>
              <w:pPrChange w:id="2859" w:author="Иво Станков" w:date="2013-07-29T18:48:00Z">
                <w:pPr/>
              </w:pPrChange>
            </w:pPr>
            <w:r>
              <w:t>-</w:t>
            </w:r>
          </w:p>
        </w:tc>
        <w:tc>
          <w:tcPr>
            <w:tcW w:w="904" w:type="dxa"/>
            <w:tcBorders>
              <w:top w:val="nil"/>
              <w:left w:val="nil"/>
              <w:bottom w:val="nil"/>
              <w:right w:val="nil"/>
            </w:tcBorders>
            <w:noWrap/>
            <w:tcPrChange w:id="2860" w:author="Иво Станков" w:date="2013-07-29T18:48:00Z">
              <w:tcPr>
                <w:tcW w:w="904" w:type="dxa"/>
                <w:tcBorders>
                  <w:top w:val="nil"/>
                  <w:left w:val="nil"/>
                  <w:bottom w:val="nil"/>
                  <w:right w:val="nil"/>
                </w:tcBorders>
                <w:noWrap/>
              </w:tcPr>
            </w:tcPrChange>
          </w:tcPr>
          <w:p w:rsidR="00EE5811" w:rsidRDefault="0016561A" w:rsidP="008A68BE">
            <w:pPr>
              <w:pPrChange w:id="2861" w:author="Иво Станков" w:date="2013-07-29T18:48:00Z">
                <w:pPr/>
              </w:pPrChange>
            </w:pPr>
            <w:r>
              <w:t>-</w:t>
            </w:r>
          </w:p>
        </w:tc>
        <w:tc>
          <w:tcPr>
            <w:tcW w:w="1122" w:type="dxa"/>
            <w:tcBorders>
              <w:top w:val="nil"/>
              <w:left w:val="nil"/>
              <w:bottom w:val="nil"/>
              <w:right w:val="nil"/>
            </w:tcBorders>
            <w:noWrap/>
            <w:tcPrChange w:id="2862" w:author="Иво Станков" w:date="2013-07-29T18:48:00Z">
              <w:tcPr>
                <w:tcW w:w="1010" w:type="dxa"/>
                <w:tcBorders>
                  <w:top w:val="nil"/>
                  <w:left w:val="nil"/>
                  <w:bottom w:val="nil"/>
                  <w:right w:val="nil"/>
                </w:tcBorders>
                <w:noWrap/>
              </w:tcPr>
            </w:tcPrChange>
          </w:tcPr>
          <w:p w:rsidR="00EE5811" w:rsidRPr="00A12DC3" w:rsidRDefault="006F14B9" w:rsidP="008A68BE">
            <w:pPr>
              <w:rPr>
                <w:lang w:val="en-US"/>
              </w:rPr>
              <w:pPrChange w:id="2863" w:author="Иво Станков" w:date="2013-07-29T18:48:00Z">
                <w:pPr/>
              </w:pPrChange>
            </w:pPr>
            <w:r w:rsidRPr="00A12DC3">
              <w:rPr>
                <w:lang w:val="en-US"/>
              </w:rPr>
              <w:t>-</w:t>
            </w:r>
          </w:p>
        </w:tc>
        <w:tc>
          <w:tcPr>
            <w:tcW w:w="904" w:type="dxa"/>
            <w:tcBorders>
              <w:top w:val="nil"/>
              <w:left w:val="nil"/>
              <w:bottom w:val="nil"/>
              <w:right w:val="nil"/>
            </w:tcBorders>
            <w:noWrap/>
            <w:tcPrChange w:id="2864" w:author="Иво Станков" w:date="2013-07-29T18:48:00Z">
              <w:tcPr>
                <w:tcW w:w="541" w:type="dxa"/>
                <w:tcBorders>
                  <w:top w:val="nil"/>
                  <w:left w:val="nil"/>
                  <w:bottom w:val="nil"/>
                  <w:right w:val="nil"/>
                </w:tcBorders>
                <w:noWrap/>
              </w:tcPr>
            </w:tcPrChange>
          </w:tcPr>
          <w:p w:rsidR="00EE5811" w:rsidRDefault="0016561A" w:rsidP="008A68BE">
            <w:pPr>
              <w:pPrChange w:id="2865" w:author="Иво Станков" w:date="2013-07-29T18:48:00Z">
                <w:pPr/>
              </w:pPrChange>
            </w:pPr>
            <w:r>
              <w:t>51</w:t>
            </w:r>
          </w:p>
        </w:tc>
      </w:tr>
      <w:tr w:rsidR="0012073B" w:rsidRPr="009C5860" w:rsidTr="008A68BE">
        <w:trPr>
          <w:trHeight w:val="170"/>
          <w:jc w:val="center"/>
          <w:trPrChange w:id="2866" w:author="Иво Станков" w:date="2013-07-29T18:48:00Z">
            <w:trPr>
              <w:trHeight w:val="170"/>
              <w:jc w:val="center"/>
            </w:trPr>
          </w:trPrChange>
        </w:trPr>
        <w:tc>
          <w:tcPr>
            <w:tcW w:w="2769" w:type="dxa"/>
            <w:tcBorders>
              <w:top w:val="nil"/>
              <w:left w:val="nil"/>
              <w:bottom w:val="nil"/>
              <w:right w:val="nil"/>
            </w:tcBorders>
            <w:noWrap/>
            <w:vAlign w:val="center"/>
            <w:tcPrChange w:id="2867"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868" w:author="Иво Станков" w:date="2013-07-29T18:48:00Z">
                <w:pPr/>
              </w:pPrChange>
            </w:pPr>
            <w:r w:rsidRPr="009C5860">
              <w:t>Търговски вземания</w:t>
            </w:r>
          </w:p>
        </w:tc>
        <w:tc>
          <w:tcPr>
            <w:tcW w:w="1122" w:type="dxa"/>
            <w:tcBorders>
              <w:top w:val="nil"/>
              <w:left w:val="nil"/>
              <w:bottom w:val="nil"/>
              <w:right w:val="nil"/>
            </w:tcBorders>
            <w:noWrap/>
            <w:tcPrChange w:id="2869" w:author="Иво Станков" w:date="2013-07-29T18:48:00Z">
              <w:tcPr>
                <w:tcW w:w="1098" w:type="dxa"/>
                <w:tcBorders>
                  <w:top w:val="nil"/>
                  <w:left w:val="nil"/>
                  <w:bottom w:val="nil"/>
                  <w:right w:val="nil"/>
                </w:tcBorders>
                <w:noWrap/>
              </w:tcPr>
            </w:tcPrChange>
          </w:tcPr>
          <w:p w:rsidR="00EE5811" w:rsidRPr="00A12DC3" w:rsidRDefault="006F14B9" w:rsidP="008A68BE">
            <w:pPr>
              <w:rPr>
                <w:lang w:val="en-US"/>
              </w:rPr>
              <w:pPrChange w:id="2870" w:author="Иво Станков" w:date="2013-07-29T18:48:00Z">
                <w:pPr/>
              </w:pPrChange>
            </w:pPr>
            <w:r w:rsidRPr="00A12DC3">
              <w:rPr>
                <w:lang w:val="en-US"/>
              </w:rPr>
              <w:t>12</w:t>
            </w:r>
          </w:p>
        </w:tc>
        <w:tc>
          <w:tcPr>
            <w:tcW w:w="1014" w:type="dxa"/>
            <w:tcBorders>
              <w:top w:val="nil"/>
              <w:left w:val="nil"/>
              <w:bottom w:val="nil"/>
              <w:right w:val="nil"/>
            </w:tcBorders>
            <w:noWrap/>
            <w:tcPrChange w:id="2871" w:author="Иво Станков" w:date="2013-07-29T18:48:00Z">
              <w:tcPr>
                <w:tcW w:w="1014" w:type="dxa"/>
                <w:tcBorders>
                  <w:top w:val="nil"/>
                  <w:left w:val="nil"/>
                  <w:bottom w:val="nil"/>
                  <w:right w:val="nil"/>
                </w:tcBorders>
                <w:noWrap/>
              </w:tcPr>
            </w:tcPrChange>
          </w:tcPr>
          <w:p w:rsidR="00EE5811" w:rsidRDefault="0016561A" w:rsidP="008A68BE">
            <w:pPr>
              <w:pPrChange w:id="2872" w:author="Иво Станков" w:date="2013-07-29T18:48:00Z">
                <w:pPr/>
              </w:pPrChange>
            </w:pPr>
            <w:r>
              <w:t>9</w:t>
            </w:r>
          </w:p>
        </w:tc>
        <w:tc>
          <w:tcPr>
            <w:tcW w:w="1042" w:type="dxa"/>
            <w:tcBorders>
              <w:top w:val="nil"/>
              <w:left w:val="nil"/>
              <w:bottom w:val="nil"/>
              <w:right w:val="nil"/>
            </w:tcBorders>
            <w:noWrap/>
            <w:tcPrChange w:id="2873" w:author="Иво Станков" w:date="2013-07-29T18:48:00Z">
              <w:tcPr>
                <w:tcW w:w="1010" w:type="dxa"/>
                <w:tcBorders>
                  <w:top w:val="nil"/>
                  <w:left w:val="nil"/>
                  <w:bottom w:val="nil"/>
                  <w:right w:val="nil"/>
                </w:tcBorders>
                <w:noWrap/>
              </w:tcPr>
            </w:tcPrChange>
          </w:tcPr>
          <w:p w:rsidR="00EE5811" w:rsidRPr="00A12DC3" w:rsidRDefault="006F14B9" w:rsidP="008A68BE">
            <w:pPr>
              <w:rPr>
                <w:lang w:val="en-US"/>
              </w:rPr>
              <w:pPrChange w:id="2874" w:author="Иво Станков" w:date="2013-07-29T18:48:00Z">
                <w:pPr/>
              </w:pPrChange>
            </w:pPr>
            <w:r w:rsidRPr="00A12DC3">
              <w:rPr>
                <w:lang w:val="en-US"/>
              </w:rPr>
              <w:t>49</w:t>
            </w:r>
          </w:p>
        </w:tc>
        <w:tc>
          <w:tcPr>
            <w:tcW w:w="904" w:type="dxa"/>
            <w:tcBorders>
              <w:top w:val="nil"/>
              <w:left w:val="nil"/>
              <w:bottom w:val="nil"/>
              <w:right w:val="nil"/>
            </w:tcBorders>
            <w:noWrap/>
            <w:tcPrChange w:id="2875" w:author="Иво Станков" w:date="2013-07-29T18:48:00Z">
              <w:tcPr>
                <w:tcW w:w="904" w:type="dxa"/>
                <w:tcBorders>
                  <w:top w:val="nil"/>
                  <w:left w:val="nil"/>
                  <w:bottom w:val="nil"/>
                  <w:right w:val="nil"/>
                </w:tcBorders>
                <w:noWrap/>
              </w:tcPr>
            </w:tcPrChange>
          </w:tcPr>
          <w:p w:rsidR="00EE5811" w:rsidRDefault="0016561A" w:rsidP="008A68BE">
            <w:pPr>
              <w:pPrChange w:id="2876" w:author="Иво Станков" w:date="2013-07-29T18:48:00Z">
                <w:pPr/>
              </w:pPrChange>
            </w:pPr>
            <w:r>
              <w:t>47</w:t>
            </w:r>
          </w:p>
        </w:tc>
        <w:tc>
          <w:tcPr>
            <w:tcW w:w="1122" w:type="dxa"/>
            <w:tcBorders>
              <w:top w:val="nil"/>
              <w:left w:val="nil"/>
              <w:bottom w:val="nil"/>
              <w:right w:val="nil"/>
            </w:tcBorders>
            <w:noWrap/>
            <w:tcPrChange w:id="2877" w:author="Иво Станков" w:date="2013-07-29T18:48:00Z">
              <w:tcPr>
                <w:tcW w:w="1010" w:type="dxa"/>
                <w:tcBorders>
                  <w:top w:val="nil"/>
                  <w:left w:val="nil"/>
                  <w:bottom w:val="nil"/>
                  <w:right w:val="nil"/>
                </w:tcBorders>
                <w:noWrap/>
              </w:tcPr>
            </w:tcPrChange>
          </w:tcPr>
          <w:p w:rsidR="00EE5811" w:rsidRPr="00A12DC3" w:rsidRDefault="006F14B9" w:rsidP="008A68BE">
            <w:pPr>
              <w:rPr>
                <w:lang w:val="en-US"/>
              </w:rPr>
              <w:pPrChange w:id="2878" w:author="Иво Станков" w:date="2013-07-29T18:48:00Z">
                <w:pPr/>
              </w:pPrChange>
            </w:pPr>
            <w:r w:rsidRPr="00A12DC3">
              <w:rPr>
                <w:lang w:val="en-US"/>
              </w:rPr>
              <w:t>2</w:t>
            </w:r>
          </w:p>
        </w:tc>
        <w:tc>
          <w:tcPr>
            <w:tcW w:w="904" w:type="dxa"/>
            <w:tcBorders>
              <w:top w:val="nil"/>
              <w:left w:val="nil"/>
              <w:bottom w:val="nil"/>
              <w:right w:val="nil"/>
            </w:tcBorders>
            <w:noWrap/>
            <w:tcPrChange w:id="2879" w:author="Иво Станков" w:date="2013-07-29T18:48:00Z">
              <w:tcPr>
                <w:tcW w:w="904" w:type="dxa"/>
                <w:tcBorders>
                  <w:top w:val="nil"/>
                  <w:left w:val="nil"/>
                  <w:bottom w:val="nil"/>
                  <w:right w:val="nil"/>
                </w:tcBorders>
                <w:noWrap/>
              </w:tcPr>
            </w:tcPrChange>
          </w:tcPr>
          <w:p w:rsidR="00EE5811" w:rsidRDefault="0016561A" w:rsidP="008A68BE">
            <w:pPr>
              <w:pPrChange w:id="2880" w:author="Иво Станков" w:date="2013-07-29T18:48:00Z">
                <w:pPr/>
              </w:pPrChange>
            </w:pPr>
            <w:r>
              <w:t>14</w:t>
            </w:r>
          </w:p>
        </w:tc>
        <w:tc>
          <w:tcPr>
            <w:tcW w:w="1122" w:type="dxa"/>
            <w:tcBorders>
              <w:top w:val="nil"/>
              <w:left w:val="nil"/>
              <w:bottom w:val="nil"/>
              <w:right w:val="nil"/>
            </w:tcBorders>
            <w:noWrap/>
            <w:tcPrChange w:id="2881" w:author="Иво Станков" w:date="2013-07-29T18:48:00Z">
              <w:tcPr>
                <w:tcW w:w="1010" w:type="dxa"/>
                <w:tcBorders>
                  <w:top w:val="nil"/>
                  <w:left w:val="nil"/>
                  <w:bottom w:val="nil"/>
                  <w:right w:val="nil"/>
                </w:tcBorders>
                <w:noWrap/>
              </w:tcPr>
            </w:tcPrChange>
          </w:tcPr>
          <w:p w:rsidR="00EE5811" w:rsidRPr="00A12DC3" w:rsidRDefault="006F14B9" w:rsidP="008A68BE">
            <w:pPr>
              <w:rPr>
                <w:lang w:val="en-US"/>
              </w:rPr>
              <w:pPrChange w:id="2882" w:author="Иво Станков" w:date="2013-07-29T18:48:00Z">
                <w:pPr/>
              </w:pPrChange>
            </w:pPr>
            <w:r w:rsidRPr="00A12DC3">
              <w:rPr>
                <w:lang w:val="en-US"/>
              </w:rPr>
              <w:t>63</w:t>
            </w:r>
          </w:p>
        </w:tc>
        <w:tc>
          <w:tcPr>
            <w:tcW w:w="904" w:type="dxa"/>
            <w:tcBorders>
              <w:top w:val="nil"/>
              <w:left w:val="nil"/>
              <w:bottom w:val="nil"/>
              <w:right w:val="nil"/>
            </w:tcBorders>
            <w:noWrap/>
            <w:tcPrChange w:id="2883" w:author="Иво Станков" w:date="2013-07-29T18:48:00Z">
              <w:tcPr>
                <w:tcW w:w="541" w:type="dxa"/>
                <w:tcBorders>
                  <w:top w:val="nil"/>
                  <w:left w:val="nil"/>
                  <w:bottom w:val="nil"/>
                  <w:right w:val="nil"/>
                </w:tcBorders>
                <w:noWrap/>
              </w:tcPr>
            </w:tcPrChange>
          </w:tcPr>
          <w:p w:rsidR="00EE5811" w:rsidRDefault="0016561A" w:rsidP="008A68BE">
            <w:pPr>
              <w:pPrChange w:id="2884" w:author="Иво Станков" w:date="2013-07-29T18:48:00Z">
                <w:pPr/>
              </w:pPrChange>
            </w:pPr>
            <w:r>
              <w:t>70</w:t>
            </w:r>
          </w:p>
        </w:tc>
      </w:tr>
      <w:tr w:rsidR="0012073B" w:rsidRPr="009C5860" w:rsidTr="008A68BE">
        <w:trPr>
          <w:trHeight w:val="170"/>
          <w:jc w:val="center"/>
          <w:trPrChange w:id="2885" w:author="Иво Станков" w:date="2013-07-29T18:48:00Z">
            <w:trPr>
              <w:trHeight w:val="170"/>
              <w:jc w:val="center"/>
            </w:trPr>
          </w:trPrChange>
        </w:trPr>
        <w:tc>
          <w:tcPr>
            <w:tcW w:w="2769" w:type="dxa"/>
            <w:tcBorders>
              <w:top w:val="nil"/>
              <w:left w:val="nil"/>
              <w:bottom w:val="nil"/>
              <w:right w:val="nil"/>
            </w:tcBorders>
            <w:noWrap/>
            <w:vAlign w:val="center"/>
            <w:tcPrChange w:id="2886"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887" w:author="Иво Станков" w:date="2013-07-29T18:48:00Z">
                <w:pPr/>
              </w:pPrChange>
            </w:pPr>
            <w:proofErr w:type="gramStart"/>
            <w:r w:rsidRPr="009C5860">
              <w:t>Парични средства и парични</w:t>
            </w:r>
            <w:proofErr w:type="gramEnd"/>
            <w:r w:rsidRPr="009C5860">
              <w:t xml:space="preserve"> еквиваленти свързани с Гаранционен фонд</w:t>
            </w:r>
          </w:p>
        </w:tc>
        <w:tc>
          <w:tcPr>
            <w:tcW w:w="1122" w:type="dxa"/>
            <w:tcBorders>
              <w:top w:val="nil"/>
              <w:left w:val="nil"/>
              <w:bottom w:val="nil"/>
              <w:right w:val="nil"/>
            </w:tcBorders>
            <w:noWrap/>
            <w:tcPrChange w:id="2888" w:author="Иво Станков" w:date="2013-07-29T18:48:00Z">
              <w:tcPr>
                <w:tcW w:w="1098" w:type="dxa"/>
                <w:tcBorders>
                  <w:top w:val="nil"/>
                  <w:left w:val="nil"/>
                  <w:bottom w:val="nil"/>
                  <w:right w:val="nil"/>
                </w:tcBorders>
                <w:noWrap/>
              </w:tcPr>
            </w:tcPrChange>
          </w:tcPr>
          <w:p w:rsidR="00EE5811" w:rsidRPr="00A12DC3" w:rsidRDefault="006F14B9" w:rsidP="008A68BE">
            <w:pPr>
              <w:rPr>
                <w:lang w:val="en-US"/>
              </w:rPr>
              <w:pPrChange w:id="2889" w:author="Иво Станков" w:date="2013-07-29T18:48:00Z">
                <w:pPr/>
              </w:pPrChange>
            </w:pPr>
            <w:r w:rsidRPr="00A12DC3">
              <w:rPr>
                <w:lang w:val="en-US"/>
              </w:rPr>
              <w:t>944</w:t>
            </w:r>
          </w:p>
        </w:tc>
        <w:tc>
          <w:tcPr>
            <w:tcW w:w="1014" w:type="dxa"/>
            <w:tcBorders>
              <w:top w:val="nil"/>
              <w:left w:val="nil"/>
              <w:bottom w:val="nil"/>
              <w:right w:val="nil"/>
            </w:tcBorders>
            <w:noWrap/>
            <w:tcPrChange w:id="2890" w:author="Иво Станков" w:date="2013-07-29T18:48:00Z">
              <w:tcPr>
                <w:tcW w:w="1014" w:type="dxa"/>
                <w:tcBorders>
                  <w:top w:val="nil"/>
                  <w:left w:val="nil"/>
                  <w:bottom w:val="nil"/>
                  <w:right w:val="nil"/>
                </w:tcBorders>
                <w:noWrap/>
              </w:tcPr>
            </w:tcPrChange>
          </w:tcPr>
          <w:p w:rsidR="00EE5811" w:rsidRDefault="0016561A" w:rsidP="008A68BE">
            <w:pPr>
              <w:pPrChange w:id="2891" w:author="Иво Станков" w:date="2013-07-29T18:48:00Z">
                <w:pPr/>
              </w:pPrChange>
            </w:pPr>
            <w:r>
              <w:t>864</w:t>
            </w:r>
          </w:p>
        </w:tc>
        <w:tc>
          <w:tcPr>
            <w:tcW w:w="1042" w:type="dxa"/>
            <w:tcBorders>
              <w:top w:val="nil"/>
              <w:left w:val="nil"/>
              <w:bottom w:val="nil"/>
              <w:right w:val="nil"/>
            </w:tcBorders>
            <w:noWrap/>
            <w:tcPrChange w:id="2892" w:author="Иво Станков" w:date="2013-07-29T18:48:00Z">
              <w:tcPr>
                <w:tcW w:w="1010" w:type="dxa"/>
                <w:tcBorders>
                  <w:top w:val="nil"/>
                  <w:left w:val="nil"/>
                  <w:bottom w:val="nil"/>
                  <w:right w:val="nil"/>
                </w:tcBorders>
                <w:noWrap/>
              </w:tcPr>
            </w:tcPrChange>
          </w:tcPr>
          <w:p w:rsidR="00EE5811" w:rsidRDefault="0016561A" w:rsidP="008A68BE">
            <w:pPr>
              <w:pPrChange w:id="2893" w:author="Иво Станков" w:date="2013-07-29T18:48:00Z">
                <w:pPr/>
              </w:pPrChange>
            </w:pPr>
            <w:r>
              <w:t>-</w:t>
            </w:r>
          </w:p>
        </w:tc>
        <w:tc>
          <w:tcPr>
            <w:tcW w:w="904" w:type="dxa"/>
            <w:tcBorders>
              <w:top w:val="nil"/>
              <w:left w:val="nil"/>
              <w:bottom w:val="nil"/>
              <w:right w:val="nil"/>
            </w:tcBorders>
            <w:noWrap/>
            <w:tcPrChange w:id="2894" w:author="Иво Станков" w:date="2013-07-29T18:48:00Z">
              <w:tcPr>
                <w:tcW w:w="904" w:type="dxa"/>
                <w:tcBorders>
                  <w:top w:val="nil"/>
                  <w:left w:val="nil"/>
                  <w:bottom w:val="nil"/>
                  <w:right w:val="nil"/>
                </w:tcBorders>
                <w:noWrap/>
              </w:tcPr>
            </w:tcPrChange>
          </w:tcPr>
          <w:p w:rsidR="00EE5811" w:rsidRDefault="0016561A" w:rsidP="008A68BE">
            <w:pPr>
              <w:pPrChange w:id="2895" w:author="Иво Станков" w:date="2013-07-29T18:48:00Z">
                <w:pPr/>
              </w:pPrChange>
            </w:pPr>
            <w:r>
              <w:t>-</w:t>
            </w:r>
          </w:p>
        </w:tc>
        <w:tc>
          <w:tcPr>
            <w:tcW w:w="1122" w:type="dxa"/>
            <w:tcBorders>
              <w:top w:val="nil"/>
              <w:left w:val="nil"/>
              <w:bottom w:val="nil"/>
              <w:right w:val="nil"/>
            </w:tcBorders>
            <w:noWrap/>
            <w:tcPrChange w:id="2896" w:author="Иво Станков" w:date="2013-07-29T18:48:00Z">
              <w:tcPr>
                <w:tcW w:w="1010" w:type="dxa"/>
                <w:tcBorders>
                  <w:top w:val="nil"/>
                  <w:left w:val="nil"/>
                  <w:bottom w:val="nil"/>
                  <w:right w:val="nil"/>
                </w:tcBorders>
                <w:noWrap/>
              </w:tcPr>
            </w:tcPrChange>
          </w:tcPr>
          <w:p w:rsidR="00EE5811" w:rsidRDefault="0016561A" w:rsidP="008A68BE">
            <w:pPr>
              <w:pPrChange w:id="2897" w:author="Иво Станков" w:date="2013-07-29T18:48:00Z">
                <w:pPr/>
              </w:pPrChange>
            </w:pPr>
            <w:r>
              <w:t>-</w:t>
            </w:r>
          </w:p>
        </w:tc>
        <w:tc>
          <w:tcPr>
            <w:tcW w:w="904" w:type="dxa"/>
            <w:tcBorders>
              <w:top w:val="nil"/>
              <w:left w:val="nil"/>
              <w:bottom w:val="nil"/>
              <w:right w:val="nil"/>
            </w:tcBorders>
            <w:noWrap/>
            <w:tcPrChange w:id="2898" w:author="Иво Станков" w:date="2013-07-29T18:48:00Z">
              <w:tcPr>
                <w:tcW w:w="904" w:type="dxa"/>
                <w:tcBorders>
                  <w:top w:val="nil"/>
                  <w:left w:val="nil"/>
                  <w:bottom w:val="nil"/>
                  <w:right w:val="nil"/>
                </w:tcBorders>
                <w:noWrap/>
              </w:tcPr>
            </w:tcPrChange>
          </w:tcPr>
          <w:p w:rsidR="00EE5811" w:rsidRDefault="0016561A" w:rsidP="008A68BE">
            <w:pPr>
              <w:pPrChange w:id="2899" w:author="Иво Станков" w:date="2013-07-29T18:48:00Z">
                <w:pPr/>
              </w:pPrChange>
            </w:pPr>
            <w:r>
              <w:t>-</w:t>
            </w:r>
          </w:p>
        </w:tc>
        <w:tc>
          <w:tcPr>
            <w:tcW w:w="1122" w:type="dxa"/>
            <w:tcBorders>
              <w:top w:val="nil"/>
              <w:left w:val="nil"/>
              <w:bottom w:val="nil"/>
              <w:right w:val="nil"/>
            </w:tcBorders>
            <w:noWrap/>
            <w:tcPrChange w:id="2900" w:author="Иво Станков" w:date="2013-07-29T18:48:00Z">
              <w:tcPr>
                <w:tcW w:w="1010" w:type="dxa"/>
                <w:tcBorders>
                  <w:top w:val="nil"/>
                  <w:left w:val="nil"/>
                  <w:bottom w:val="nil"/>
                  <w:right w:val="nil"/>
                </w:tcBorders>
                <w:noWrap/>
              </w:tcPr>
            </w:tcPrChange>
          </w:tcPr>
          <w:p w:rsidR="00EE5811" w:rsidRPr="00A12DC3" w:rsidRDefault="006F14B9" w:rsidP="008A68BE">
            <w:pPr>
              <w:rPr>
                <w:lang w:val="en-US"/>
              </w:rPr>
              <w:pPrChange w:id="2901" w:author="Иво Станков" w:date="2013-07-29T18:48:00Z">
                <w:pPr/>
              </w:pPrChange>
            </w:pPr>
            <w:r w:rsidRPr="00A12DC3">
              <w:rPr>
                <w:lang w:val="en-US"/>
              </w:rPr>
              <w:t>944</w:t>
            </w:r>
          </w:p>
        </w:tc>
        <w:tc>
          <w:tcPr>
            <w:tcW w:w="904" w:type="dxa"/>
            <w:tcBorders>
              <w:top w:val="nil"/>
              <w:left w:val="nil"/>
              <w:bottom w:val="nil"/>
              <w:right w:val="nil"/>
            </w:tcBorders>
            <w:noWrap/>
            <w:tcPrChange w:id="2902" w:author="Иво Станков" w:date="2013-07-29T18:48:00Z">
              <w:tcPr>
                <w:tcW w:w="541" w:type="dxa"/>
                <w:tcBorders>
                  <w:top w:val="nil"/>
                  <w:left w:val="nil"/>
                  <w:bottom w:val="nil"/>
                  <w:right w:val="nil"/>
                </w:tcBorders>
                <w:noWrap/>
              </w:tcPr>
            </w:tcPrChange>
          </w:tcPr>
          <w:p w:rsidR="00EE5811" w:rsidRDefault="0016561A" w:rsidP="008A68BE">
            <w:pPr>
              <w:pPrChange w:id="2903" w:author="Иво Станков" w:date="2013-07-29T18:48:00Z">
                <w:pPr/>
              </w:pPrChange>
            </w:pPr>
            <w:r>
              <w:t>864</w:t>
            </w:r>
          </w:p>
        </w:tc>
      </w:tr>
      <w:tr w:rsidR="0012073B" w:rsidRPr="009C5860" w:rsidTr="008A68BE">
        <w:trPr>
          <w:trHeight w:val="170"/>
          <w:jc w:val="center"/>
          <w:trPrChange w:id="2904" w:author="Иво Станков" w:date="2013-07-29T18:48:00Z">
            <w:trPr>
              <w:trHeight w:val="170"/>
              <w:jc w:val="center"/>
            </w:trPr>
          </w:trPrChange>
        </w:trPr>
        <w:tc>
          <w:tcPr>
            <w:tcW w:w="2769" w:type="dxa"/>
            <w:tcBorders>
              <w:top w:val="nil"/>
              <w:left w:val="nil"/>
              <w:bottom w:val="nil"/>
              <w:right w:val="nil"/>
            </w:tcBorders>
            <w:noWrap/>
            <w:vAlign w:val="center"/>
            <w:tcPrChange w:id="2905"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906" w:author="Иво Станков" w:date="2013-07-29T18:48:00Z">
                <w:pPr/>
              </w:pPrChange>
            </w:pPr>
            <w:r w:rsidRPr="009C5860">
              <w:t>Активи на сегмента</w:t>
            </w:r>
          </w:p>
        </w:tc>
        <w:tc>
          <w:tcPr>
            <w:tcW w:w="1122" w:type="dxa"/>
            <w:tcBorders>
              <w:top w:val="single" w:sz="8" w:space="0" w:color="auto"/>
              <w:left w:val="nil"/>
              <w:bottom w:val="single" w:sz="8" w:space="0" w:color="auto"/>
              <w:right w:val="nil"/>
            </w:tcBorders>
            <w:noWrap/>
            <w:tcPrChange w:id="2907" w:author="Иво Станков" w:date="2013-07-29T18:48:00Z">
              <w:tcPr>
                <w:tcW w:w="1098" w:type="dxa"/>
                <w:tcBorders>
                  <w:top w:val="single" w:sz="8" w:space="0" w:color="auto"/>
                  <w:left w:val="nil"/>
                  <w:bottom w:val="single" w:sz="8" w:space="0" w:color="auto"/>
                  <w:right w:val="nil"/>
                </w:tcBorders>
                <w:noWrap/>
              </w:tcPr>
            </w:tcPrChange>
          </w:tcPr>
          <w:p w:rsidR="00EE5811" w:rsidRPr="00A12DC3" w:rsidRDefault="006F14B9" w:rsidP="008A68BE">
            <w:pPr>
              <w:rPr>
                <w:lang w:val="en-US"/>
              </w:rPr>
              <w:pPrChange w:id="2908" w:author="Иво Станков" w:date="2013-07-29T18:48:00Z">
                <w:pPr/>
              </w:pPrChange>
            </w:pPr>
            <w:r w:rsidRPr="00A12DC3">
              <w:rPr>
                <w:lang w:val="en-US"/>
              </w:rPr>
              <w:t>956</w:t>
            </w:r>
          </w:p>
        </w:tc>
        <w:tc>
          <w:tcPr>
            <w:tcW w:w="1014" w:type="dxa"/>
            <w:tcBorders>
              <w:top w:val="single" w:sz="8" w:space="0" w:color="auto"/>
              <w:left w:val="nil"/>
              <w:bottom w:val="single" w:sz="8" w:space="0" w:color="auto"/>
              <w:right w:val="nil"/>
            </w:tcBorders>
            <w:noWrap/>
            <w:tcPrChange w:id="2909" w:author="Иво Станков" w:date="2013-07-29T18:48:00Z">
              <w:tcPr>
                <w:tcW w:w="1014" w:type="dxa"/>
                <w:tcBorders>
                  <w:top w:val="single" w:sz="8" w:space="0" w:color="auto"/>
                  <w:left w:val="nil"/>
                  <w:bottom w:val="single" w:sz="8" w:space="0" w:color="auto"/>
                  <w:right w:val="nil"/>
                </w:tcBorders>
                <w:noWrap/>
              </w:tcPr>
            </w:tcPrChange>
          </w:tcPr>
          <w:p w:rsidR="00EE5811" w:rsidRDefault="0016561A" w:rsidP="008A68BE">
            <w:pPr>
              <w:pPrChange w:id="2910" w:author="Иво Станков" w:date="2013-07-29T18:48:00Z">
                <w:pPr/>
              </w:pPrChange>
            </w:pPr>
            <w:r>
              <w:t>924</w:t>
            </w:r>
          </w:p>
        </w:tc>
        <w:tc>
          <w:tcPr>
            <w:tcW w:w="1042" w:type="dxa"/>
            <w:tcBorders>
              <w:top w:val="single" w:sz="8" w:space="0" w:color="auto"/>
              <w:left w:val="nil"/>
              <w:bottom w:val="single" w:sz="8" w:space="0" w:color="auto"/>
              <w:right w:val="nil"/>
            </w:tcBorders>
            <w:noWrap/>
            <w:tcPrChange w:id="2911"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6F14B9" w:rsidP="008A68BE">
            <w:pPr>
              <w:rPr>
                <w:lang w:val="en-US"/>
              </w:rPr>
              <w:pPrChange w:id="2912" w:author="Иво Станков" w:date="2013-07-29T18:48:00Z">
                <w:pPr/>
              </w:pPrChange>
            </w:pPr>
            <w:r w:rsidRPr="00A12DC3">
              <w:rPr>
                <w:lang w:val="en-US"/>
              </w:rPr>
              <w:t>49</w:t>
            </w:r>
          </w:p>
        </w:tc>
        <w:tc>
          <w:tcPr>
            <w:tcW w:w="904" w:type="dxa"/>
            <w:tcBorders>
              <w:top w:val="single" w:sz="8" w:space="0" w:color="auto"/>
              <w:left w:val="nil"/>
              <w:bottom w:val="single" w:sz="8" w:space="0" w:color="auto"/>
              <w:right w:val="nil"/>
            </w:tcBorders>
            <w:noWrap/>
            <w:tcPrChange w:id="2913" w:author="Иво Станков" w:date="2013-07-29T18:48:00Z">
              <w:tcPr>
                <w:tcW w:w="904" w:type="dxa"/>
                <w:tcBorders>
                  <w:top w:val="single" w:sz="8" w:space="0" w:color="auto"/>
                  <w:left w:val="nil"/>
                  <w:bottom w:val="single" w:sz="8" w:space="0" w:color="auto"/>
                  <w:right w:val="nil"/>
                </w:tcBorders>
                <w:noWrap/>
              </w:tcPr>
            </w:tcPrChange>
          </w:tcPr>
          <w:p w:rsidR="00EE5811" w:rsidRDefault="0016561A" w:rsidP="008A68BE">
            <w:pPr>
              <w:pPrChange w:id="2914" w:author="Иво Станков" w:date="2013-07-29T18:48:00Z">
                <w:pPr/>
              </w:pPrChange>
            </w:pPr>
            <w:r>
              <w:t>47</w:t>
            </w:r>
          </w:p>
        </w:tc>
        <w:tc>
          <w:tcPr>
            <w:tcW w:w="1122" w:type="dxa"/>
            <w:tcBorders>
              <w:top w:val="single" w:sz="8" w:space="0" w:color="auto"/>
              <w:left w:val="nil"/>
              <w:bottom w:val="single" w:sz="8" w:space="0" w:color="auto"/>
              <w:right w:val="nil"/>
            </w:tcBorders>
            <w:noWrap/>
            <w:tcPrChange w:id="2915"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6F14B9" w:rsidP="008A68BE">
            <w:pPr>
              <w:rPr>
                <w:lang w:val="en-US"/>
              </w:rPr>
              <w:pPrChange w:id="2916" w:author="Иво Станков" w:date="2013-07-29T18:48:00Z">
                <w:pPr/>
              </w:pPrChange>
            </w:pPr>
            <w:r w:rsidRPr="00A12DC3">
              <w:rPr>
                <w:lang w:val="en-US"/>
              </w:rPr>
              <w:t>2</w:t>
            </w:r>
          </w:p>
        </w:tc>
        <w:tc>
          <w:tcPr>
            <w:tcW w:w="904" w:type="dxa"/>
            <w:tcBorders>
              <w:top w:val="single" w:sz="8" w:space="0" w:color="auto"/>
              <w:left w:val="nil"/>
              <w:bottom w:val="single" w:sz="8" w:space="0" w:color="auto"/>
              <w:right w:val="nil"/>
            </w:tcBorders>
            <w:noWrap/>
            <w:tcPrChange w:id="2917" w:author="Иво Станков" w:date="2013-07-29T18:48:00Z">
              <w:tcPr>
                <w:tcW w:w="904" w:type="dxa"/>
                <w:tcBorders>
                  <w:top w:val="single" w:sz="8" w:space="0" w:color="auto"/>
                  <w:left w:val="nil"/>
                  <w:bottom w:val="single" w:sz="8" w:space="0" w:color="auto"/>
                  <w:right w:val="nil"/>
                </w:tcBorders>
                <w:noWrap/>
              </w:tcPr>
            </w:tcPrChange>
          </w:tcPr>
          <w:p w:rsidR="00EE5811" w:rsidRDefault="0016561A" w:rsidP="008A68BE">
            <w:pPr>
              <w:pPrChange w:id="2918" w:author="Иво Станков" w:date="2013-07-29T18:48:00Z">
                <w:pPr/>
              </w:pPrChange>
            </w:pPr>
            <w:r>
              <w:t>14</w:t>
            </w:r>
          </w:p>
        </w:tc>
        <w:tc>
          <w:tcPr>
            <w:tcW w:w="1122" w:type="dxa"/>
            <w:tcBorders>
              <w:top w:val="single" w:sz="8" w:space="0" w:color="auto"/>
              <w:left w:val="nil"/>
              <w:bottom w:val="single" w:sz="8" w:space="0" w:color="auto"/>
              <w:right w:val="nil"/>
            </w:tcBorders>
            <w:noWrap/>
            <w:tcPrChange w:id="2919"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6F14B9" w:rsidP="008A68BE">
            <w:pPr>
              <w:rPr>
                <w:lang w:val="en-US"/>
              </w:rPr>
              <w:pPrChange w:id="2920" w:author="Иво Станков" w:date="2013-07-29T18:48:00Z">
                <w:pPr/>
              </w:pPrChange>
            </w:pPr>
            <w:r w:rsidRPr="00A12DC3">
              <w:rPr>
                <w:lang w:val="en-US"/>
              </w:rPr>
              <w:t>1,007</w:t>
            </w:r>
          </w:p>
        </w:tc>
        <w:tc>
          <w:tcPr>
            <w:tcW w:w="904" w:type="dxa"/>
            <w:tcBorders>
              <w:top w:val="single" w:sz="8" w:space="0" w:color="auto"/>
              <w:left w:val="nil"/>
              <w:bottom w:val="single" w:sz="8" w:space="0" w:color="auto"/>
              <w:right w:val="nil"/>
            </w:tcBorders>
            <w:noWrap/>
            <w:tcPrChange w:id="2921" w:author="Иво Станков" w:date="2013-07-29T18:48:00Z">
              <w:tcPr>
                <w:tcW w:w="541" w:type="dxa"/>
                <w:tcBorders>
                  <w:top w:val="single" w:sz="8" w:space="0" w:color="auto"/>
                  <w:left w:val="nil"/>
                  <w:bottom w:val="single" w:sz="8" w:space="0" w:color="auto"/>
                  <w:right w:val="nil"/>
                </w:tcBorders>
                <w:noWrap/>
              </w:tcPr>
            </w:tcPrChange>
          </w:tcPr>
          <w:p w:rsidR="00EE5811" w:rsidRDefault="0016561A" w:rsidP="008A68BE">
            <w:pPr>
              <w:pPrChange w:id="2922" w:author="Иво Станков" w:date="2013-07-29T18:48:00Z">
                <w:pPr/>
              </w:pPrChange>
            </w:pPr>
            <w:r>
              <w:t>985</w:t>
            </w:r>
          </w:p>
        </w:tc>
      </w:tr>
      <w:tr w:rsidR="0012073B" w:rsidRPr="009C5860" w:rsidTr="008A68BE">
        <w:trPr>
          <w:trHeight w:val="170"/>
          <w:jc w:val="center"/>
          <w:trPrChange w:id="2923" w:author="Иво Станков" w:date="2013-07-29T18:48:00Z">
            <w:trPr>
              <w:trHeight w:val="170"/>
              <w:jc w:val="center"/>
            </w:trPr>
          </w:trPrChange>
        </w:trPr>
        <w:tc>
          <w:tcPr>
            <w:tcW w:w="2769" w:type="dxa"/>
            <w:tcBorders>
              <w:top w:val="nil"/>
              <w:left w:val="nil"/>
              <w:bottom w:val="nil"/>
              <w:right w:val="nil"/>
            </w:tcBorders>
            <w:noWrap/>
            <w:vAlign w:val="center"/>
            <w:tcPrChange w:id="2924"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925" w:author="Иво Станков" w:date="2013-07-29T18:48:00Z">
                <w:pPr/>
              </w:pPrChange>
            </w:pPr>
            <w:r w:rsidRPr="009C5860">
              <w:t>Неразпределени активи</w:t>
            </w:r>
          </w:p>
        </w:tc>
        <w:tc>
          <w:tcPr>
            <w:tcW w:w="1122" w:type="dxa"/>
            <w:tcBorders>
              <w:top w:val="nil"/>
              <w:left w:val="nil"/>
              <w:bottom w:val="nil"/>
              <w:right w:val="nil"/>
            </w:tcBorders>
            <w:noWrap/>
            <w:tcPrChange w:id="2926" w:author="Иво Станков" w:date="2013-07-29T18:48:00Z">
              <w:tcPr>
                <w:tcW w:w="1098" w:type="dxa"/>
                <w:tcBorders>
                  <w:top w:val="nil"/>
                  <w:left w:val="nil"/>
                  <w:bottom w:val="nil"/>
                  <w:right w:val="nil"/>
                </w:tcBorders>
                <w:noWrap/>
              </w:tcPr>
            </w:tcPrChange>
          </w:tcPr>
          <w:p w:rsidR="00EE5811" w:rsidRDefault="00EE5811" w:rsidP="008A68BE">
            <w:pPr>
              <w:pPrChange w:id="2927" w:author="Иво Станков" w:date="2013-07-29T18:48:00Z">
                <w:pPr/>
              </w:pPrChange>
            </w:pPr>
          </w:p>
        </w:tc>
        <w:tc>
          <w:tcPr>
            <w:tcW w:w="1014" w:type="dxa"/>
            <w:tcBorders>
              <w:top w:val="nil"/>
              <w:left w:val="nil"/>
              <w:bottom w:val="nil"/>
              <w:right w:val="nil"/>
            </w:tcBorders>
            <w:noWrap/>
            <w:tcPrChange w:id="2928" w:author="Иво Станков" w:date="2013-07-29T18:48:00Z">
              <w:tcPr>
                <w:tcW w:w="1014" w:type="dxa"/>
                <w:tcBorders>
                  <w:top w:val="nil"/>
                  <w:left w:val="nil"/>
                  <w:bottom w:val="nil"/>
                  <w:right w:val="nil"/>
                </w:tcBorders>
                <w:noWrap/>
              </w:tcPr>
            </w:tcPrChange>
          </w:tcPr>
          <w:p w:rsidR="00EE5811" w:rsidRDefault="00EE5811" w:rsidP="008A68BE">
            <w:pPr>
              <w:pPrChange w:id="2929" w:author="Иво Станков" w:date="2013-07-29T18:48:00Z">
                <w:pPr/>
              </w:pPrChange>
            </w:pPr>
          </w:p>
        </w:tc>
        <w:tc>
          <w:tcPr>
            <w:tcW w:w="1042" w:type="dxa"/>
            <w:tcBorders>
              <w:top w:val="nil"/>
              <w:left w:val="nil"/>
              <w:bottom w:val="nil"/>
              <w:right w:val="nil"/>
            </w:tcBorders>
            <w:noWrap/>
            <w:tcPrChange w:id="2930" w:author="Иво Станков" w:date="2013-07-29T18:48:00Z">
              <w:tcPr>
                <w:tcW w:w="1010" w:type="dxa"/>
                <w:tcBorders>
                  <w:top w:val="nil"/>
                  <w:left w:val="nil"/>
                  <w:bottom w:val="nil"/>
                  <w:right w:val="nil"/>
                </w:tcBorders>
                <w:noWrap/>
              </w:tcPr>
            </w:tcPrChange>
          </w:tcPr>
          <w:p w:rsidR="00EE5811" w:rsidRDefault="00EE5811" w:rsidP="008A68BE">
            <w:pPr>
              <w:pPrChange w:id="2931" w:author="Иво Станков" w:date="2013-07-29T18:48:00Z">
                <w:pPr/>
              </w:pPrChange>
            </w:pPr>
          </w:p>
        </w:tc>
        <w:tc>
          <w:tcPr>
            <w:tcW w:w="904" w:type="dxa"/>
            <w:tcBorders>
              <w:top w:val="nil"/>
              <w:left w:val="nil"/>
              <w:bottom w:val="nil"/>
              <w:right w:val="nil"/>
            </w:tcBorders>
            <w:noWrap/>
            <w:tcPrChange w:id="2932" w:author="Иво Станков" w:date="2013-07-29T18:48:00Z">
              <w:tcPr>
                <w:tcW w:w="904" w:type="dxa"/>
                <w:tcBorders>
                  <w:top w:val="nil"/>
                  <w:left w:val="nil"/>
                  <w:bottom w:val="nil"/>
                  <w:right w:val="nil"/>
                </w:tcBorders>
                <w:noWrap/>
              </w:tcPr>
            </w:tcPrChange>
          </w:tcPr>
          <w:p w:rsidR="00EE5811" w:rsidRDefault="00EE5811" w:rsidP="008A68BE">
            <w:pPr>
              <w:pPrChange w:id="2933" w:author="Иво Станков" w:date="2013-07-29T18:48:00Z">
                <w:pPr/>
              </w:pPrChange>
            </w:pPr>
          </w:p>
        </w:tc>
        <w:tc>
          <w:tcPr>
            <w:tcW w:w="1122" w:type="dxa"/>
            <w:tcBorders>
              <w:top w:val="nil"/>
              <w:left w:val="nil"/>
              <w:bottom w:val="nil"/>
              <w:right w:val="nil"/>
            </w:tcBorders>
            <w:noWrap/>
            <w:tcPrChange w:id="2934" w:author="Иво Станков" w:date="2013-07-29T18:48:00Z">
              <w:tcPr>
                <w:tcW w:w="1010" w:type="dxa"/>
                <w:tcBorders>
                  <w:top w:val="nil"/>
                  <w:left w:val="nil"/>
                  <w:bottom w:val="nil"/>
                  <w:right w:val="nil"/>
                </w:tcBorders>
                <w:noWrap/>
              </w:tcPr>
            </w:tcPrChange>
          </w:tcPr>
          <w:p w:rsidR="00EE5811" w:rsidRDefault="00EE5811" w:rsidP="008A68BE">
            <w:pPr>
              <w:pPrChange w:id="2935" w:author="Иво Станков" w:date="2013-07-29T18:48:00Z">
                <w:pPr/>
              </w:pPrChange>
            </w:pPr>
          </w:p>
        </w:tc>
        <w:tc>
          <w:tcPr>
            <w:tcW w:w="904" w:type="dxa"/>
            <w:tcBorders>
              <w:top w:val="nil"/>
              <w:left w:val="nil"/>
              <w:bottom w:val="nil"/>
              <w:right w:val="nil"/>
            </w:tcBorders>
            <w:noWrap/>
            <w:tcPrChange w:id="2936" w:author="Иво Станков" w:date="2013-07-29T18:48:00Z">
              <w:tcPr>
                <w:tcW w:w="904" w:type="dxa"/>
                <w:tcBorders>
                  <w:top w:val="nil"/>
                  <w:left w:val="nil"/>
                  <w:bottom w:val="nil"/>
                  <w:right w:val="nil"/>
                </w:tcBorders>
                <w:noWrap/>
              </w:tcPr>
            </w:tcPrChange>
          </w:tcPr>
          <w:p w:rsidR="00EE5811" w:rsidRDefault="00EE5811" w:rsidP="008A68BE">
            <w:pPr>
              <w:pPrChange w:id="2937" w:author="Иво Станков" w:date="2013-07-29T18:48:00Z">
                <w:pPr/>
              </w:pPrChange>
            </w:pPr>
          </w:p>
        </w:tc>
        <w:tc>
          <w:tcPr>
            <w:tcW w:w="1122" w:type="dxa"/>
            <w:tcBorders>
              <w:top w:val="nil"/>
              <w:left w:val="nil"/>
              <w:bottom w:val="nil"/>
              <w:right w:val="nil"/>
            </w:tcBorders>
            <w:noWrap/>
            <w:tcPrChange w:id="2938" w:author="Иво Станков" w:date="2013-07-29T18:48:00Z">
              <w:tcPr>
                <w:tcW w:w="1010" w:type="dxa"/>
                <w:tcBorders>
                  <w:top w:val="nil"/>
                  <w:left w:val="nil"/>
                  <w:bottom w:val="nil"/>
                  <w:right w:val="nil"/>
                </w:tcBorders>
                <w:noWrap/>
              </w:tcPr>
            </w:tcPrChange>
          </w:tcPr>
          <w:p w:rsidR="00EE5811" w:rsidRPr="00A12DC3" w:rsidRDefault="006F14B9" w:rsidP="008A68BE">
            <w:pPr>
              <w:rPr>
                <w:lang w:val="en-US"/>
              </w:rPr>
              <w:pPrChange w:id="2939" w:author="Иво Станков" w:date="2013-07-29T18:48:00Z">
                <w:pPr/>
              </w:pPrChange>
            </w:pPr>
            <w:r w:rsidRPr="00A12DC3">
              <w:rPr>
                <w:lang w:val="en-US"/>
              </w:rPr>
              <w:t>12,103</w:t>
            </w:r>
          </w:p>
        </w:tc>
        <w:tc>
          <w:tcPr>
            <w:tcW w:w="904" w:type="dxa"/>
            <w:tcBorders>
              <w:top w:val="nil"/>
              <w:left w:val="nil"/>
              <w:bottom w:val="nil"/>
              <w:right w:val="nil"/>
            </w:tcBorders>
            <w:noWrap/>
            <w:tcPrChange w:id="2940" w:author="Иво Станков" w:date="2013-07-29T18:48:00Z">
              <w:tcPr>
                <w:tcW w:w="541" w:type="dxa"/>
                <w:tcBorders>
                  <w:top w:val="nil"/>
                  <w:left w:val="nil"/>
                  <w:bottom w:val="nil"/>
                  <w:right w:val="nil"/>
                </w:tcBorders>
                <w:noWrap/>
              </w:tcPr>
            </w:tcPrChange>
          </w:tcPr>
          <w:p w:rsidR="00EE5811" w:rsidRDefault="0016561A" w:rsidP="008A68BE">
            <w:pPr>
              <w:pPrChange w:id="2941" w:author="Иво Станков" w:date="2013-07-29T18:48:00Z">
                <w:pPr/>
              </w:pPrChange>
            </w:pPr>
            <w:r>
              <w:t>11,503</w:t>
            </w:r>
          </w:p>
        </w:tc>
      </w:tr>
      <w:tr w:rsidR="0012073B" w:rsidRPr="009C5860" w:rsidTr="008A68BE">
        <w:trPr>
          <w:trHeight w:val="170"/>
          <w:jc w:val="center"/>
          <w:trPrChange w:id="2942" w:author="Иво Станков" w:date="2013-07-29T18:48:00Z">
            <w:trPr>
              <w:trHeight w:val="170"/>
              <w:jc w:val="center"/>
            </w:trPr>
          </w:trPrChange>
        </w:trPr>
        <w:tc>
          <w:tcPr>
            <w:tcW w:w="2769" w:type="dxa"/>
            <w:tcBorders>
              <w:top w:val="nil"/>
              <w:left w:val="nil"/>
              <w:bottom w:val="nil"/>
              <w:right w:val="nil"/>
            </w:tcBorders>
            <w:noWrap/>
            <w:vAlign w:val="center"/>
            <w:tcPrChange w:id="2943"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944" w:author="Иво Станков" w:date="2013-07-29T18:48:00Z">
                <w:pPr/>
              </w:pPrChange>
            </w:pPr>
            <w:r w:rsidRPr="009C5860">
              <w:t>Общо активи</w:t>
            </w:r>
          </w:p>
        </w:tc>
        <w:tc>
          <w:tcPr>
            <w:tcW w:w="1122" w:type="dxa"/>
            <w:tcBorders>
              <w:top w:val="nil"/>
              <w:left w:val="nil"/>
              <w:bottom w:val="nil"/>
              <w:right w:val="nil"/>
            </w:tcBorders>
            <w:noWrap/>
            <w:tcPrChange w:id="2945" w:author="Иво Станков" w:date="2013-07-29T18:48:00Z">
              <w:tcPr>
                <w:tcW w:w="1098" w:type="dxa"/>
                <w:tcBorders>
                  <w:top w:val="nil"/>
                  <w:left w:val="nil"/>
                  <w:bottom w:val="nil"/>
                  <w:right w:val="nil"/>
                </w:tcBorders>
                <w:noWrap/>
              </w:tcPr>
            </w:tcPrChange>
          </w:tcPr>
          <w:p w:rsidR="00EE5811" w:rsidRDefault="00EE5811" w:rsidP="008A68BE">
            <w:pPr>
              <w:pPrChange w:id="2946" w:author="Иво Станков" w:date="2013-07-29T18:48:00Z">
                <w:pPr/>
              </w:pPrChange>
            </w:pPr>
          </w:p>
        </w:tc>
        <w:tc>
          <w:tcPr>
            <w:tcW w:w="1014" w:type="dxa"/>
            <w:tcBorders>
              <w:top w:val="nil"/>
              <w:left w:val="nil"/>
              <w:bottom w:val="nil"/>
              <w:right w:val="nil"/>
            </w:tcBorders>
            <w:noWrap/>
            <w:tcPrChange w:id="2947" w:author="Иво Станков" w:date="2013-07-29T18:48:00Z">
              <w:tcPr>
                <w:tcW w:w="1014" w:type="dxa"/>
                <w:tcBorders>
                  <w:top w:val="nil"/>
                  <w:left w:val="nil"/>
                  <w:bottom w:val="nil"/>
                  <w:right w:val="nil"/>
                </w:tcBorders>
                <w:noWrap/>
              </w:tcPr>
            </w:tcPrChange>
          </w:tcPr>
          <w:p w:rsidR="00EE5811" w:rsidRDefault="00EE5811" w:rsidP="008A68BE">
            <w:pPr>
              <w:pPrChange w:id="2948" w:author="Иво Станков" w:date="2013-07-29T18:48:00Z">
                <w:pPr/>
              </w:pPrChange>
            </w:pPr>
          </w:p>
        </w:tc>
        <w:tc>
          <w:tcPr>
            <w:tcW w:w="1042" w:type="dxa"/>
            <w:tcBorders>
              <w:top w:val="nil"/>
              <w:left w:val="nil"/>
              <w:bottom w:val="nil"/>
              <w:right w:val="nil"/>
            </w:tcBorders>
            <w:noWrap/>
            <w:tcPrChange w:id="2949" w:author="Иво Станков" w:date="2013-07-29T18:48:00Z">
              <w:tcPr>
                <w:tcW w:w="1010" w:type="dxa"/>
                <w:tcBorders>
                  <w:top w:val="nil"/>
                  <w:left w:val="nil"/>
                  <w:bottom w:val="nil"/>
                  <w:right w:val="nil"/>
                </w:tcBorders>
                <w:noWrap/>
              </w:tcPr>
            </w:tcPrChange>
          </w:tcPr>
          <w:p w:rsidR="00EE5811" w:rsidRDefault="00EE5811" w:rsidP="008A68BE">
            <w:pPr>
              <w:pPrChange w:id="2950" w:author="Иво Станков" w:date="2013-07-29T18:48:00Z">
                <w:pPr/>
              </w:pPrChange>
            </w:pPr>
          </w:p>
        </w:tc>
        <w:tc>
          <w:tcPr>
            <w:tcW w:w="904" w:type="dxa"/>
            <w:tcBorders>
              <w:top w:val="nil"/>
              <w:left w:val="nil"/>
              <w:bottom w:val="nil"/>
              <w:right w:val="nil"/>
            </w:tcBorders>
            <w:noWrap/>
            <w:tcPrChange w:id="2951" w:author="Иво Станков" w:date="2013-07-29T18:48:00Z">
              <w:tcPr>
                <w:tcW w:w="904" w:type="dxa"/>
                <w:tcBorders>
                  <w:top w:val="nil"/>
                  <w:left w:val="nil"/>
                  <w:bottom w:val="nil"/>
                  <w:right w:val="nil"/>
                </w:tcBorders>
                <w:noWrap/>
              </w:tcPr>
            </w:tcPrChange>
          </w:tcPr>
          <w:p w:rsidR="00EE5811" w:rsidRDefault="00EE5811" w:rsidP="008A68BE">
            <w:pPr>
              <w:pPrChange w:id="2952" w:author="Иво Станков" w:date="2013-07-29T18:48:00Z">
                <w:pPr/>
              </w:pPrChange>
            </w:pPr>
          </w:p>
        </w:tc>
        <w:tc>
          <w:tcPr>
            <w:tcW w:w="1122" w:type="dxa"/>
            <w:tcBorders>
              <w:top w:val="nil"/>
              <w:left w:val="nil"/>
              <w:bottom w:val="nil"/>
              <w:right w:val="nil"/>
            </w:tcBorders>
            <w:noWrap/>
            <w:tcPrChange w:id="2953" w:author="Иво Станков" w:date="2013-07-29T18:48:00Z">
              <w:tcPr>
                <w:tcW w:w="1010" w:type="dxa"/>
                <w:tcBorders>
                  <w:top w:val="nil"/>
                  <w:left w:val="nil"/>
                  <w:bottom w:val="nil"/>
                  <w:right w:val="nil"/>
                </w:tcBorders>
                <w:noWrap/>
              </w:tcPr>
            </w:tcPrChange>
          </w:tcPr>
          <w:p w:rsidR="00EE5811" w:rsidRDefault="00EE5811" w:rsidP="008A68BE">
            <w:pPr>
              <w:pPrChange w:id="2954" w:author="Иво Станков" w:date="2013-07-29T18:48:00Z">
                <w:pPr/>
              </w:pPrChange>
            </w:pPr>
          </w:p>
        </w:tc>
        <w:tc>
          <w:tcPr>
            <w:tcW w:w="904" w:type="dxa"/>
            <w:tcBorders>
              <w:top w:val="nil"/>
              <w:left w:val="nil"/>
              <w:bottom w:val="nil"/>
              <w:right w:val="nil"/>
            </w:tcBorders>
            <w:noWrap/>
            <w:tcPrChange w:id="2955" w:author="Иво Станков" w:date="2013-07-29T18:48:00Z">
              <w:tcPr>
                <w:tcW w:w="904" w:type="dxa"/>
                <w:tcBorders>
                  <w:top w:val="nil"/>
                  <w:left w:val="nil"/>
                  <w:bottom w:val="nil"/>
                  <w:right w:val="nil"/>
                </w:tcBorders>
                <w:noWrap/>
              </w:tcPr>
            </w:tcPrChange>
          </w:tcPr>
          <w:p w:rsidR="00EE5811" w:rsidRDefault="00EE5811" w:rsidP="008A68BE">
            <w:pPr>
              <w:pPrChange w:id="2956" w:author="Иво Станков" w:date="2013-07-29T18:48:00Z">
                <w:pPr/>
              </w:pPrChange>
            </w:pPr>
          </w:p>
        </w:tc>
        <w:tc>
          <w:tcPr>
            <w:tcW w:w="1122" w:type="dxa"/>
            <w:tcBorders>
              <w:top w:val="single" w:sz="8" w:space="0" w:color="auto"/>
              <w:left w:val="nil"/>
              <w:bottom w:val="single" w:sz="8" w:space="0" w:color="auto"/>
              <w:right w:val="nil"/>
            </w:tcBorders>
            <w:noWrap/>
            <w:tcPrChange w:id="2957"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6F14B9" w:rsidP="008A68BE">
            <w:pPr>
              <w:rPr>
                <w:lang w:val="en-US"/>
              </w:rPr>
              <w:pPrChange w:id="2958" w:author="Иво Станков" w:date="2013-07-29T18:48:00Z">
                <w:pPr/>
              </w:pPrChange>
            </w:pPr>
            <w:r w:rsidRPr="00A12DC3">
              <w:rPr>
                <w:lang w:val="en-US"/>
              </w:rPr>
              <w:t>13,110</w:t>
            </w:r>
          </w:p>
        </w:tc>
        <w:tc>
          <w:tcPr>
            <w:tcW w:w="904" w:type="dxa"/>
            <w:tcBorders>
              <w:top w:val="single" w:sz="8" w:space="0" w:color="auto"/>
              <w:left w:val="nil"/>
              <w:bottom w:val="single" w:sz="8" w:space="0" w:color="auto"/>
              <w:right w:val="nil"/>
            </w:tcBorders>
            <w:noWrap/>
            <w:tcPrChange w:id="2959" w:author="Иво Станков" w:date="2013-07-29T18:48:00Z">
              <w:tcPr>
                <w:tcW w:w="541" w:type="dxa"/>
                <w:tcBorders>
                  <w:top w:val="single" w:sz="8" w:space="0" w:color="auto"/>
                  <w:left w:val="nil"/>
                  <w:bottom w:val="single" w:sz="8" w:space="0" w:color="auto"/>
                  <w:right w:val="nil"/>
                </w:tcBorders>
                <w:noWrap/>
              </w:tcPr>
            </w:tcPrChange>
          </w:tcPr>
          <w:p w:rsidR="00EE5811" w:rsidRDefault="0016561A" w:rsidP="008A68BE">
            <w:pPr>
              <w:pPrChange w:id="2960" w:author="Иво Станков" w:date="2013-07-29T18:48:00Z">
                <w:pPr/>
              </w:pPrChange>
            </w:pPr>
            <w:r>
              <w:t>12,488</w:t>
            </w:r>
          </w:p>
        </w:tc>
      </w:tr>
      <w:tr w:rsidR="0012073B" w:rsidRPr="009C5860" w:rsidTr="008A68BE">
        <w:trPr>
          <w:trHeight w:val="170"/>
          <w:jc w:val="center"/>
          <w:trPrChange w:id="2961" w:author="Иво Станков" w:date="2013-07-29T18:48:00Z">
            <w:trPr>
              <w:trHeight w:val="170"/>
              <w:jc w:val="center"/>
            </w:trPr>
          </w:trPrChange>
        </w:trPr>
        <w:tc>
          <w:tcPr>
            <w:tcW w:w="2769" w:type="dxa"/>
            <w:tcBorders>
              <w:top w:val="nil"/>
              <w:left w:val="nil"/>
              <w:bottom w:val="nil"/>
              <w:right w:val="nil"/>
            </w:tcBorders>
            <w:noWrap/>
            <w:vAlign w:val="center"/>
            <w:tcPrChange w:id="2962" w:author="Иво Станков" w:date="2013-07-29T18:48:00Z">
              <w:tcPr>
                <w:tcW w:w="3397" w:type="dxa"/>
                <w:tcBorders>
                  <w:top w:val="nil"/>
                  <w:left w:val="nil"/>
                  <w:bottom w:val="nil"/>
                  <w:right w:val="nil"/>
                </w:tcBorders>
                <w:noWrap/>
                <w:vAlign w:val="center"/>
              </w:tcPr>
            </w:tcPrChange>
          </w:tcPr>
          <w:p w:rsidR="004C0111" w:rsidRDefault="004C0111" w:rsidP="008A68BE">
            <w:pPr>
              <w:pPrChange w:id="2963" w:author="Иво Станков" w:date="2013-07-29T18:48:00Z">
                <w:pPr/>
              </w:pPrChange>
            </w:pPr>
          </w:p>
        </w:tc>
        <w:tc>
          <w:tcPr>
            <w:tcW w:w="1122" w:type="dxa"/>
            <w:tcBorders>
              <w:top w:val="nil"/>
              <w:left w:val="nil"/>
              <w:bottom w:val="nil"/>
              <w:right w:val="nil"/>
            </w:tcBorders>
            <w:noWrap/>
            <w:tcPrChange w:id="2964" w:author="Иво Станков" w:date="2013-07-29T18:48:00Z">
              <w:tcPr>
                <w:tcW w:w="1098" w:type="dxa"/>
                <w:tcBorders>
                  <w:top w:val="nil"/>
                  <w:left w:val="nil"/>
                  <w:bottom w:val="nil"/>
                  <w:right w:val="nil"/>
                </w:tcBorders>
                <w:noWrap/>
              </w:tcPr>
            </w:tcPrChange>
          </w:tcPr>
          <w:p w:rsidR="00EE5811" w:rsidRDefault="00EE5811" w:rsidP="008A68BE">
            <w:pPr>
              <w:pPrChange w:id="2965" w:author="Иво Станков" w:date="2013-07-29T18:48:00Z">
                <w:pPr/>
              </w:pPrChange>
            </w:pPr>
          </w:p>
        </w:tc>
        <w:tc>
          <w:tcPr>
            <w:tcW w:w="1014" w:type="dxa"/>
            <w:tcBorders>
              <w:top w:val="nil"/>
              <w:left w:val="nil"/>
              <w:bottom w:val="nil"/>
              <w:right w:val="nil"/>
            </w:tcBorders>
            <w:noWrap/>
            <w:tcPrChange w:id="2966" w:author="Иво Станков" w:date="2013-07-29T18:48:00Z">
              <w:tcPr>
                <w:tcW w:w="1014" w:type="dxa"/>
                <w:tcBorders>
                  <w:top w:val="nil"/>
                  <w:left w:val="nil"/>
                  <w:bottom w:val="nil"/>
                  <w:right w:val="nil"/>
                </w:tcBorders>
                <w:noWrap/>
              </w:tcPr>
            </w:tcPrChange>
          </w:tcPr>
          <w:p w:rsidR="00EE5811" w:rsidRDefault="00EE5811" w:rsidP="008A68BE">
            <w:pPr>
              <w:pPrChange w:id="2967" w:author="Иво Станков" w:date="2013-07-29T18:48:00Z">
                <w:pPr/>
              </w:pPrChange>
            </w:pPr>
          </w:p>
        </w:tc>
        <w:tc>
          <w:tcPr>
            <w:tcW w:w="1042" w:type="dxa"/>
            <w:tcBorders>
              <w:top w:val="nil"/>
              <w:left w:val="nil"/>
              <w:bottom w:val="nil"/>
              <w:right w:val="nil"/>
            </w:tcBorders>
            <w:noWrap/>
            <w:tcPrChange w:id="2968" w:author="Иво Станков" w:date="2013-07-29T18:48:00Z">
              <w:tcPr>
                <w:tcW w:w="1010" w:type="dxa"/>
                <w:tcBorders>
                  <w:top w:val="nil"/>
                  <w:left w:val="nil"/>
                  <w:bottom w:val="nil"/>
                  <w:right w:val="nil"/>
                </w:tcBorders>
                <w:noWrap/>
              </w:tcPr>
            </w:tcPrChange>
          </w:tcPr>
          <w:p w:rsidR="00EE5811" w:rsidRDefault="00EE5811" w:rsidP="008A68BE">
            <w:pPr>
              <w:pPrChange w:id="2969" w:author="Иво Станков" w:date="2013-07-29T18:48:00Z">
                <w:pPr/>
              </w:pPrChange>
            </w:pPr>
          </w:p>
        </w:tc>
        <w:tc>
          <w:tcPr>
            <w:tcW w:w="904" w:type="dxa"/>
            <w:tcBorders>
              <w:top w:val="nil"/>
              <w:left w:val="nil"/>
              <w:bottom w:val="nil"/>
              <w:right w:val="nil"/>
            </w:tcBorders>
            <w:noWrap/>
            <w:tcPrChange w:id="2970" w:author="Иво Станков" w:date="2013-07-29T18:48:00Z">
              <w:tcPr>
                <w:tcW w:w="904" w:type="dxa"/>
                <w:tcBorders>
                  <w:top w:val="nil"/>
                  <w:left w:val="nil"/>
                  <w:bottom w:val="nil"/>
                  <w:right w:val="nil"/>
                </w:tcBorders>
                <w:noWrap/>
              </w:tcPr>
            </w:tcPrChange>
          </w:tcPr>
          <w:p w:rsidR="00EE5811" w:rsidRDefault="00EE5811" w:rsidP="008A68BE">
            <w:pPr>
              <w:pPrChange w:id="2971" w:author="Иво Станков" w:date="2013-07-29T18:48:00Z">
                <w:pPr/>
              </w:pPrChange>
            </w:pPr>
          </w:p>
        </w:tc>
        <w:tc>
          <w:tcPr>
            <w:tcW w:w="1122" w:type="dxa"/>
            <w:tcBorders>
              <w:top w:val="nil"/>
              <w:left w:val="nil"/>
              <w:bottom w:val="nil"/>
              <w:right w:val="nil"/>
            </w:tcBorders>
            <w:noWrap/>
            <w:tcPrChange w:id="2972" w:author="Иво Станков" w:date="2013-07-29T18:48:00Z">
              <w:tcPr>
                <w:tcW w:w="1010" w:type="dxa"/>
                <w:tcBorders>
                  <w:top w:val="nil"/>
                  <w:left w:val="nil"/>
                  <w:bottom w:val="nil"/>
                  <w:right w:val="nil"/>
                </w:tcBorders>
                <w:noWrap/>
              </w:tcPr>
            </w:tcPrChange>
          </w:tcPr>
          <w:p w:rsidR="00EE5811" w:rsidRDefault="00EE5811" w:rsidP="008A68BE">
            <w:pPr>
              <w:pPrChange w:id="2973" w:author="Иво Станков" w:date="2013-07-29T18:48:00Z">
                <w:pPr/>
              </w:pPrChange>
            </w:pPr>
          </w:p>
        </w:tc>
        <w:tc>
          <w:tcPr>
            <w:tcW w:w="904" w:type="dxa"/>
            <w:tcBorders>
              <w:top w:val="nil"/>
              <w:left w:val="nil"/>
              <w:bottom w:val="nil"/>
              <w:right w:val="nil"/>
            </w:tcBorders>
            <w:noWrap/>
            <w:tcPrChange w:id="2974" w:author="Иво Станков" w:date="2013-07-29T18:48:00Z">
              <w:tcPr>
                <w:tcW w:w="904" w:type="dxa"/>
                <w:tcBorders>
                  <w:top w:val="nil"/>
                  <w:left w:val="nil"/>
                  <w:bottom w:val="nil"/>
                  <w:right w:val="nil"/>
                </w:tcBorders>
                <w:noWrap/>
              </w:tcPr>
            </w:tcPrChange>
          </w:tcPr>
          <w:p w:rsidR="00EE5811" w:rsidRDefault="00EE5811" w:rsidP="008A68BE">
            <w:pPr>
              <w:pPrChange w:id="2975" w:author="Иво Станков" w:date="2013-07-29T18:48:00Z">
                <w:pPr/>
              </w:pPrChange>
            </w:pPr>
          </w:p>
        </w:tc>
        <w:tc>
          <w:tcPr>
            <w:tcW w:w="1122" w:type="dxa"/>
            <w:tcBorders>
              <w:top w:val="nil"/>
              <w:left w:val="nil"/>
              <w:bottom w:val="nil"/>
              <w:right w:val="nil"/>
            </w:tcBorders>
            <w:noWrap/>
            <w:tcPrChange w:id="2976" w:author="Иво Станков" w:date="2013-07-29T18:48:00Z">
              <w:tcPr>
                <w:tcW w:w="1010" w:type="dxa"/>
                <w:tcBorders>
                  <w:top w:val="nil"/>
                  <w:left w:val="nil"/>
                  <w:bottom w:val="nil"/>
                  <w:right w:val="nil"/>
                </w:tcBorders>
                <w:noWrap/>
              </w:tcPr>
            </w:tcPrChange>
          </w:tcPr>
          <w:p w:rsidR="00EE5811" w:rsidRDefault="00EE5811" w:rsidP="008A68BE">
            <w:pPr>
              <w:pPrChange w:id="2977" w:author="Иво Станков" w:date="2013-07-29T18:48:00Z">
                <w:pPr/>
              </w:pPrChange>
            </w:pPr>
          </w:p>
        </w:tc>
        <w:tc>
          <w:tcPr>
            <w:tcW w:w="904" w:type="dxa"/>
            <w:tcBorders>
              <w:top w:val="nil"/>
              <w:left w:val="nil"/>
              <w:bottom w:val="nil"/>
              <w:right w:val="nil"/>
            </w:tcBorders>
            <w:noWrap/>
            <w:tcPrChange w:id="2978" w:author="Иво Станков" w:date="2013-07-29T18:48:00Z">
              <w:tcPr>
                <w:tcW w:w="541" w:type="dxa"/>
                <w:tcBorders>
                  <w:top w:val="nil"/>
                  <w:left w:val="nil"/>
                  <w:bottom w:val="nil"/>
                  <w:right w:val="nil"/>
                </w:tcBorders>
                <w:noWrap/>
              </w:tcPr>
            </w:tcPrChange>
          </w:tcPr>
          <w:p w:rsidR="00EE5811" w:rsidRDefault="00EE5811" w:rsidP="008A68BE">
            <w:pPr>
              <w:pPrChange w:id="2979" w:author="Иво Станков" w:date="2013-07-29T18:48:00Z">
                <w:pPr/>
              </w:pPrChange>
            </w:pPr>
          </w:p>
        </w:tc>
      </w:tr>
      <w:tr w:rsidR="0012073B" w:rsidRPr="009C5860" w:rsidTr="008A68BE">
        <w:trPr>
          <w:trHeight w:val="170"/>
          <w:jc w:val="center"/>
          <w:trPrChange w:id="2980" w:author="Иво Станков" w:date="2013-07-29T18:48:00Z">
            <w:trPr>
              <w:trHeight w:val="170"/>
              <w:jc w:val="center"/>
            </w:trPr>
          </w:trPrChange>
        </w:trPr>
        <w:tc>
          <w:tcPr>
            <w:tcW w:w="2769" w:type="dxa"/>
            <w:tcBorders>
              <w:top w:val="nil"/>
              <w:left w:val="nil"/>
              <w:bottom w:val="nil"/>
              <w:right w:val="nil"/>
            </w:tcBorders>
            <w:noWrap/>
            <w:vAlign w:val="center"/>
            <w:tcPrChange w:id="2981"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2982" w:author="Иво Станков" w:date="2013-07-29T18:48:00Z">
                <w:pPr/>
              </w:pPrChange>
            </w:pPr>
            <w:r w:rsidRPr="009C5860">
              <w:t>Пасиви по бизнес сегменти</w:t>
            </w:r>
          </w:p>
        </w:tc>
        <w:tc>
          <w:tcPr>
            <w:tcW w:w="1122" w:type="dxa"/>
            <w:tcBorders>
              <w:top w:val="nil"/>
              <w:left w:val="nil"/>
              <w:bottom w:val="nil"/>
              <w:right w:val="nil"/>
            </w:tcBorders>
            <w:noWrap/>
            <w:tcPrChange w:id="2983" w:author="Иво Станков" w:date="2013-07-29T18:48:00Z">
              <w:tcPr>
                <w:tcW w:w="1098" w:type="dxa"/>
                <w:tcBorders>
                  <w:top w:val="nil"/>
                  <w:left w:val="nil"/>
                  <w:bottom w:val="nil"/>
                  <w:right w:val="nil"/>
                </w:tcBorders>
                <w:noWrap/>
              </w:tcPr>
            </w:tcPrChange>
          </w:tcPr>
          <w:p w:rsidR="00EE5811" w:rsidRDefault="00EE5811" w:rsidP="008A68BE">
            <w:pPr>
              <w:pPrChange w:id="2984" w:author="Иво Станков" w:date="2013-07-29T18:48:00Z">
                <w:pPr/>
              </w:pPrChange>
            </w:pPr>
          </w:p>
        </w:tc>
        <w:tc>
          <w:tcPr>
            <w:tcW w:w="1014" w:type="dxa"/>
            <w:tcBorders>
              <w:top w:val="nil"/>
              <w:left w:val="nil"/>
              <w:bottom w:val="nil"/>
              <w:right w:val="nil"/>
            </w:tcBorders>
            <w:noWrap/>
            <w:tcPrChange w:id="2985" w:author="Иво Станков" w:date="2013-07-29T18:48:00Z">
              <w:tcPr>
                <w:tcW w:w="1014" w:type="dxa"/>
                <w:tcBorders>
                  <w:top w:val="nil"/>
                  <w:left w:val="nil"/>
                  <w:bottom w:val="nil"/>
                  <w:right w:val="nil"/>
                </w:tcBorders>
                <w:noWrap/>
              </w:tcPr>
            </w:tcPrChange>
          </w:tcPr>
          <w:p w:rsidR="00EE5811" w:rsidRDefault="00EE5811" w:rsidP="008A68BE">
            <w:pPr>
              <w:pPrChange w:id="2986" w:author="Иво Станков" w:date="2013-07-29T18:48:00Z">
                <w:pPr/>
              </w:pPrChange>
            </w:pPr>
          </w:p>
        </w:tc>
        <w:tc>
          <w:tcPr>
            <w:tcW w:w="1042" w:type="dxa"/>
            <w:tcBorders>
              <w:top w:val="nil"/>
              <w:left w:val="nil"/>
              <w:bottom w:val="nil"/>
              <w:right w:val="nil"/>
            </w:tcBorders>
            <w:noWrap/>
            <w:tcPrChange w:id="2987" w:author="Иво Станков" w:date="2013-07-29T18:48:00Z">
              <w:tcPr>
                <w:tcW w:w="1010" w:type="dxa"/>
                <w:tcBorders>
                  <w:top w:val="nil"/>
                  <w:left w:val="nil"/>
                  <w:bottom w:val="nil"/>
                  <w:right w:val="nil"/>
                </w:tcBorders>
                <w:noWrap/>
              </w:tcPr>
            </w:tcPrChange>
          </w:tcPr>
          <w:p w:rsidR="00EE5811" w:rsidRDefault="00EE5811" w:rsidP="008A68BE">
            <w:pPr>
              <w:pPrChange w:id="2988" w:author="Иво Станков" w:date="2013-07-29T18:48:00Z">
                <w:pPr/>
              </w:pPrChange>
            </w:pPr>
          </w:p>
        </w:tc>
        <w:tc>
          <w:tcPr>
            <w:tcW w:w="904" w:type="dxa"/>
            <w:tcBorders>
              <w:top w:val="nil"/>
              <w:left w:val="nil"/>
              <w:bottom w:val="nil"/>
              <w:right w:val="nil"/>
            </w:tcBorders>
            <w:noWrap/>
            <w:tcPrChange w:id="2989" w:author="Иво Станков" w:date="2013-07-29T18:48:00Z">
              <w:tcPr>
                <w:tcW w:w="904" w:type="dxa"/>
                <w:tcBorders>
                  <w:top w:val="nil"/>
                  <w:left w:val="nil"/>
                  <w:bottom w:val="nil"/>
                  <w:right w:val="nil"/>
                </w:tcBorders>
                <w:noWrap/>
              </w:tcPr>
            </w:tcPrChange>
          </w:tcPr>
          <w:p w:rsidR="00EE5811" w:rsidRDefault="00EE5811" w:rsidP="008A68BE">
            <w:pPr>
              <w:pPrChange w:id="2990" w:author="Иво Станков" w:date="2013-07-29T18:48:00Z">
                <w:pPr/>
              </w:pPrChange>
            </w:pPr>
          </w:p>
        </w:tc>
        <w:tc>
          <w:tcPr>
            <w:tcW w:w="1122" w:type="dxa"/>
            <w:tcBorders>
              <w:top w:val="nil"/>
              <w:left w:val="nil"/>
              <w:bottom w:val="nil"/>
              <w:right w:val="nil"/>
            </w:tcBorders>
            <w:noWrap/>
            <w:tcPrChange w:id="2991" w:author="Иво Станков" w:date="2013-07-29T18:48:00Z">
              <w:tcPr>
                <w:tcW w:w="1010" w:type="dxa"/>
                <w:tcBorders>
                  <w:top w:val="nil"/>
                  <w:left w:val="nil"/>
                  <w:bottom w:val="nil"/>
                  <w:right w:val="nil"/>
                </w:tcBorders>
                <w:noWrap/>
              </w:tcPr>
            </w:tcPrChange>
          </w:tcPr>
          <w:p w:rsidR="00EE5811" w:rsidRDefault="00EE5811" w:rsidP="008A68BE">
            <w:pPr>
              <w:pPrChange w:id="2992" w:author="Иво Станков" w:date="2013-07-29T18:48:00Z">
                <w:pPr/>
              </w:pPrChange>
            </w:pPr>
          </w:p>
        </w:tc>
        <w:tc>
          <w:tcPr>
            <w:tcW w:w="904" w:type="dxa"/>
            <w:tcBorders>
              <w:top w:val="nil"/>
              <w:left w:val="nil"/>
              <w:bottom w:val="nil"/>
              <w:right w:val="nil"/>
            </w:tcBorders>
            <w:noWrap/>
            <w:tcPrChange w:id="2993" w:author="Иво Станков" w:date="2013-07-29T18:48:00Z">
              <w:tcPr>
                <w:tcW w:w="904" w:type="dxa"/>
                <w:tcBorders>
                  <w:top w:val="nil"/>
                  <w:left w:val="nil"/>
                  <w:bottom w:val="nil"/>
                  <w:right w:val="nil"/>
                </w:tcBorders>
                <w:noWrap/>
              </w:tcPr>
            </w:tcPrChange>
          </w:tcPr>
          <w:p w:rsidR="00EE5811" w:rsidRDefault="00EE5811" w:rsidP="008A68BE">
            <w:pPr>
              <w:pPrChange w:id="2994" w:author="Иво Станков" w:date="2013-07-29T18:48:00Z">
                <w:pPr/>
              </w:pPrChange>
            </w:pPr>
          </w:p>
        </w:tc>
        <w:tc>
          <w:tcPr>
            <w:tcW w:w="1122" w:type="dxa"/>
            <w:tcBorders>
              <w:top w:val="nil"/>
              <w:left w:val="nil"/>
              <w:bottom w:val="nil"/>
              <w:right w:val="nil"/>
            </w:tcBorders>
            <w:noWrap/>
            <w:tcPrChange w:id="2995" w:author="Иво Станков" w:date="2013-07-29T18:48:00Z">
              <w:tcPr>
                <w:tcW w:w="1010" w:type="dxa"/>
                <w:tcBorders>
                  <w:top w:val="nil"/>
                  <w:left w:val="nil"/>
                  <w:bottom w:val="nil"/>
                  <w:right w:val="nil"/>
                </w:tcBorders>
                <w:noWrap/>
              </w:tcPr>
            </w:tcPrChange>
          </w:tcPr>
          <w:p w:rsidR="00EE5811" w:rsidRDefault="00EE5811" w:rsidP="008A68BE">
            <w:pPr>
              <w:pPrChange w:id="2996" w:author="Иво Станков" w:date="2013-07-29T18:48:00Z">
                <w:pPr/>
              </w:pPrChange>
            </w:pPr>
          </w:p>
        </w:tc>
        <w:tc>
          <w:tcPr>
            <w:tcW w:w="904" w:type="dxa"/>
            <w:tcBorders>
              <w:top w:val="nil"/>
              <w:left w:val="nil"/>
              <w:bottom w:val="nil"/>
              <w:right w:val="nil"/>
            </w:tcBorders>
            <w:noWrap/>
            <w:tcPrChange w:id="2997" w:author="Иво Станков" w:date="2013-07-29T18:48:00Z">
              <w:tcPr>
                <w:tcW w:w="541" w:type="dxa"/>
                <w:tcBorders>
                  <w:top w:val="nil"/>
                  <w:left w:val="nil"/>
                  <w:bottom w:val="nil"/>
                  <w:right w:val="nil"/>
                </w:tcBorders>
                <w:noWrap/>
              </w:tcPr>
            </w:tcPrChange>
          </w:tcPr>
          <w:p w:rsidR="00EE5811" w:rsidRDefault="00EE5811" w:rsidP="008A68BE">
            <w:pPr>
              <w:pPrChange w:id="2998" w:author="Иво Станков" w:date="2013-07-29T18:48:00Z">
                <w:pPr/>
              </w:pPrChange>
            </w:pPr>
          </w:p>
        </w:tc>
      </w:tr>
      <w:tr w:rsidR="0012073B" w:rsidRPr="009C5860" w:rsidTr="008A68BE">
        <w:trPr>
          <w:trHeight w:val="170"/>
          <w:jc w:val="center"/>
          <w:trPrChange w:id="2999" w:author="Иво Станков" w:date="2013-07-29T18:48:00Z">
            <w:trPr>
              <w:trHeight w:val="170"/>
              <w:jc w:val="center"/>
            </w:trPr>
          </w:trPrChange>
        </w:trPr>
        <w:tc>
          <w:tcPr>
            <w:tcW w:w="2769" w:type="dxa"/>
            <w:tcBorders>
              <w:top w:val="nil"/>
              <w:left w:val="nil"/>
              <w:bottom w:val="nil"/>
              <w:right w:val="nil"/>
            </w:tcBorders>
            <w:noWrap/>
            <w:vAlign w:val="center"/>
            <w:tcPrChange w:id="3000"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3001" w:author="Иво Станков" w:date="2013-07-29T18:48:00Z">
                <w:pPr/>
              </w:pPrChange>
            </w:pPr>
            <w:r w:rsidRPr="009C5860">
              <w:t>Задължения по вноски за Гаранционен фонд</w:t>
            </w:r>
          </w:p>
        </w:tc>
        <w:tc>
          <w:tcPr>
            <w:tcW w:w="1122" w:type="dxa"/>
            <w:tcBorders>
              <w:top w:val="nil"/>
              <w:left w:val="nil"/>
              <w:bottom w:val="nil"/>
              <w:right w:val="nil"/>
            </w:tcBorders>
            <w:noWrap/>
            <w:tcPrChange w:id="3002" w:author="Иво Станков" w:date="2013-07-29T18:48:00Z">
              <w:tcPr>
                <w:tcW w:w="1098" w:type="dxa"/>
                <w:tcBorders>
                  <w:top w:val="nil"/>
                  <w:left w:val="nil"/>
                  <w:bottom w:val="nil"/>
                  <w:right w:val="nil"/>
                </w:tcBorders>
                <w:noWrap/>
              </w:tcPr>
            </w:tcPrChange>
          </w:tcPr>
          <w:p w:rsidR="00EE5811" w:rsidRPr="00A12DC3" w:rsidRDefault="00DF2348" w:rsidP="008A68BE">
            <w:pPr>
              <w:rPr>
                <w:lang w:val="en-US"/>
              </w:rPr>
              <w:pPrChange w:id="3003" w:author="Иво Станков" w:date="2013-07-29T18:48:00Z">
                <w:pPr/>
              </w:pPrChange>
            </w:pPr>
            <w:r>
              <w:rPr>
                <w:lang w:val="en-US"/>
              </w:rPr>
              <w:t>944</w:t>
            </w:r>
          </w:p>
        </w:tc>
        <w:tc>
          <w:tcPr>
            <w:tcW w:w="1014" w:type="dxa"/>
            <w:tcBorders>
              <w:top w:val="nil"/>
              <w:left w:val="nil"/>
              <w:bottom w:val="nil"/>
              <w:right w:val="nil"/>
            </w:tcBorders>
            <w:noWrap/>
            <w:tcPrChange w:id="3004" w:author="Иво Станков" w:date="2013-07-29T18:48:00Z">
              <w:tcPr>
                <w:tcW w:w="1014" w:type="dxa"/>
                <w:tcBorders>
                  <w:top w:val="nil"/>
                  <w:left w:val="nil"/>
                  <w:bottom w:val="nil"/>
                  <w:right w:val="nil"/>
                </w:tcBorders>
                <w:noWrap/>
              </w:tcPr>
            </w:tcPrChange>
          </w:tcPr>
          <w:p w:rsidR="00EE5811" w:rsidRDefault="0012073B" w:rsidP="008A68BE">
            <w:pPr>
              <w:pPrChange w:id="3005" w:author="Иво Станков" w:date="2013-07-29T18:48:00Z">
                <w:pPr/>
              </w:pPrChange>
            </w:pPr>
            <w:r w:rsidRPr="009C5860">
              <w:t>968</w:t>
            </w:r>
          </w:p>
        </w:tc>
        <w:tc>
          <w:tcPr>
            <w:tcW w:w="1042" w:type="dxa"/>
            <w:tcBorders>
              <w:top w:val="nil"/>
              <w:left w:val="nil"/>
              <w:bottom w:val="nil"/>
              <w:right w:val="nil"/>
            </w:tcBorders>
            <w:noWrap/>
            <w:tcPrChange w:id="3006" w:author="Иво Станков" w:date="2013-07-29T18:48:00Z">
              <w:tcPr>
                <w:tcW w:w="1010" w:type="dxa"/>
                <w:tcBorders>
                  <w:top w:val="nil"/>
                  <w:left w:val="nil"/>
                  <w:bottom w:val="nil"/>
                  <w:right w:val="nil"/>
                </w:tcBorders>
                <w:noWrap/>
              </w:tcPr>
            </w:tcPrChange>
          </w:tcPr>
          <w:p w:rsidR="00EE5811" w:rsidRDefault="0012073B" w:rsidP="008A68BE">
            <w:pPr>
              <w:pPrChange w:id="3007" w:author="Иво Станков" w:date="2013-07-29T18:48:00Z">
                <w:pPr/>
              </w:pPrChange>
            </w:pPr>
            <w:r w:rsidRPr="009C5860">
              <w:t>-</w:t>
            </w:r>
          </w:p>
        </w:tc>
        <w:tc>
          <w:tcPr>
            <w:tcW w:w="904" w:type="dxa"/>
            <w:tcBorders>
              <w:top w:val="nil"/>
              <w:left w:val="nil"/>
              <w:bottom w:val="nil"/>
              <w:right w:val="nil"/>
            </w:tcBorders>
            <w:noWrap/>
            <w:tcPrChange w:id="3008" w:author="Иво Станков" w:date="2013-07-29T18:48:00Z">
              <w:tcPr>
                <w:tcW w:w="904" w:type="dxa"/>
                <w:tcBorders>
                  <w:top w:val="nil"/>
                  <w:left w:val="nil"/>
                  <w:bottom w:val="nil"/>
                  <w:right w:val="nil"/>
                </w:tcBorders>
                <w:noWrap/>
              </w:tcPr>
            </w:tcPrChange>
          </w:tcPr>
          <w:p w:rsidR="00EE5811" w:rsidRDefault="0012073B" w:rsidP="008A68BE">
            <w:pPr>
              <w:pPrChange w:id="3009" w:author="Иво Станков" w:date="2013-07-29T18:48:00Z">
                <w:pPr/>
              </w:pPrChange>
            </w:pPr>
            <w:r w:rsidRPr="009C5860">
              <w:t>-</w:t>
            </w:r>
          </w:p>
        </w:tc>
        <w:tc>
          <w:tcPr>
            <w:tcW w:w="1122" w:type="dxa"/>
            <w:tcBorders>
              <w:top w:val="nil"/>
              <w:left w:val="nil"/>
              <w:bottom w:val="nil"/>
              <w:right w:val="nil"/>
            </w:tcBorders>
            <w:noWrap/>
            <w:tcPrChange w:id="3010" w:author="Иво Станков" w:date="2013-07-29T18:48:00Z">
              <w:tcPr>
                <w:tcW w:w="1010" w:type="dxa"/>
                <w:tcBorders>
                  <w:top w:val="nil"/>
                  <w:left w:val="nil"/>
                  <w:bottom w:val="nil"/>
                  <w:right w:val="nil"/>
                </w:tcBorders>
                <w:noWrap/>
              </w:tcPr>
            </w:tcPrChange>
          </w:tcPr>
          <w:p w:rsidR="00EE5811" w:rsidRDefault="0012073B" w:rsidP="008A68BE">
            <w:pPr>
              <w:pPrChange w:id="3011" w:author="Иво Станков" w:date="2013-07-29T18:48:00Z">
                <w:pPr/>
              </w:pPrChange>
            </w:pPr>
            <w:r w:rsidRPr="009C5860">
              <w:t>-</w:t>
            </w:r>
          </w:p>
        </w:tc>
        <w:tc>
          <w:tcPr>
            <w:tcW w:w="904" w:type="dxa"/>
            <w:tcBorders>
              <w:top w:val="nil"/>
              <w:left w:val="nil"/>
              <w:bottom w:val="nil"/>
              <w:right w:val="nil"/>
            </w:tcBorders>
            <w:noWrap/>
            <w:tcPrChange w:id="3012" w:author="Иво Станков" w:date="2013-07-29T18:48:00Z">
              <w:tcPr>
                <w:tcW w:w="904" w:type="dxa"/>
                <w:tcBorders>
                  <w:top w:val="nil"/>
                  <w:left w:val="nil"/>
                  <w:bottom w:val="nil"/>
                  <w:right w:val="nil"/>
                </w:tcBorders>
                <w:noWrap/>
              </w:tcPr>
            </w:tcPrChange>
          </w:tcPr>
          <w:p w:rsidR="00EE5811" w:rsidRDefault="0012073B" w:rsidP="008A68BE">
            <w:pPr>
              <w:pPrChange w:id="3013" w:author="Иво Станков" w:date="2013-07-29T18:48:00Z">
                <w:pPr/>
              </w:pPrChange>
            </w:pPr>
            <w:r w:rsidRPr="009C5860">
              <w:t>-</w:t>
            </w:r>
          </w:p>
        </w:tc>
        <w:tc>
          <w:tcPr>
            <w:tcW w:w="1122" w:type="dxa"/>
            <w:tcBorders>
              <w:top w:val="nil"/>
              <w:left w:val="nil"/>
              <w:bottom w:val="nil"/>
              <w:right w:val="nil"/>
            </w:tcBorders>
            <w:noWrap/>
            <w:tcPrChange w:id="3014" w:author="Иво Станков" w:date="2013-07-29T18:48:00Z">
              <w:tcPr>
                <w:tcW w:w="1010" w:type="dxa"/>
                <w:tcBorders>
                  <w:top w:val="nil"/>
                  <w:left w:val="nil"/>
                  <w:bottom w:val="nil"/>
                  <w:right w:val="nil"/>
                </w:tcBorders>
                <w:noWrap/>
              </w:tcPr>
            </w:tcPrChange>
          </w:tcPr>
          <w:p w:rsidR="00EE5811" w:rsidRPr="00A12DC3" w:rsidRDefault="00DF2348" w:rsidP="008A68BE">
            <w:pPr>
              <w:rPr>
                <w:lang w:val="en-US"/>
              </w:rPr>
              <w:pPrChange w:id="3015" w:author="Иво Станков" w:date="2013-07-29T18:48:00Z">
                <w:pPr/>
              </w:pPrChange>
            </w:pPr>
            <w:r>
              <w:rPr>
                <w:lang w:val="en-US"/>
              </w:rPr>
              <w:t>944</w:t>
            </w:r>
          </w:p>
        </w:tc>
        <w:tc>
          <w:tcPr>
            <w:tcW w:w="904" w:type="dxa"/>
            <w:tcBorders>
              <w:top w:val="nil"/>
              <w:left w:val="nil"/>
              <w:bottom w:val="nil"/>
              <w:right w:val="nil"/>
            </w:tcBorders>
            <w:noWrap/>
            <w:tcPrChange w:id="3016" w:author="Иво Станков" w:date="2013-07-29T18:48:00Z">
              <w:tcPr>
                <w:tcW w:w="541" w:type="dxa"/>
                <w:tcBorders>
                  <w:top w:val="nil"/>
                  <w:left w:val="nil"/>
                  <w:bottom w:val="nil"/>
                  <w:right w:val="nil"/>
                </w:tcBorders>
                <w:noWrap/>
              </w:tcPr>
            </w:tcPrChange>
          </w:tcPr>
          <w:p w:rsidR="00EE5811" w:rsidRDefault="0012073B" w:rsidP="008A68BE">
            <w:pPr>
              <w:pPrChange w:id="3017" w:author="Иво Станков" w:date="2013-07-29T18:48:00Z">
                <w:pPr/>
              </w:pPrChange>
            </w:pPr>
            <w:r w:rsidRPr="009C5860">
              <w:t>968</w:t>
            </w:r>
          </w:p>
        </w:tc>
      </w:tr>
      <w:tr w:rsidR="0012073B" w:rsidRPr="009C5860" w:rsidTr="008A68BE">
        <w:trPr>
          <w:trHeight w:val="170"/>
          <w:jc w:val="center"/>
          <w:trPrChange w:id="3018" w:author="Иво Станков" w:date="2013-07-29T18:48:00Z">
            <w:trPr>
              <w:trHeight w:val="170"/>
              <w:jc w:val="center"/>
            </w:trPr>
          </w:trPrChange>
        </w:trPr>
        <w:tc>
          <w:tcPr>
            <w:tcW w:w="2769" w:type="dxa"/>
            <w:tcBorders>
              <w:top w:val="nil"/>
              <w:left w:val="nil"/>
              <w:bottom w:val="nil"/>
              <w:right w:val="nil"/>
            </w:tcBorders>
            <w:noWrap/>
            <w:vAlign w:val="center"/>
            <w:tcPrChange w:id="3019"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3020" w:author="Иво Станков" w:date="2013-07-29T18:48:00Z">
                <w:pPr/>
              </w:pPrChange>
            </w:pPr>
            <w:r w:rsidRPr="009C5860">
              <w:t>Задължения към доставчици</w:t>
            </w:r>
          </w:p>
        </w:tc>
        <w:tc>
          <w:tcPr>
            <w:tcW w:w="1122" w:type="dxa"/>
            <w:tcBorders>
              <w:top w:val="nil"/>
              <w:left w:val="nil"/>
              <w:bottom w:val="nil"/>
              <w:right w:val="nil"/>
            </w:tcBorders>
            <w:noWrap/>
            <w:tcPrChange w:id="3021" w:author="Иво Станков" w:date="2013-07-29T18:48:00Z">
              <w:tcPr>
                <w:tcW w:w="1098" w:type="dxa"/>
                <w:tcBorders>
                  <w:top w:val="nil"/>
                  <w:left w:val="nil"/>
                  <w:bottom w:val="nil"/>
                  <w:right w:val="nil"/>
                </w:tcBorders>
                <w:noWrap/>
              </w:tcPr>
            </w:tcPrChange>
          </w:tcPr>
          <w:p w:rsidR="00EE5811" w:rsidRPr="00A12DC3" w:rsidRDefault="00DF2348" w:rsidP="008A68BE">
            <w:pPr>
              <w:rPr>
                <w:lang w:val="en-US"/>
              </w:rPr>
              <w:pPrChange w:id="3022" w:author="Иво Станков" w:date="2013-07-29T18:48:00Z">
                <w:pPr/>
              </w:pPrChange>
            </w:pPr>
            <w:r>
              <w:rPr>
                <w:lang w:val="en-US"/>
              </w:rPr>
              <w:t>123</w:t>
            </w:r>
          </w:p>
        </w:tc>
        <w:tc>
          <w:tcPr>
            <w:tcW w:w="1014" w:type="dxa"/>
            <w:tcBorders>
              <w:top w:val="nil"/>
              <w:left w:val="nil"/>
              <w:bottom w:val="nil"/>
              <w:right w:val="nil"/>
            </w:tcBorders>
            <w:noWrap/>
            <w:tcPrChange w:id="3023" w:author="Иво Станков" w:date="2013-07-29T18:48:00Z">
              <w:tcPr>
                <w:tcW w:w="1014" w:type="dxa"/>
                <w:tcBorders>
                  <w:top w:val="nil"/>
                  <w:left w:val="nil"/>
                  <w:bottom w:val="nil"/>
                  <w:right w:val="nil"/>
                </w:tcBorders>
                <w:noWrap/>
              </w:tcPr>
            </w:tcPrChange>
          </w:tcPr>
          <w:p w:rsidR="00EE5811" w:rsidRDefault="0012073B" w:rsidP="008A68BE">
            <w:pPr>
              <w:pPrChange w:id="3024" w:author="Иво Станков" w:date="2013-07-29T18:48:00Z">
                <w:pPr/>
              </w:pPrChange>
            </w:pPr>
            <w:r w:rsidRPr="009C5860">
              <w:t>442</w:t>
            </w:r>
          </w:p>
        </w:tc>
        <w:tc>
          <w:tcPr>
            <w:tcW w:w="1042" w:type="dxa"/>
            <w:tcBorders>
              <w:top w:val="nil"/>
              <w:left w:val="nil"/>
              <w:bottom w:val="nil"/>
              <w:right w:val="nil"/>
            </w:tcBorders>
            <w:noWrap/>
            <w:tcPrChange w:id="3025" w:author="Иво Станков" w:date="2013-07-29T18:48:00Z">
              <w:tcPr>
                <w:tcW w:w="1010" w:type="dxa"/>
                <w:tcBorders>
                  <w:top w:val="nil"/>
                  <w:left w:val="nil"/>
                  <w:bottom w:val="nil"/>
                  <w:right w:val="nil"/>
                </w:tcBorders>
                <w:noWrap/>
              </w:tcPr>
            </w:tcPrChange>
          </w:tcPr>
          <w:p w:rsidR="00EE5811" w:rsidRPr="00A12DC3" w:rsidRDefault="00DF2348" w:rsidP="008A68BE">
            <w:pPr>
              <w:rPr>
                <w:lang w:val="en-US"/>
              </w:rPr>
              <w:pPrChange w:id="3026" w:author="Иво Станков" w:date="2013-07-29T18:48:00Z">
                <w:pPr/>
              </w:pPrChange>
            </w:pPr>
            <w:r>
              <w:rPr>
                <w:lang w:val="en-US"/>
              </w:rPr>
              <w:t>12</w:t>
            </w:r>
          </w:p>
        </w:tc>
        <w:tc>
          <w:tcPr>
            <w:tcW w:w="904" w:type="dxa"/>
            <w:tcBorders>
              <w:top w:val="nil"/>
              <w:left w:val="nil"/>
              <w:bottom w:val="nil"/>
              <w:right w:val="nil"/>
            </w:tcBorders>
            <w:noWrap/>
            <w:tcPrChange w:id="3027" w:author="Иво Станков" w:date="2013-07-29T18:48:00Z">
              <w:tcPr>
                <w:tcW w:w="904" w:type="dxa"/>
                <w:tcBorders>
                  <w:top w:val="nil"/>
                  <w:left w:val="nil"/>
                  <w:bottom w:val="nil"/>
                  <w:right w:val="nil"/>
                </w:tcBorders>
                <w:noWrap/>
              </w:tcPr>
            </w:tcPrChange>
          </w:tcPr>
          <w:p w:rsidR="00EE5811" w:rsidRDefault="0012073B" w:rsidP="008A68BE">
            <w:pPr>
              <w:pPrChange w:id="3028" w:author="Иво Станков" w:date="2013-07-29T18:48:00Z">
                <w:pPr/>
              </w:pPrChange>
            </w:pPr>
            <w:r w:rsidRPr="009C5860">
              <w:t>3</w:t>
            </w:r>
          </w:p>
        </w:tc>
        <w:tc>
          <w:tcPr>
            <w:tcW w:w="1122" w:type="dxa"/>
            <w:tcBorders>
              <w:top w:val="nil"/>
              <w:left w:val="nil"/>
              <w:bottom w:val="nil"/>
              <w:right w:val="nil"/>
            </w:tcBorders>
            <w:noWrap/>
            <w:tcPrChange w:id="3029" w:author="Иво Станков" w:date="2013-07-29T18:48:00Z">
              <w:tcPr>
                <w:tcW w:w="1010" w:type="dxa"/>
                <w:tcBorders>
                  <w:top w:val="nil"/>
                  <w:left w:val="nil"/>
                  <w:bottom w:val="nil"/>
                  <w:right w:val="nil"/>
                </w:tcBorders>
                <w:noWrap/>
              </w:tcPr>
            </w:tcPrChange>
          </w:tcPr>
          <w:p w:rsidR="00EE5811" w:rsidRPr="00A12DC3" w:rsidRDefault="00DF2348" w:rsidP="008A68BE">
            <w:pPr>
              <w:rPr>
                <w:lang w:val="en-US"/>
              </w:rPr>
              <w:pPrChange w:id="3030" w:author="Иво Станков" w:date="2013-07-29T18:48:00Z">
                <w:pPr/>
              </w:pPrChange>
            </w:pPr>
            <w:r>
              <w:rPr>
                <w:lang w:val="en-US"/>
              </w:rPr>
              <w:t>273</w:t>
            </w:r>
          </w:p>
        </w:tc>
        <w:tc>
          <w:tcPr>
            <w:tcW w:w="904" w:type="dxa"/>
            <w:tcBorders>
              <w:top w:val="nil"/>
              <w:left w:val="nil"/>
              <w:bottom w:val="nil"/>
              <w:right w:val="nil"/>
            </w:tcBorders>
            <w:noWrap/>
            <w:tcPrChange w:id="3031" w:author="Иво Станков" w:date="2013-07-29T18:48:00Z">
              <w:tcPr>
                <w:tcW w:w="904" w:type="dxa"/>
                <w:tcBorders>
                  <w:top w:val="nil"/>
                  <w:left w:val="nil"/>
                  <w:bottom w:val="nil"/>
                  <w:right w:val="nil"/>
                </w:tcBorders>
                <w:noWrap/>
              </w:tcPr>
            </w:tcPrChange>
          </w:tcPr>
          <w:p w:rsidR="00EE5811" w:rsidRDefault="0012073B" w:rsidP="008A68BE">
            <w:pPr>
              <w:pPrChange w:id="3032" w:author="Иво Станков" w:date="2013-07-29T18:48:00Z">
                <w:pPr/>
              </w:pPrChange>
            </w:pPr>
            <w:r w:rsidRPr="009C5860">
              <w:t>35</w:t>
            </w:r>
          </w:p>
        </w:tc>
        <w:tc>
          <w:tcPr>
            <w:tcW w:w="1122" w:type="dxa"/>
            <w:tcBorders>
              <w:top w:val="nil"/>
              <w:left w:val="nil"/>
              <w:bottom w:val="nil"/>
              <w:right w:val="nil"/>
            </w:tcBorders>
            <w:noWrap/>
            <w:tcPrChange w:id="3033" w:author="Иво Станков" w:date="2013-07-29T18:48:00Z">
              <w:tcPr>
                <w:tcW w:w="1010" w:type="dxa"/>
                <w:tcBorders>
                  <w:top w:val="nil"/>
                  <w:left w:val="nil"/>
                  <w:bottom w:val="nil"/>
                  <w:right w:val="nil"/>
                </w:tcBorders>
                <w:noWrap/>
              </w:tcPr>
            </w:tcPrChange>
          </w:tcPr>
          <w:p w:rsidR="00EE5811" w:rsidRPr="00A12DC3" w:rsidRDefault="00DF2348" w:rsidP="008A68BE">
            <w:pPr>
              <w:rPr>
                <w:lang w:val="en-US"/>
              </w:rPr>
              <w:pPrChange w:id="3034" w:author="Иво Станков" w:date="2013-07-29T18:48:00Z">
                <w:pPr/>
              </w:pPrChange>
            </w:pPr>
            <w:r>
              <w:rPr>
                <w:lang w:val="en-US"/>
              </w:rPr>
              <w:t>408</w:t>
            </w:r>
          </w:p>
        </w:tc>
        <w:tc>
          <w:tcPr>
            <w:tcW w:w="904" w:type="dxa"/>
            <w:tcBorders>
              <w:top w:val="nil"/>
              <w:left w:val="nil"/>
              <w:bottom w:val="nil"/>
              <w:right w:val="nil"/>
            </w:tcBorders>
            <w:noWrap/>
            <w:tcPrChange w:id="3035" w:author="Иво Станков" w:date="2013-07-29T18:48:00Z">
              <w:tcPr>
                <w:tcW w:w="541" w:type="dxa"/>
                <w:tcBorders>
                  <w:top w:val="nil"/>
                  <w:left w:val="nil"/>
                  <w:bottom w:val="nil"/>
                  <w:right w:val="nil"/>
                </w:tcBorders>
                <w:noWrap/>
              </w:tcPr>
            </w:tcPrChange>
          </w:tcPr>
          <w:p w:rsidR="00EE5811" w:rsidRDefault="0012073B" w:rsidP="008A68BE">
            <w:pPr>
              <w:pPrChange w:id="3036" w:author="Иво Станков" w:date="2013-07-29T18:48:00Z">
                <w:pPr/>
              </w:pPrChange>
            </w:pPr>
            <w:r w:rsidRPr="009C5860">
              <w:t>480</w:t>
            </w:r>
          </w:p>
        </w:tc>
      </w:tr>
      <w:tr w:rsidR="0012073B" w:rsidRPr="009C5860" w:rsidTr="008A68BE">
        <w:trPr>
          <w:trHeight w:val="170"/>
          <w:jc w:val="center"/>
          <w:trPrChange w:id="3037" w:author="Иво Станков" w:date="2013-07-29T18:48:00Z">
            <w:trPr>
              <w:trHeight w:val="170"/>
              <w:jc w:val="center"/>
            </w:trPr>
          </w:trPrChange>
        </w:trPr>
        <w:tc>
          <w:tcPr>
            <w:tcW w:w="2769" w:type="dxa"/>
            <w:tcBorders>
              <w:top w:val="nil"/>
              <w:left w:val="nil"/>
              <w:bottom w:val="nil"/>
              <w:right w:val="nil"/>
            </w:tcBorders>
            <w:noWrap/>
            <w:vAlign w:val="center"/>
            <w:tcPrChange w:id="3038"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3039" w:author="Иво Станков" w:date="2013-07-29T18:48:00Z">
                <w:pPr/>
              </w:pPrChange>
            </w:pPr>
            <w:r w:rsidRPr="009C5860">
              <w:t>Задължения към персонала и социалното осигуряване</w:t>
            </w:r>
          </w:p>
        </w:tc>
        <w:tc>
          <w:tcPr>
            <w:tcW w:w="1122" w:type="dxa"/>
            <w:tcBorders>
              <w:top w:val="nil"/>
              <w:left w:val="nil"/>
              <w:bottom w:val="nil"/>
              <w:right w:val="nil"/>
            </w:tcBorders>
            <w:noWrap/>
            <w:tcPrChange w:id="3040" w:author="Иво Станков" w:date="2013-07-29T18:48:00Z">
              <w:tcPr>
                <w:tcW w:w="1098" w:type="dxa"/>
                <w:tcBorders>
                  <w:top w:val="nil"/>
                  <w:left w:val="nil"/>
                  <w:bottom w:val="nil"/>
                  <w:right w:val="nil"/>
                </w:tcBorders>
                <w:noWrap/>
              </w:tcPr>
            </w:tcPrChange>
          </w:tcPr>
          <w:p w:rsidR="00EE5811" w:rsidRPr="00A12DC3" w:rsidRDefault="00DF2348" w:rsidP="008A68BE">
            <w:pPr>
              <w:rPr>
                <w:lang w:val="en-US"/>
              </w:rPr>
              <w:pPrChange w:id="3041" w:author="Иво Станков" w:date="2013-07-29T18:48:00Z">
                <w:pPr/>
              </w:pPrChange>
            </w:pPr>
            <w:r>
              <w:rPr>
                <w:lang w:val="en-US"/>
              </w:rPr>
              <w:t>39</w:t>
            </w:r>
          </w:p>
        </w:tc>
        <w:tc>
          <w:tcPr>
            <w:tcW w:w="1014" w:type="dxa"/>
            <w:tcBorders>
              <w:top w:val="nil"/>
              <w:left w:val="nil"/>
              <w:bottom w:val="nil"/>
              <w:right w:val="nil"/>
            </w:tcBorders>
            <w:noWrap/>
            <w:tcPrChange w:id="3042" w:author="Иво Станков" w:date="2013-07-29T18:48:00Z">
              <w:tcPr>
                <w:tcW w:w="1014" w:type="dxa"/>
                <w:tcBorders>
                  <w:top w:val="nil"/>
                  <w:left w:val="nil"/>
                  <w:bottom w:val="nil"/>
                  <w:right w:val="nil"/>
                </w:tcBorders>
                <w:noWrap/>
              </w:tcPr>
            </w:tcPrChange>
          </w:tcPr>
          <w:p w:rsidR="00EE5811" w:rsidRDefault="0012073B" w:rsidP="008A68BE">
            <w:pPr>
              <w:pPrChange w:id="3043" w:author="Иво Станков" w:date="2013-07-29T18:48:00Z">
                <w:pPr/>
              </w:pPrChange>
            </w:pPr>
            <w:r w:rsidRPr="009C5860">
              <w:t>41</w:t>
            </w:r>
          </w:p>
        </w:tc>
        <w:tc>
          <w:tcPr>
            <w:tcW w:w="1042" w:type="dxa"/>
            <w:tcBorders>
              <w:top w:val="nil"/>
              <w:left w:val="nil"/>
              <w:bottom w:val="nil"/>
              <w:right w:val="nil"/>
            </w:tcBorders>
            <w:noWrap/>
            <w:tcPrChange w:id="3044" w:author="Иво Станков" w:date="2013-07-29T18:48:00Z">
              <w:tcPr>
                <w:tcW w:w="1010" w:type="dxa"/>
                <w:tcBorders>
                  <w:top w:val="nil"/>
                  <w:left w:val="nil"/>
                  <w:bottom w:val="nil"/>
                  <w:right w:val="nil"/>
                </w:tcBorders>
                <w:noWrap/>
              </w:tcPr>
            </w:tcPrChange>
          </w:tcPr>
          <w:p w:rsidR="00EE5811" w:rsidRDefault="0012073B" w:rsidP="008A68BE">
            <w:pPr>
              <w:pPrChange w:id="3045" w:author="Иво Станков" w:date="2013-07-29T18:48:00Z">
                <w:pPr/>
              </w:pPrChange>
            </w:pPr>
            <w:r w:rsidRPr="009C5860">
              <w:t>13</w:t>
            </w:r>
          </w:p>
        </w:tc>
        <w:tc>
          <w:tcPr>
            <w:tcW w:w="904" w:type="dxa"/>
            <w:tcBorders>
              <w:top w:val="nil"/>
              <w:left w:val="nil"/>
              <w:bottom w:val="nil"/>
              <w:right w:val="nil"/>
            </w:tcBorders>
            <w:noWrap/>
            <w:tcPrChange w:id="3046" w:author="Иво Станков" w:date="2013-07-29T18:48:00Z">
              <w:tcPr>
                <w:tcW w:w="904" w:type="dxa"/>
                <w:tcBorders>
                  <w:top w:val="nil"/>
                  <w:left w:val="nil"/>
                  <w:bottom w:val="nil"/>
                  <w:right w:val="nil"/>
                </w:tcBorders>
                <w:noWrap/>
              </w:tcPr>
            </w:tcPrChange>
          </w:tcPr>
          <w:p w:rsidR="00EE5811" w:rsidRDefault="0012073B" w:rsidP="008A68BE">
            <w:pPr>
              <w:pPrChange w:id="3047" w:author="Иво Станков" w:date="2013-07-29T18:48:00Z">
                <w:pPr/>
              </w:pPrChange>
            </w:pPr>
            <w:r w:rsidRPr="009C5860">
              <w:t>7</w:t>
            </w:r>
          </w:p>
        </w:tc>
        <w:tc>
          <w:tcPr>
            <w:tcW w:w="1122" w:type="dxa"/>
            <w:tcBorders>
              <w:top w:val="nil"/>
              <w:left w:val="nil"/>
              <w:bottom w:val="nil"/>
              <w:right w:val="nil"/>
            </w:tcBorders>
            <w:noWrap/>
            <w:tcPrChange w:id="3048" w:author="Иво Станков" w:date="2013-07-29T18:48:00Z">
              <w:tcPr>
                <w:tcW w:w="1010" w:type="dxa"/>
                <w:tcBorders>
                  <w:top w:val="nil"/>
                  <w:left w:val="nil"/>
                  <w:bottom w:val="nil"/>
                  <w:right w:val="nil"/>
                </w:tcBorders>
                <w:noWrap/>
              </w:tcPr>
            </w:tcPrChange>
          </w:tcPr>
          <w:p w:rsidR="00EE5811" w:rsidRDefault="0012073B" w:rsidP="008A68BE">
            <w:pPr>
              <w:pPrChange w:id="3049" w:author="Иво Станков" w:date="2013-07-29T18:48:00Z">
                <w:pPr/>
              </w:pPrChange>
            </w:pPr>
            <w:r w:rsidRPr="009C5860">
              <w:t>21</w:t>
            </w:r>
          </w:p>
        </w:tc>
        <w:tc>
          <w:tcPr>
            <w:tcW w:w="904" w:type="dxa"/>
            <w:tcBorders>
              <w:top w:val="nil"/>
              <w:left w:val="nil"/>
              <w:bottom w:val="nil"/>
              <w:right w:val="nil"/>
            </w:tcBorders>
            <w:noWrap/>
            <w:tcPrChange w:id="3050" w:author="Иво Станков" w:date="2013-07-29T18:48:00Z">
              <w:tcPr>
                <w:tcW w:w="904" w:type="dxa"/>
                <w:tcBorders>
                  <w:top w:val="nil"/>
                  <w:left w:val="nil"/>
                  <w:bottom w:val="nil"/>
                  <w:right w:val="nil"/>
                </w:tcBorders>
                <w:noWrap/>
              </w:tcPr>
            </w:tcPrChange>
          </w:tcPr>
          <w:p w:rsidR="00EE5811" w:rsidRDefault="0012073B" w:rsidP="008A68BE">
            <w:pPr>
              <w:pPrChange w:id="3051" w:author="Иво Станков" w:date="2013-07-29T18:48:00Z">
                <w:pPr/>
              </w:pPrChange>
            </w:pPr>
            <w:r w:rsidRPr="009C5860">
              <w:t>17</w:t>
            </w:r>
          </w:p>
        </w:tc>
        <w:tc>
          <w:tcPr>
            <w:tcW w:w="1122" w:type="dxa"/>
            <w:tcBorders>
              <w:top w:val="nil"/>
              <w:left w:val="nil"/>
              <w:bottom w:val="nil"/>
              <w:right w:val="nil"/>
            </w:tcBorders>
            <w:noWrap/>
            <w:tcPrChange w:id="3052" w:author="Иво Станков" w:date="2013-07-29T18:48:00Z">
              <w:tcPr>
                <w:tcW w:w="1010" w:type="dxa"/>
                <w:tcBorders>
                  <w:top w:val="nil"/>
                  <w:left w:val="nil"/>
                  <w:bottom w:val="nil"/>
                  <w:right w:val="nil"/>
                </w:tcBorders>
                <w:noWrap/>
              </w:tcPr>
            </w:tcPrChange>
          </w:tcPr>
          <w:p w:rsidR="00EE5811" w:rsidRPr="00A12DC3" w:rsidRDefault="00DF2348" w:rsidP="008A68BE">
            <w:pPr>
              <w:rPr>
                <w:lang w:val="en-US"/>
              </w:rPr>
              <w:pPrChange w:id="3053" w:author="Иво Станков" w:date="2013-07-29T18:48:00Z">
                <w:pPr/>
              </w:pPrChange>
            </w:pPr>
            <w:r>
              <w:rPr>
                <w:lang w:val="en-US"/>
              </w:rPr>
              <w:t>73</w:t>
            </w:r>
          </w:p>
        </w:tc>
        <w:tc>
          <w:tcPr>
            <w:tcW w:w="904" w:type="dxa"/>
            <w:tcBorders>
              <w:top w:val="nil"/>
              <w:left w:val="nil"/>
              <w:bottom w:val="nil"/>
              <w:right w:val="nil"/>
            </w:tcBorders>
            <w:noWrap/>
            <w:tcPrChange w:id="3054" w:author="Иво Станков" w:date="2013-07-29T18:48:00Z">
              <w:tcPr>
                <w:tcW w:w="541" w:type="dxa"/>
                <w:tcBorders>
                  <w:top w:val="nil"/>
                  <w:left w:val="nil"/>
                  <w:bottom w:val="nil"/>
                  <w:right w:val="nil"/>
                </w:tcBorders>
                <w:noWrap/>
              </w:tcPr>
            </w:tcPrChange>
          </w:tcPr>
          <w:p w:rsidR="00EE5811" w:rsidRDefault="0012073B" w:rsidP="008A68BE">
            <w:pPr>
              <w:pPrChange w:id="3055" w:author="Иво Станков" w:date="2013-07-29T18:48:00Z">
                <w:pPr/>
              </w:pPrChange>
            </w:pPr>
            <w:r w:rsidRPr="009C5860">
              <w:t>65</w:t>
            </w:r>
          </w:p>
        </w:tc>
      </w:tr>
      <w:tr w:rsidR="0012073B" w:rsidRPr="009C5860" w:rsidTr="008A68BE">
        <w:trPr>
          <w:trHeight w:val="170"/>
          <w:jc w:val="center"/>
          <w:trPrChange w:id="3056" w:author="Иво Станков" w:date="2013-07-29T18:48:00Z">
            <w:trPr>
              <w:trHeight w:val="170"/>
              <w:jc w:val="center"/>
            </w:trPr>
          </w:trPrChange>
        </w:trPr>
        <w:tc>
          <w:tcPr>
            <w:tcW w:w="2769" w:type="dxa"/>
            <w:tcBorders>
              <w:top w:val="nil"/>
              <w:left w:val="nil"/>
              <w:bottom w:val="nil"/>
              <w:right w:val="nil"/>
            </w:tcBorders>
            <w:noWrap/>
            <w:vAlign w:val="center"/>
            <w:tcPrChange w:id="3057"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3058" w:author="Иво Станков" w:date="2013-07-29T18:48:00Z">
                <w:pPr/>
              </w:pPrChange>
            </w:pPr>
            <w:r w:rsidRPr="009C5860">
              <w:t>Пасиви на сегмента</w:t>
            </w:r>
          </w:p>
        </w:tc>
        <w:tc>
          <w:tcPr>
            <w:tcW w:w="1122" w:type="dxa"/>
            <w:tcBorders>
              <w:top w:val="single" w:sz="8" w:space="0" w:color="auto"/>
              <w:left w:val="nil"/>
              <w:bottom w:val="single" w:sz="8" w:space="0" w:color="auto"/>
              <w:right w:val="nil"/>
            </w:tcBorders>
            <w:noWrap/>
            <w:tcPrChange w:id="3059" w:author="Иво Станков" w:date="2013-07-29T18:48:00Z">
              <w:tcPr>
                <w:tcW w:w="1098" w:type="dxa"/>
                <w:tcBorders>
                  <w:top w:val="single" w:sz="8" w:space="0" w:color="auto"/>
                  <w:left w:val="nil"/>
                  <w:bottom w:val="single" w:sz="8" w:space="0" w:color="auto"/>
                  <w:right w:val="nil"/>
                </w:tcBorders>
                <w:noWrap/>
              </w:tcPr>
            </w:tcPrChange>
          </w:tcPr>
          <w:p w:rsidR="00EE5811" w:rsidRPr="00A12DC3" w:rsidRDefault="00DF2348" w:rsidP="008A68BE">
            <w:pPr>
              <w:rPr>
                <w:lang w:val="en-US"/>
              </w:rPr>
              <w:pPrChange w:id="3060" w:author="Иво Станков" w:date="2013-07-29T18:48:00Z">
                <w:pPr/>
              </w:pPrChange>
            </w:pPr>
            <w:r>
              <w:rPr>
                <w:lang w:val="en-US"/>
              </w:rPr>
              <w:t>1,106</w:t>
            </w:r>
          </w:p>
        </w:tc>
        <w:tc>
          <w:tcPr>
            <w:tcW w:w="1014" w:type="dxa"/>
            <w:tcBorders>
              <w:top w:val="single" w:sz="8" w:space="0" w:color="auto"/>
              <w:left w:val="nil"/>
              <w:bottom w:val="single" w:sz="8" w:space="0" w:color="auto"/>
              <w:right w:val="nil"/>
            </w:tcBorders>
            <w:noWrap/>
            <w:tcPrChange w:id="3061" w:author="Иво Станков" w:date="2013-07-29T18:48:00Z">
              <w:tcPr>
                <w:tcW w:w="1014" w:type="dxa"/>
                <w:tcBorders>
                  <w:top w:val="single" w:sz="8" w:space="0" w:color="auto"/>
                  <w:left w:val="nil"/>
                  <w:bottom w:val="single" w:sz="8" w:space="0" w:color="auto"/>
                  <w:right w:val="nil"/>
                </w:tcBorders>
                <w:noWrap/>
              </w:tcPr>
            </w:tcPrChange>
          </w:tcPr>
          <w:p w:rsidR="00EE5811" w:rsidRDefault="0012073B" w:rsidP="008A68BE">
            <w:pPr>
              <w:pPrChange w:id="3062" w:author="Иво Станков" w:date="2013-07-29T18:48:00Z">
                <w:pPr/>
              </w:pPrChange>
            </w:pPr>
            <w:r w:rsidRPr="009C5860">
              <w:t>1,451</w:t>
            </w:r>
          </w:p>
        </w:tc>
        <w:tc>
          <w:tcPr>
            <w:tcW w:w="1042" w:type="dxa"/>
            <w:tcBorders>
              <w:top w:val="single" w:sz="8" w:space="0" w:color="auto"/>
              <w:left w:val="nil"/>
              <w:bottom w:val="single" w:sz="8" w:space="0" w:color="auto"/>
              <w:right w:val="nil"/>
            </w:tcBorders>
            <w:noWrap/>
            <w:tcPrChange w:id="3063"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DF2348" w:rsidP="008A68BE">
            <w:pPr>
              <w:rPr>
                <w:lang w:val="en-US"/>
              </w:rPr>
              <w:pPrChange w:id="3064" w:author="Иво Станков" w:date="2013-07-29T18:48:00Z">
                <w:pPr/>
              </w:pPrChange>
            </w:pPr>
            <w:r>
              <w:rPr>
                <w:lang w:val="en-US"/>
              </w:rPr>
              <w:t>25</w:t>
            </w:r>
          </w:p>
        </w:tc>
        <w:tc>
          <w:tcPr>
            <w:tcW w:w="904" w:type="dxa"/>
            <w:tcBorders>
              <w:top w:val="single" w:sz="8" w:space="0" w:color="auto"/>
              <w:left w:val="nil"/>
              <w:bottom w:val="single" w:sz="8" w:space="0" w:color="auto"/>
              <w:right w:val="nil"/>
            </w:tcBorders>
            <w:noWrap/>
            <w:tcPrChange w:id="3065" w:author="Иво Станков" w:date="2013-07-29T18:48:00Z">
              <w:tcPr>
                <w:tcW w:w="904" w:type="dxa"/>
                <w:tcBorders>
                  <w:top w:val="single" w:sz="8" w:space="0" w:color="auto"/>
                  <w:left w:val="nil"/>
                  <w:bottom w:val="single" w:sz="8" w:space="0" w:color="auto"/>
                  <w:right w:val="nil"/>
                </w:tcBorders>
                <w:noWrap/>
              </w:tcPr>
            </w:tcPrChange>
          </w:tcPr>
          <w:p w:rsidR="00EE5811" w:rsidRDefault="0012073B" w:rsidP="008A68BE">
            <w:pPr>
              <w:pPrChange w:id="3066" w:author="Иво Станков" w:date="2013-07-29T18:48:00Z">
                <w:pPr/>
              </w:pPrChange>
            </w:pPr>
            <w:r w:rsidRPr="009C5860">
              <w:t>10</w:t>
            </w:r>
          </w:p>
        </w:tc>
        <w:tc>
          <w:tcPr>
            <w:tcW w:w="1122" w:type="dxa"/>
            <w:tcBorders>
              <w:top w:val="single" w:sz="8" w:space="0" w:color="auto"/>
              <w:left w:val="nil"/>
              <w:bottom w:val="single" w:sz="8" w:space="0" w:color="auto"/>
              <w:right w:val="nil"/>
            </w:tcBorders>
            <w:noWrap/>
            <w:tcPrChange w:id="3067"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DF2348" w:rsidP="008A68BE">
            <w:pPr>
              <w:rPr>
                <w:lang w:val="en-US"/>
              </w:rPr>
              <w:pPrChange w:id="3068" w:author="Иво Станков" w:date="2013-07-29T18:48:00Z">
                <w:pPr/>
              </w:pPrChange>
            </w:pPr>
            <w:r>
              <w:rPr>
                <w:lang w:val="en-US"/>
              </w:rPr>
              <w:t>294</w:t>
            </w:r>
          </w:p>
        </w:tc>
        <w:tc>
          <w:tcPr>
            <w:tcW w:w="904" w:type="dxa"/>
            <w:tcBorders>
              <w:top w:val="single" w:sz="8" w:space="0" w:color="auto"/>
              <w:left w:val="nil"/>
              <w:bottom w:val="single" w:sz="8" w:space="0" w:color="auto"/>
              <w:right w:val="nil"/>
            </w:tcBorders>
            <w:noWrap/>
            <w:tcPrChange w:id="3069" w:author="Иво Станков" w:date="2013-07-29T18:48:00Z">
              <w:tcPr>
                <w:tcW w:w="904" w:type="dxa"/>
                <w:tcBorders>
                  <w:top w:val="single" w:sz="8" w:space="0" w:color="auto"/>
                  <w:left w:val="nil"/>
                  <w:bottom w:val="single" w:sz="8" w:space="0" w:color="auto"/>
                  <w:right w:val="nil"/>
                </w:tcBorders>
                <w:noWrap/>
              </w:tcPr>
            </w:tcPrChange>
          </w:tcPr>
          <w:p w:rsidR="00EE5811" w:rsidRDefault="0012073B" w:rsidP="008A68BE">
            <w:pPr>
              <w:pPrChange w:id="3070" w:author="Иво Станков" w:date="2013-07-29T18:48:00Z">
                <w:pPr/>
              </w:pPrChange>
            </w:pPr>
            <w:r w:rsidRPr="009C5860">
              <w:t>52</w:t>
            </w:r>
          </w:p>
        </w:tc>
        <w:tc>
          <w:tcPr>
            <w:tcW w:w="1122" w:type="dxa"/>
            <w:tcBorders>
              <w:top w:val="single" w:sz="8" w:space="0" w:color="auto"/>
              <w:left w:val="nil"/>
              <w:bottom w:val="single" w:sz="8" w:space="0" w:color="auto"/>
              <w:right w:val="nil"/>
            </w:tcBorders>
            <w:noWrap/>
            <w:tcPrChange w:id="3071"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DF2348" w:rsidP="008A68BE">
            <w:pPr>
              <w:rPr>
                <w:lang w:val="en-US"/>
              </w:rPr>
              <w:pPrChange w:id="3072" w:author="Иво Станков" w:date="2013-07-29T18:48:00Z">
                <w:pPr/>
              </w:pPrChange>
            </w:pPr>
            <w:r>
              <w:rPr>
                <w:lang w:val="en-US"/>
              </w:rPr>
              <w:t>1,425</w:t>
            </w:r>
          </w:p>
        </w:tc>
        <w:tc>
          <w:tcPr>
            <w:tcW w:w="904" w:type="dxa"/>
            <w:tcBorders>
              <w:top w:val="single" w:sz="8" w:space="0" w:color="auto"/>
              <w:left w:val="nil"/>
              <w:bottom w:val="single" w:sz="8" w:space="0" w:color="auto"/>
              <w:right w:val="nil"/>
            </w:tcBorders>
            <w:noWrap/>
            <w:tcPrChange w:id="3073" w:author="Иво Станков" w:date="2013-07-29T18:48:00Z">
              <w:tcPr>
                <w:tcW w:w="541" w:type="dxa"/>
                <w:tcBorders>
                  <w:top w:val="single" w:sz="8" w:space="0" w:color="auto"/>
                  <w:left w:val="nil"/>
                  <w:bottom w:val="single" w:sz="8" w:space="0" w:color="auto"/>
                  <w:right w:val="nil"/>
                </w:tcBorders>
                <w:noWrap/>
              </w:tcPr>
            </w:tcPrChange>
          </w:tcPr>
          <w:p w:rsidR="00EE5811" w:rsidRDefault="0012073B" w:rsidP="008A68BE">
            <w:pPr>
              <w:pPrChange w:id="3074" w:author="Иво Станков" w:date="2013-07-29T18:48:00Z">
                <w:pPr/>
              </w:pPrChange>
            </w:pPr>
            <w:r w:rsidRPr="009C5860">
              <w:t>1,513</w:t>
            </w:r>
          </w:p>
        </w:tc>
      </w:tr>
      <w:tr w:rsidR="0012073B" w:rsidRPr="009C5860" w:rsidTr="008A68BE">
        <w:trPr>
          <w:trHeight w:val="170"/>
          <w:jc w:val="center"/>
          <w:trPrChange w:id="3075" w:author="Иво Станков" w:date="2013-07-29T18:48:00Z">
            <w:trPr>
              <w:trHeight w:val="170"/>
              <w:jc w:val="center"/>
            </w:trPr>
          </w:trPrChange>
        </w:trPr>
        <w:tc>
          <w:tcPr>
            <w:tcW w:w="2769" w:type="dxa"/>
            <w:tcBorders>
              <w:top w:val="nil"/>
              <w:left w:val="nil"/>
              <w:bottom w:val="nil"/>
              <w:right w:val="nil"/>
            </w:tcBorders>
            <w:noWrap/>
            <w:vAlign w:val="center"/>
            <w:tcPrChange w:id="3076"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3077" w:author="Иво Станков" w:date="2013-07-29T18:48:00Z">
                <w:pPr/>
              </w:pPrChange>
            </w:pPr>
            <w:r w:rsidRPr="009C5860">
              <w:t>Неразпределени пасиви</w:t>
            </w:r>
          </w:p>
        </w:tc>
        <w:tc>
          <w:tcPr>
            <w:tcW w:w="1122" w:type="dxa"/>
            <w:tcBorders>
              <w:top w:val="nil"/>
              <w:left w:val="nil"/>
              <w:bottom w:val="nil"/>
              <w:right w:val="nil"/>
            </w:tcBorders>
            <w:noWrap/>
            <w:tcPrChange w:id="3078" w:author="Иво Станков" w:date="2013-07-29T18:48:00Z">
              <w:tcPr>
                <w:tcW w:w="1098" w:type="dxa"/>
                <w:tcBorders>
                  <w:top w:val="nil"/>
                  <w:left w:val="nil"/>
                  <w:bottom w:val="nil"/>
                  <w:right w:val="nil"/>
                </w:tcBorders>
                <w:noWrap/>
              </w:tcPr>
            </w:tcPrChange>
          </w:tcPr>
          <w:p w:rsidR="00EE5811" w:rsidRDefault="00EE5811" w:rsidP="008A68BE">
            <w:pPr>
              <w:pPrChange w:id="3079" w:author="Иво Станков" w:date="2013-07-29T18:48:00Z">
                <w:pPr/>
              </w:pPrChange>
            </w:pPr>
          </w:p>
        </w:tc>
        <w:tc>
          <w:tcPr>
            <w:tcW w:w="1014" w:type="dxa"/>
            <w:tcBorders>
              <w:top w:val="nil"/>
              <w:left w:val="nil"/>
              <w:bottom w:val="nil"/>
              <w:right w:val="nil"/>
            </w:tcBorders>
            <w:noWrap/>
            <w:tcPrChange w:id="3080" w:author="Иво Станков" w:date="2013-07-29T18:48:00Z">
              <w:tcPr>
                <w:tcW w:w="1014" w:type="dxa"/>
                <w:tcBorders>
                  <w:top w:val="nil"/>
                  <w:left w:val="nil"/>
                  <w:bottom w:val="nil"/>
                  <w:right w:val="nil"/>
                </w:tcBorders>
                <w:noWrap/>
              </w:tcPr>
            </w:tcPrChange>
          </w:tcPr>
          <w:p w:rsidR="00EE5811" w:rsidRDefault="00EE5811" w:rsidP="008A68BE">
            <w:pPr>
              <w:pPrChange w:id="3081" w:author="Иво Станков" w:date="2013-07-29T18:48:00Z">
                <w:pPr/>
              </w:pPrChange>
            </w:pPr>
          </w:p>
        </w:tc>
        <w:tc>
          <w:tcPr>
            <w:tcW w:w="1042" w:type="dxa"/>
            <w:tcBorders>
              <w:top w:val="nil"/>
              <w:left w:val="nil"/>
              <w:bottom w:val="nil"/>
              <w:right w:val="nil"/>
            </w:tcBorders>
            <w:noWrap/>
            <w:tcPrChange w:id="3082" w:author="Иво Станков" w:date="2013-07-29T18:48:00Z">
              <w:tcPr>
                <w:tcW w:w="1010" w:type="dxa"/>
                <w:tcBorders>
                  <w:top w:val="nil"/>
                  <w:left w:val="nil"/>
                  <w:bottom w:val="nil"/>
                  <w:right w:val="nil"/>
                </w:tcBorders>
                <w:noWrap/>
              </w:tcPr>
            </w:tcPrChange>
          </w:tcPr>
          <w:p w:rsidR="00EE5811" w:rsidRDefault="00EE5811" w:rsidP="008A68BE">
            <w:pPr>
              <w:pPrChange w:id="3083" w:author="Иво Станков" w:date="2013-07-29T18:48:00Z">
                <w:pPr/>
              </w:pPrChange>
            </w:pPr>
          </w:p>
        </w:tc>
        <w:tc>
          <w:tcPr>
            <w:tcW w:w="904" w:type="dxa"/>
            <w:tcBorders>
              <w:top w:val="nil"/>
              <w:left w:val="nil"/>
              <w:bottom w:val="nil"/>
              <w:right w:val="nil"/>
            </w:tcBorders>
            <w:noWrap/>
            <w:tcPrChange w:id="3084" w:author="Иво Станков" w:date="2013-07-29T18:48:00Z">
              <w:tcPr>
                <w:tcW w:w="904" w:type="dxa"/>
                <w:tcBorders>
                  <w:top w:val="nil"/>
                  <w:left w:val="nil"/>
                  <w:bottom w:val="nil"/>
                  <w:right w:val="nil"/>
                </w:tcBorders>
                <w:noWrap/>
              </w:tcPr>
            </w:tcPrChange>
          </w:tcPr>
          <w:p w:rsidR="00EE5811" w:rsidRDefault="00EE5811" w:rsidP="008A68BE">
            <w:pPr>
              <w:pPrChange w:id="3085" w:author="Иво Станков" w:date="2013-07-29T18:48:00Z">
                <w:pPr/>
              </w:pPrChange>
            </w:pPr>
          </w:p>
        </w:tc>
        <w:tc>
          <w:tcPr>
            <w:tcW w:w="1122" w:type="dxa"/>
            <w:tcBorders>
              <w:top w:val="nil"/>
              <w:left w:val="nil"/>
              <w:bottom w:val="nil"/>
              <w:right w:val="nil"/>
            </w:tcBorders>
            <w:noWrap/>
            <w:tcPrChange w:id="3086" w:author="Иво Станков" w:date="2013-07-29T18:48:00Z">
              <w:tcPr>
                <w:tcW w:w="1010" w:type="dxa"/>
                <w:tcBorders>
                  <w:top w:val="nil"/>
                  <w:left w:val="nil"/>
                  <w:bottom w:val="nil"/>
                  <w:right w:val="nil"/>
                </w:tcBorders>
                <w:noWrap/>
              </w:tcPr>
            </w:tcPrChange>
          </w:tcPr>
          <w:p w:rsidR="00EE5811" w:rsidRDefault="00EE5811" w:rsidP="008A68BE">
            <w:pPr>
              <w:pPrChange w:id="3087" w:author="Иво Станков" w:date="2013-07-29T18:48:00Z">
                <w:pPr/>
              </w:pPrChange>
            </w:pPr>
          </w:p>
        </w:tc>
        <w:tc>
          <w:tcPr>
            <w:tcW w:w="904" w:type="dxa"/>
            <w:tcBorders>
              <w:top w:val="nil"/>
              <w:left w:val="nil"/>
              <w:bottom w:val="nil"/>
              <w:right w:val="nil"/>
            </w:tcBorders>
            <w:noWrap/>
            <w:tcPrChange w:id="3088" w:author="Иво Станков" w:date="2013-07-29T18:48:00Z">
              <w:tcPr>
                <w:tcW w:w="904" w:type="dxa"/>
                <w:tcBorders>
                  <w:top w:val="nil"/>
                  <w:left w:val="nil"/>
                  <w:bottom w:val="nil"/>
                  <w:right w:val="nil"/>
                </w:tcBorders>
                <w:noWrap/>
              </w:tcPr>
            </w:tcPrChange>
          </w:tcPr>
          <w:p w:rsidR="00EE5811" w:rsidRDefault="00EE5811" w:rsidP="008A68BE">
            <w:pPr>
              <w:pPrChange w:id="3089" w:author="Иво Станков" w:date="2013-07-29T18:48:00Z">
                <w:pPr/>
              </w:pPrChange>
            </w:pPr>
          </w:p>
        </w:tc>
        <w:tc>
          <w:tcPr>
            <w:tcW w:w="1122" w:type="dxa"/>
            <w:tcBorders>
              <w:top w:val="nil"/>
              <w:left w:val="nil"/>
              <w:bottom w:val="nil"/>
              <w:right w:val="nil"/>
            </w:tcBorders>
            <w:noWrap/>
            <w:tcPrChange w:id="3090" w:author="Иво Станков" w:date="2013-07-29T18:48:00Z">
              <w:tcPr>
                <w:tcW w:w="1010" w:type="dxa"/>
                <w:tcBorders>
                  <w:top w:val="nil"/>
                  <w:left w:val="nil"/>
                  <w:bottom w:val="nil"/>
                  <w:right w:val="nil"/>
                </w:tcBorders>
                <w:noWrap/>
              </w:tcPr>
            </w:tcPrChange>
          </w:tcPr>
          <w:p w:rsidR="00EE5811" w:rsidRPr="00A12DC3" w:rsidRDefault="00DF2348" w:rsidP="008A68BE">
            <w:pPr>
              <w:rPr>
                <w:lang w:val="en-US"/>
              </w:rPr>
              <w:pPrChange w:id="3091" w:author="Иво Станков" w:date="2013-07-29T18:48:00Z">
                <w:pPr/>
              </w:pPrChange>
            </w:pPr>
            <w:r>
              <w:rPr>
                <w:lang w:val="en-US"/>
              </w:rPr>
              <w:t>780</w:t>
            </w:r>
          </w:p>
        </w:tc>
        <w:tc>
          <w:tcPr>
            <w:tcW w:w="904" w:type="dxa"/>
            <w:tcBorders>
              <w:top w:val="nil"/>
              <w:left w:val="nil"/>
              <w:bottom w:val="nil"/>
              <w:right w:val="nil"/>
            </w:tcBorders>
            <w:noWrap/>
            <w:tcPrChange w:id="3092" w:author="Иво Станков" w:date="2013-07-29T18:48:00Z">
              <w:tcPr>
                <w:tcW w:w="541" w:type="dxa"/>
                <w:tcBorders>
                  <w:top w:val="nil"/>
                  <w:left w:val="nil"/>
                  <w:bottom w:val="nil"/>
                  <w:right w:val="nil"/>
                </w:tcBorders>
                <w:noWrap/>
              </w:tcPr>
            </w:tcPrChange>
          </w:tcPr>
          <w:p w:rsidR="00EE5811" w:rsidRDefault="0012073B" w:rsidP="008A68BE">
            <w:pPr>
              <w:pPrChange w:id="3093" w:author="Иво Станков" w:date="2013-07-29T18:48:00Z">
                <w:pPr/>
              </w:pPrChange>
            </w:pPr>
            <w:r w:rsidRPr="009C5860">
              <w:t>227</w:t>
            </w:r>
          </w:p>
        </w:tc>
      </w:tr>
      <w:tr w:rsidR="0012073B" w:rsidRPr="009C5860" w:rsidTr="008A68BE">
        <w:trPr>
          <w:trHeight w:val="170"/>
          <w:jc w:val="center"/>
          <w:trPrChange w:id="3094" w:author="Иво Станков" w:date="2013-07-29T18:48:00Z">
            <w:trPr>
              <w:trHeight w:val="170"/>
              <w:jc w:val="center"/>
            </w:trPr>
          </w:trPrChange>
        </w:trPr>
        <w:tc>
          <w:tcPr>
            <w:tcW w:w="2769" w:type="dxa"/>
            <w:tcBorders>
              <w:top w:val="nil"/>
              <w:left w:val="nil"/>
              <w:bottom w:val="nil"/>
              <w:right w:val="nil"/>
            </w:tcBorders>
            <w:noWrap/>
            <w:vAlign w:val="center"/>
            <w:tcPrChange w:id="3095" w:author="Иво Станков" w:date="2013-07-29T18:48:00Z">
              <w:tcPr>
                <w:tcW w:w="3397" w:type="dxa"/>
                <w:tcBorders>
                  <w:top w:val="nil"/>
                  <w:left w:val="nil"/>
                  <w:bottom w:val="nil"/>
                  <w:right w:val="nil"/>
                </w:tcBorders>
                <w:noWrap/>
                <w:vAlign w:val="center"/>
              </w:tcPr>
            </w:tcPrChange>
          </w:tcPr>
          <w:p w:rsidR="004C0111" w:rsidRDefault="0012073B" w:rsidP="008A68BE">
            <w:pPr>
              <w:pPrChange w:id="3096" w:author="Иво Станков" w:date="2013-07-29T18:48:00Z">
                <w:pPr/>
              </w:pPrChange>
            </w:pPr>
            <w:r w:rsidRPr="009C5860">
              <w:t>Общо пасиви</w:t>
            </w:r>
          </w:p>
        </w:tc>
        <w:tc>
          <w:tcPr>
            <w:tcW w:w="1122" w:type="dxa"/>
            <w:tcBorders>
              <w:top w:val="nil"/>
              <w:left w:val="nil"/>
              <w:bottom w:val="nil"/>
              <w:right w:val="nil"/>
            </w:tcBorders>
            <w:noWrap/>
            <w:tcPrChange w:id="3097" w:author="Иво Станков" w:date="2013-07-29T18:48:00Z">
              <w:tcPr>
                <w:tcW w:w="1098" w:type="dxa"/>
                <w:tcBorders>
                  <w:top w:val="nil"/>
                  <w:left w:val="nil"/>
                  <w:bottom w:val="nil"/>
                  <w:right w:val="nil"/>
                </w:tcBorders>
                <w:noWrap/>
              </w:tcPr>
            </w:tcPrChange>
          </w:tcPr>
          <w:p w:rsidR="00EE5811" w:rsidRDefault="00EE5811" w:rsidP="008A68BE">
            <w:pPr>
              <w:pPrChange w:id="3098" w:author="Иво Станков" w:date="2013-07-29T18:48:00Z">
                <w:pPr/>
              </w:pPrChange>
            </w:pPr>
          </w:p>
        </w:tc>
        <w:tc>
          <w:tcPr>
            <w:tcW w:w="1014" w:type="dxa"/>
            <w:tcBorders>
              <w:top w:val="nil"/>
              <w:left w:val="nil"/>
              <w:bottom w:val="nil"/>
              <w:right w:val="nil"/>
            </w:tcBorders>
            <w:noWrap/>
            <w:tcPrChange w:id="3099" w:author="Иво Станков" w:date="2013-07-29T18:48:00Z">
              <w:tcPr>
                <w:tcW w:w="1014" w:type="dxa"/>
                <w:tcBorders>
                  <w:top w:val="nil"/>
                  <w:left w:val="nil"/>
                  <w:bottom w:val="nil"/>
                  <w:right w:val="nil"/>
                </w:tcBorders>
                <w:noWrap/>
              </w:tcPr>
            </w:tcPrChange>
          </w:tcPr>
          <w:p w:rsidR="00EE5811" w:rsidRDefault="00EE5811" w:rsidP="008A68BE">
            <w:pPr>
              <w:pPrChange w:id="3100" w:author="Иво Станков" w:date="2013-07-29T18:48:00Z">
                <w:pPr/>
              </w:pPrChange>
            </w:pPr>
          </w:p>
        </w:tc>
        <w:tc>
          <w:tcPr>
            <w:tcW w:w="1042" w:type="dxa"/>
            <w:tcBorders>
              <w:top w:val="nil"/>
              <w:left w:val="nil"/>
              <w:bottom w:val="nil"/>
              <w:right w:val="nil"/>
            </w:tcBorders>
            <w:noWrap/>
            <w:tcPrChange w:id="3101" w:author="Иво Станков" w:date="2013-07-29T18:48:00Z">
              <w:tcPr>
                <w:tcW w:w="1010" w:type="dxa"/>
                <w:tcBorders>
                  <w:top w:val="nil"/>
                  <w:left w:val="nil"/>
                  <w:bottom w:val="nil"/>
                  <w:right w:val="nil"/>
                </w:tcBorders>
                <w:noWrap/>
              </w:tcPr>
            </w:tcPrChange>
          </w:tcPr>
          <w:p w:rsidR="00EE5811" w:rsidRDefault="00EE5811" w:rsidP="008A68BE">
            <w:pPr>
              <w:pPrChange w:id="3102" w:author="Иво Станков" w:date="2013-07-29T18:48:00Z">
                <w:pPr/>
              </w:pPrChange>
            </w:pPr>
          </w:p>
        </w:tc>
        <w:tc>
          <w:tcPr>
            <w:tcW w:w="904" w:type="dxa"/>
            <w:tcBorders>
              <w:top w:val="nil"/>
              <w:left w:val="nil"/>
              <w:bottom w:val="nil"/>
              <w:right w:val="nil"/>
            </w:tcBorders>
            <w:noWrap/>
            <w:tcPrChange w:id="3103" w:author="Иво Станков" w:date="2013-07-29T18:48:00Z">
              <w:tcPr>
                <w:tcW w:w="904" w:type="dxa"/>
                <w:tcBorders>
                  <w:top w:val="nil"/>
                  <w:left w:val="nil"/>
                  <w:bottom w:val="nil"/>
                  <w:right w:val="nil"/>
                </w:tcBorders>
                <w:noWrap/>
              </w:tcPr>
            </w:tcPrChange>
          </w:tcPr>
          <w:p w:rsidR="00EE5811" w:rsidRDefault="00EE5811" w:rsidP="008A68BE">
            <w:pPr>
              <w:pPrChange w:id="3104" w:author="Иво Станков" w:date="2013-07-29T18:48:00Z">
                <w:pPr/>
              </w:pPrChange>
            </w:pPr>
          </w:p>
        </w:tc>
        <w:tc>
          <w:tcPr>
            <w:tcW w:w="1122" w:type="dxa"/>
            <w:tcBorders>
              <w:top w:val="nil"/>
              <w:left w:val="nil"/>
              <w:bottom w:val="nil"/>
              <w:right w:val="nil"/>
            </w:tcBorders>
            <w:noWrap/>
            <w:tcPrChange w:id="3105" w:author="Иво Станков" w:date="2013-07-29T18:48:00Z">
              <w:tcPr>
                <w:tcW w:w="1010" w:type="dxa"/>
                <w:tcBorders>
                  <w:top w:val="nil"/>
                  <w:left w:val="nil"/>
                  <w:bottom w:val="nil"/>
                  <w:right w:val="nil"/>
                </w:tcBorders>
                <w:noWrap/>
              </w:tcPr>
            </w:tcPrChange>
          </w:tcPr>
          <w:p w:rsidR="00EE5811" w:rsidRDefault="00EE5811" w:rsidP="008A68BE">
            <w:pPr>
              <w:pPrChange w:id="3106" w:author="Иво Станков" w:date="2013-07-29T18:48:00Z">
                <w:pPr/>
              </w:pPrChange>
            </w:pPr>
          </w:p>
        </w:tc>
        <w:tc>
          <w:tcPr>
            <w:tcW w:w="904" w:type="dxa"/>
            <w:tcBorders>
              <w:top w:val="nil"/>
              <w:left w:val="nil"/>
              <w:bottom w:val="nil"/>
              <w:right w:val="nil"/>
            </w:tcBorders>
            <w:noWrap/>
            <w:tcPrChange w:id="3107" w:author="Иво Станков" w:date="2013-07-29T18:48:00Z">
              <w:tcPr>
                <w:tcW w:w="904" w:type="dxa"/>
                <w:tcBorders>
                  <w:top w:val="nil"/>
                  <w:left w:val="nil"/>
                  <w:bottom w:val="nil"/>
                  <w:right w:val="nil"/>
                </w:tcBorders>
                <w:noWrap/>
              </w:tcPr>
            </w:tcPrChange>
          </w:tcPr>
          <w:p w:rsidR="00EE5811" w:rsidRDefault="00EE5811" w:rsidP="008A68BE">
            <w:pPr>
              <w:pPrChange w:id="3108" w:author="Иво Станков" w:date="2013-07-29T18:48:00Z">
                <w:pPr/>
              </w:pPrChange>
            </w:pPr>
          </w:p>
        </w:tc>
        <w:tc>
          <w:tcPr>
            <w:tcW w:w="1122" w:type="dxa"/>
            <w:tcBorders>
              <w:top w:val="single" w:sz="8" w:space="0" w:color="auto"/>
              <w:left w:val="nil"/>
              <w:bottom w:val="single" w:sz="8" w:space="0" w:color="auto"/>
              <w:right w:val="nil"/>
            </w:tcBorders>
            <w:noWrap/>
            <w:tcPrChange w:id="3109" w:author="Иво Станков" w:date="2013-07-29T18:48:00Z">
              <w:tcPr>
                <w:tcW w:w="1010" w:type="dxa"/>
                <w:tcBorders>
                  <w:top w:val="single" w:sz="8" w:space="0" w:color="auto"/>
                  <w:left w:val="nil"/>
                  <w:bottom w:val="single" w:sz="8" w:space="0" w:color="auto"/>
                  <w:right w:val="nil"/>
                </w:tcBorders>
                <w:noWrap/>
              </w:tcPr>
            </w:tcPrChange>
          </w:tcPr>
          <w:p w:rsidR="00EE5811" w:rsidRPr="00A12DC3" w:rsidRDefault="00DF2348" w:rsidP="008A68BE">
            <w:pPr>
              <w:rPr>
                <w:lang w:val="en-US"/>
              </w:rPr>
              <w:pPrChange w:id="3110" w:author="Иво Станков" w:date="2013-07-29T18:48:00Z">
                <w:pPr/>
              </w:pPrChange>
            </w:pPr>
            <w:r>
              <w:rPr>
                <w:lang w:val="en-US"/>
              </w:rPr>
              <w:t>2,205</w:t>
            </w:r>
          </w:p>
        </w:tc>
        <w:tc>
          <w:tcPr>
            <w:tcW w:w="904" w:type="dxa"/>
            <w:tcBorders>
              <w:top w:val="single" w:sz="8" w:space="0" w:color="auto"/>
              <w:left w:val="nil"/>
              <w:bottom w:val="single" w:sz="8" w:space="0" w:color="auto"/>
              <w:right w:val="nil"/>
            </w:tcBorders>
            <w:noWrap/>
            <w:tcPrChange w:id="3111" w:author="Иво Станков" w:date="2013-07-29T18:48:00Z">
              <w:tcPr>
                <w:tcW w:w="541" w:type="dxa"/>
                <w:tcBorders>
                  <w:top w:val="single" w:sz="8" w:space="0" w:color="auto"/>
                  <w:left w:val="nil"/>
                  <w:bottom w:val="single" w:sz="8" w:space="0" w:color="auto"/>
                  <w:right w:val="nil"/>
                </w:tcBorders>
                <w:noWrap/>
              </w:tcPr>
            </w:tcPrChange>
          </w:tcPr>
          <w:p w:rsidR="00EE5811" w:rsidRDefault="0012073B" w:rsidP="008A68BE">
            <w:pPr>
              <w:pPrChange w:id="3112" w:author="Иво Станков" w:date="2013-07-29T18:48:00Z">
                <w:pPr/>
              </w:pPrChange>
            </w:pPr>
            <w:r w:rsidRPr="009C5860">
              <w:t>1,74</w:t>
            </w:r>
            <w:r>
              <w:t>0</w:t>
            </w:r>
          </w:p>
        </w:tc>
      </w:tr>
    </w:tbl>
    <w:p w:rsidR="004C0111" w:rsidRDefault="004C0111" w:rsidP="008A68BE">
      <w:pPr>
        <w:pPrChange w:id="3113" w:author="Иво Станков" w:date="2013-07-29T18:48:00Z">
          <w:pPr/>
        </w:pPrChange>
      </w:pPr>
    </w:p>
    <w:p w:rsidR="004C0111" w:rsidRDefault="0012073B" w:rsidP="008A68BE">
      <w:pPr>
        <w:pPrChange w:id="3114" w:author="Иво Станков" w:date="2013-07-29T18:48:00Z">
          <w:pPr/>
        </w:pPrChange>
      </w:pPr>
      <w:r w:rsidRPr="00146731">
        <w:t>Българска Фондова Борса – София извършва своята дейност само на територията на Република България.</w:t>
      </w:r>
    </w:p>
    <w:p w:rsidR="004C0111" w:rsidRDefault="0012073B" w:rsidP="008A68BE">
      <w:pPr>
        <w:pPrChange w:id="3115" w:author="Иво Станков" w:date="2013-07-29T18:48:00Z">
          <w:pPr/>
        </w:pPrChange>
      </w:pPr>
      <w:r w:rsidRPr="00146731">
        <w:t xml:space="preserve">Към </w:t>
      </w:r>
      <w:r w:rsidR="00A01AC3">
        <w:rPr>
          <w:rFonts w:asciiTheme="minorHAnsi" w:hAnsiTheme="minorHAnsi"/>
          <w:lang w:val="en-US"/>
        </w:rPr>
        <w:t>30.06</w:t>
      </w:r>
      <w:r w:rsidRPr="00146731">
        <w:t xml:space="preserve">.2013 г. дружеството е реализирало приходи от български клиенти в размер на </w:t>
      </w:r>
      <w:r w:rsidR="005E58A2">
        <w:rPr>
          <w:rFonts w:asciiTheme="minorHAnsi" w:hAnsiTheme="minorHAnsi"/>
          <w:lang w:val="en-US"/>
        </w:rPr>
        <w:t xml:space="preserve">1,479 </w:t>
      </w:r>
      <w:r w:rsidRPr="00146731">
        <w:t>х.лв. (</w:t>
      </w:r>
      <w:r w:rsidR="00A01AC3">
        <w:rPr>
          <w:rFonts w:asciiTheme="minorHAnsi" w:hAnsiTheme="minorHAnsi"/>
          <w:lang w:val="en-US"/>
        </w:rPr>
        <w:t>30.06</w:t>
      </w:r>
      <w:r w:rsidRPr="00146731">
        <w:t xml:space="preserve">.2012 г.: </w:t>
      </w:r>
      <w:r w:rsidR="00A01AC3">
        <w:rPr>
          <w:rFonts w:asciiTheme="minorHAnsi" w:hAnsiTheme="minorHAnsi"/>
          <w:lang w:val="en-US"/>
        </w:rPr>
        <w:t>773</w:t>
      </w:r>
      <w:r w:rsidR="00A01AC3" w:rsidRPr="00146731">
        <w:t xml:space="preserve"> </w:t>
      </w:r>
      <w:r w:rsidRPr="00146731">
        <w:t xml:space="preserve">х.лв.), а приходите от чуждестранни клиенти са в размер на </w:t>
      </w:r>
      <w:r w:rsidR="005E58A2">
        <w:rPr>
          <w:rFonts w:asciiTheme="minorHAnsi" w:hAnsiTheme="minorHAnsi"/>
          <w:lang w:val="en-US"/>
        </w:rPr>
        <w:t>130</w:t>
      </w:r>
      <w:r w:rsidRPr="00146731">
        <w:t>х.лв. (</w:t>
      </w:r>
      <w:r w:rsidR="00A01AC3">
        <w:rPr>
          <w:rFonts w:asciiTheme="minorHAnsi" w:hAnsiTheme="minorHAnsi"/>
          <w:lang w:val="en-US"/>
        </w:rPr>
        <w:t>30.06</w:t>
      </w:r>
      <w:r w:rsidRPr="00146731">
        <w:t xml:space="preserve">2012 г.: </w:t>
      </w:r>
      <w:r w:rsidR="00A01AC3">
        <w:rPr>
          <w:rFonts w:asciiTheme="minorHAnsi" w:hAnsiTheme="minorHAnsi"/>
          <w:lang w:val="en-US"/>
        </w:rPr>
        <w:t>120</w:t>
      </w:r>
      <w:r w:rsidR="00A01AC3" w:rsidRPr="00146731">
        <w:t xml:space="preserve"> </w:t>
      </w:r>
      <w:r w:rsidRPr="00146731">
        <w:t>х.лв.).</w:t>
      </w:r>
    </w:p>
    <w:p w:rsidR="004C0111" w:rsidRDefault="0012073B" w:rsidP="008A68BE">
      <w:pPr>
        <w:pPrChange w:id="3116" w:author="Иво Станков" w:date="2013-07-29T18:48:00Z">
          <w:pPr/>
        </w:pPrChange>
      </w:pPr>
      <w:r w:rsidRPr="00146731">
        <w:t xml:space="preserve">Общите приходи от сделки с </w:t>
      </w:r>
      <w:proofErr w:type="gramStart"/>
      <w:r w:rsidRPr="00146731">
        <w:t>най-големите</w:t>
      </w:r>
      <w:proofErr w:type="gramEnd"/>
      <w:r w:rsidRPr="00146731">
        <w:t xml:space="preserve"> клиенти на дружеството и съответния бизнес сегмент са както следва:</w:t>
      </w:r>
    </w:p>
    <w:p w:rsidR="004C0111" w:rsidRDefault="004C0111" w:rsidP="008A68BE">
      <w:pPr>
        <w:pPrChange w:id="3117" w:author="Иво Станков" w:date="2013-07-29T18:48:00Z">
          <w:pPr/>
        </w:pPrChange>
      </w:pPr>
    </w:p>
    <w:tbl>
      <w:tblPr>
        <w:tblW w:w="7358" w:type="dxa"/>
        <w:jc w:val="center"/>
        <w:tblCellMar>
          <w:left w:w="70" w:type="dxa"/>
          <w:right w:w="70" w:type="dxa"/>
        </w:tblCellMar>
        <w:tblLook w:val="00A0" w:firstRow="1" w:lastRow="0" w:firstColumn="1" w:lastColumn="0" w:noHBand="0" w:noVBand="0"/>
      </w:tblPr>
      <w:tblGrid>
        <w:gridCol w:w="1129"/>
        <w:gridCol w:w="2100"/>
        <w:gridCol w:w="1529"/>
        <w:gridCol w:w="747"/>
        <w:gridCol w:w="1042"/>
        <w:gridCol w:w="813"/>
      </w:tblGrid>
      <w:tr w:rsidR="0012073B" w:rsidRPr="009C5860" w:rsidTr="009C5860">
        <w:trPr>
          <w:trHeight w:val="170"/>
          <w:jc w:val="center"/>
        </w:trPr>
        <w:tc>
          <w:tcPr>
            <w:tcW w:w="1129" w:type="dxa"/>
            <w:tcBorders>
              <w:top w:val="nil"/>
              <w:left w:val="nil"/>
              <w:bottom w:val="nil"/>
              <w:right w:val="nil"/>
            </w:tcBorders>
            <w:noWrap/>
          </w:tcPr>
          <w:p w:rsidR="004C0111" w:rsidRDefault="004C0111" w:rsidP="008A68BE">
            <w:pPr>
              <w:pPrChange w:id="3118" w:author="Иво Станков" w:date="2013-07-29T18:48:00Z">
                <w:pPr/>
              </w:pPrChange>
            </w:pPr>
          </w:p>
        </w:tc>
        <w:tc>
          <w:tcPr>
            <w:tcW w:w="2100" w:type="dxa"/>
            <w:tcBorders>
              <w:top w:val="nil"/>
              <w:left w:val="nil"/>
              <w:bottom w:val="nil"/>
              <w:right w:val="nil"/>
            </w:tcBorders>
            <w:noWrap/>
          </w:tcPr>
          <w:p w:rsidR="004C0111" w:rsidRDefault="004C0111" w:rsidP="008A68BE">
            <w:pPr>
              <w:pPrChange w:id="3119" w:author="Иво Станков" w:date="2013-07-29T18:48:00Z">
                <w:pPr/>
              </w:pPrChange>
            </w:pPr>
          </w:p>
        </w:tc>
        <w:tc>
          <w:tcPr>
            <w:tcW w:w="1529" w:type="dxa"/>
            <w:tcBorders>
              <w:top w:val="nil"/>
              <w:left w:val="nil"/>
              <w:bottom w:val="nil"/>
              <w:right w:val="nil"/>
            </w:tcBorders>
            <w:noWrap/>
          </w:tcPr>
          <w:p w:rsidR="004C0111" w:rsidRDefault="00A01AC3" w:rsidP="008A68BE">
            <w:pPr>
              <w:pPrChange w:id="3120" w:author="Иво Станков" w:date="2013-07-29T18:48:00Z">
                <w:pPr/>
              </w:pPrChange>
            </w:pPr>
            <w:r>
              <w:rPr>
                <w:lang w:val="en-US"/>
              </w:rPr>
              <w:t>30.06.2</w:t>
            </w:r>
            <w:r w:rsidR="0012073B" w:rsidRPr="009C5860">
              <w:t>013</w:t>
            </w:r>
          </w:p>
        </w:tc>
        <w:tc>
          <w:tcPr>
            <w:tcW w:w="747" w:type="dxa"/>
            <w:tcBorders>
              <w:top w:val="nil"/>
              <w:left w:val="nil"/>
              <w:bottom w:val="nil"/>
              <w:right w:val="nil"/>
            </w:tcBorders>
            <w:noWrap/>
          </w:tcPr>
          <w:p w:rsidR="004C0111" w:rsidRDefault="004C0111" w:rsidP="008A68BE">
            <w:pPr>
              <w:pPrChange w:id="3121" w:author="Иво Станков" w:date="2013-07-29T18:48:00Z">
                <w:pPr/>
              </w:pPrChange>
            </w:pPr>
          </w:p>
        </w:tc>
        <w:tc>
          <w:tcPr>
            <w:tcW w:w="1040" w:type="dxa"/>
            <w:tcBorders>
              <w:top w:val="nil"/>
              <w:left w:val="nil"/>
              <w:bottom w:val="nil"/>
              <w:right w:val="nil"/>
            </w:tcBorders>
            <w:noWrap/>
          </w:tcPr>
          <w:p w:rsidR="004C0111" w:rsidRDefault="00A01AC3" w:rsidP="008A68BE">
            <w:pPr>
              <w:pPrChange w:id="3122" w:author="Иво Станков" w:date="2013-07-29T18:48:00Z">
                <w:pPr/>
              </w:pPrChange>
            </w:pPr>
            <w:r>
              <w:rPr>
                <w:rFonts w:asciiTheme="minorHAnsi" w:hAnsiTheme="minorHAnsi"/>
                <w:lang w:val="en-US"/>
              </w:rPr>
              <w:t>30.06</w:t>
            </w:r>
            <w:r w:rsidR="0012073B" w:rsidRPr="009C5860">
              <w:t>.2012</w:t>
            </w:r>
          </w:p>
        </w:tc>
        <w:tc>
          <w:tcPr>
            <w:tcW w:w="813" w:type="dxa"/>
            <w:tcBorders>
              <w:top w:val="nil"/>
              <w:left w:val="nil"/>
              <w:bottom w:val="nil"/>
              <w:right w:val="nil"/>
            </w:tcBorders>
            <w:noWrap/>
          </w:tcPr>
          <w:p w:rsidR="004C0111" w:rsidRDefault="004C0111" w:rsidP="008A68BE">
            <w:pPr>
              <w:pPrChange w:id="3123" w:author="Иво Станков" w:date="2013-07-29T18:48:00Z">
                <w:pPr/>
              </w:pPrChange>
            </w:pPr>
          </w:p>
        </w:tc>
      </w:tr>
      <w:tr w:rsidR="0012073B" w:rsidRPr="009C5860" w:rsidTr="009C5860">
        <w:trPr>
          <w:trHeight w:val="170"/>
          <w:jc w:val="center"/>
        </w:trPr>
        <w:tc>
          <w:tcPr>
            <w:tcW w:w="1129" w:type="dxa"/>
            <w:tcBorders>
              <w:top w:val="nil"/>
              <w:left w:val="nil"/>
              <w:bottom w:val="nil"/>
              <w:right w:val="nil"/>
            </w:tcBorders>
            <w:noWrap/>
          </w:tcPr>
          <w:p w:rsidR="004C0111" w:rsidRDefault="004C0111" w:rsidP="008A68BE">
            <w:pPr>
              <w:pPrChange w:id="3124" w:author="Иво Станков" w:date="2013-07-29T18:48:00Z">
                <w:pPr/>
              </w:pPrChange>
            </w:pPr>
          </w:p>
        </w:tc>
        <w:tc>
          <w:tcPr>
            <w:tcW w:w="2100" w:type="dxa"/>
            <w:tcBorders>
              <w:top w:val="nil"/>
              <w:left w:val="nil"/>
              <w:bottom w:val="nil"/>
              <w:right w:val="nil"/>
            </w:tcBorders>
            <w:noWrap/>
          </w:tcPr>
          <w:p w:rsidR="004C0111" w:rsidRDefault="004C0111" w:rsidP="008A68BE">
            <w:pPr>
              <w:pPrChange w:id="3125" w:author="Иво Станков" w:date="2013-07-29T18:48:00Z">
                <w:pPr/>
              </w:pPrChange>
            </w:pPr>
          </w:p>
        </w:tc>
        <w:tc>
          <w:tcPr>
            <w:tcW w:w="1529" w:type="dxa"/>
            <w:tcBorders>
              <w:top w:val="nil"/>
              <w:left w:val="nil"/>
              <w:bottom w:val="nil"/>
              <w:right w:val="nil"/>
            </w:tcBorders>
            <w:noWrap/>
          </w:tcPr>
          <w:p w:rsidR="004C0111" w:rsidRDefault="0012073B" w:rsidP="008A68BE">
            <w:pPr>
              <w:pPrChange w:id="3126" w:author="Иво Станков" w:date="2013-07-29T18:48:00Z">
                <w:pPr/>
              </w:pPrChange>
            </w:pPr>
            <w:r w:rsidRPr="009C5860">
              <w:t>BGN'000</w:t>
            </w:r>
          </w:p>
        </w:tc>
        <w:tc>
          <w:tcPr>
            <w:tcW w:w="747" w:type="dxa"/>
            <w:tcBorders>
              <w:top w:val="nil"/>
              <w:left w:val="nil"/>
              <w:bottom w:val="nil"/>
              <w:right w:val="nil"/>
            </w:tcBorders>
            <w:noWrap/>
          </w:tcPr>
          <w:p w:rsidR="004C0111" w:rsidRDefault="0012073B" w:rsidP="008A68BE">
            <w:pPr>
              <w:pPrChange w:id="3127" w:author="Иво Станков" w:date="2013-07-29T18:48:00Z">
                <w:pPr/>
              </w:pPrChange>
            </w:pPr>
            <w:r w:rsidRPr="009C5860">
              <w:t>%</w:t>
            </w:r>
          </w:p>
        </w:tc>
        <w:tc>
          <w:tcPr>
            <w:tcW w:w="1040" w:type="dxa"/>
            <w:tcBorders>
              <w:top w:val="nil"/>
              <w:left w:val="nil"/>
              <w:bottom w:val="nil"/>
              <w:right w:val="nil"/>
            </w:tcBorders>
            <w:noWrap/>
          </w:tcPr>
          <w:p w:rsidR="004C0111" w:rsidRDefault="0012073B" w:rsidP="008A68BE">
            <w:pPr>
              <w:pPrChange w:id="3128" w:author="Иво Станков" w:date="2013-07-29T18:48:00Z">
                <w:pPr/>
              </w:pPrChange>
            </w:pPr>
            <w:r w:rsidRPr="009C5860">
              <w:t>BGN'000</w:t>
            </w:r>
          </w:p>
        </w:tc>
        <w:tc>
          <w:tcPr>
            <w:tcW w:w="813" w:type="dxa"/>
            <w:tcBorders>
              <w:top w:val="nil"/>
              <w:left w:val="nil"/>
              <w:bottom w:val="nil"/>
              <w:right w:val="nil"/>
            </w:tcBorders>
            <w:noWrap/>
          </w:tcPr>
          <w:p w:rsidR="004C0111" w:rsidRDefault="0012073B" w:rsidP="008A68BE">
            <w:pPr>
              <w:pPrChange w:id="3129" w:author="Иво Станков" w:date="2013-07-29T18:48:00Z">
                <w:pPr/>
              </w:pPrChange>
            </w:pPr>
            <w:r w:rsidRPr="009C5860">
              <w:t>%</w:t>
            </w:r>
          </w:p>
        </w:tc>
      </w:tr>
      <w:tr w:rsidR="0012073B" w:rsidRPr="009C5860" w:rsidTr="009C5860">
        <w:trPr>
          <w:trHeight w:val="170"/>
          <w:jc w:val="center"/>
        </w:trPr>
        <w:tc>
          <w:tcPr>
            <w:tcW w:w="1129" w:type="dxa"/>
            <w:tcBorders>
              <w:top w:val="nil"/>
              <w:left w:val="nil"/>
              <w:bottom w:val="nil"/>
              <w:right w:val="nil"/>
            </w:tcBorders>
            <w:noWrap/>
          </w:tcPr>
          <w:p w:rsidR="004C0111" w:rsidRDefault="0012073B" w:rsidP="008A68BE">
            <w:pPr>
              <w:pPrChange w:id="3130" w:author="Иво Станков" w:date="2013-07-29T18:48:00Z">
                <w:pPr/>
              </w:pPrChange>
            </w:pPr>
            <w:r w:rsidRPr="009C5860">
              <w:t>Клиент 1</w:t>
            </w:r>
          </w:p>
        </w:tc>
        <w:tc>
          <w:tcPr>
            <w:tcW w:w="2100" w:type="dxa"/>
            <w:tcBorders>
              <w:top w:val="nil"/>
              <w:left w:val="nil"/>
              <w:bottom w:val="nil"/>
              <w:right w:val="nil"/>
            </w:tcBorders>
          </w:tcPr>
          <w:p w:rsidR="004C0111" w:rsidRDefault="0012073B" w:rsidP="008A68BE">
            <w:pPr>
              <w:pPrChange w:id="3131" w:author="Иво Станков" w:date="2013-07-29T18:48:00Z">
                <w:pPr/>
              </w:pPrChange>
            </w:pPr>
            <w:proofErr w:type="gramStart"/>
            <w:r w:rsidRPr="009C5860">
              <w:t>български</w:t>
            </w:r>
            <w:proofErr w:type="gramEnd"/>
            <w:r w:rsidRPr="009C5860">
              <w:t xml:space="preserve"> клиенти</w:t>
            </w:r>
          </w:p>
        </w:tc>
        <w:tc>
          <w:tcPr>
            <w:tcW w:w="1529" w:type="dxa"/>
            <w:tcBorders>
              <w:top w:val="nil"/>
              <w:left w:val="nil"/>
              <w:bottom w:val="nil"/>
              <w:right w:val="nil"/>
            </w:tcBorders>
            <w:noWrap/>
          </w:tcPr>
          <w:p w:rsidR="00EE5811" w:rsidRPr="00A12DC3" w:rsidRDefault="006F14B9" w:rsidP="008A68BE">
            <w:pPr>
              <w:rPr>
                <w:lang w:val="en-US"/>
              </w:rPr>
              <w:pPrChange w:id="3132" w:author="Иво Станков" w:date="2013-07-29T18:48:00Z">
                <w:pPr/>
              </w:pPrChange>
            </w:pPr>
            <w:r w:rsidRPr="00A12DC3">
              <w:rPr>
                <w:lang w:val="en-US"/>
              </w:rPr>
              <w:t>1,479</w:t>
            </w:r>
          </w:p>
        </w:tc>
        <w:tc>
          <w:tcPr>
            <w:tcW w:w="747" w:type="dxa"/>
            <w:tcBorders>
              <w:top w:val="nil"/>
              <w:left w:val="nil"/>
              <w:bottom w:val="nil"/>
              <w:right w:val="nil"/>
            </w:tcBorders>
            <w:noWrap/>
          </w:tcPr>
          <w:p w:rsidR="00EE5811" w:rsidRDefault="005E58A2" w:rsidP="008A68BE">
            <w:pPr>
              <w:pPrChange w:id="3133" w:author="Иво Станков" w:date="2013-07-29T18:48:00Z">
                <w:pPr/>
              </w:pPrChange>
            </w:pPr>
            <w:r w:rsidRPr="009C5860">
              <w:t>9</w:t>
            </w:r>
            <w:r>
              <w:rPr>
                <w:rFonts w:asciiTheme="minorHAnsi" w:hAnsiTheme="minorHAnsi"/>
                <w:lang w:val="en-US"/>
              </w:rPr>
              <w:t>2</w:t>
            </w:r>
            <w:r w:rsidR="0012073B" w:rsidRPr="009C5860">
              <w:t>%</w:t>
            </w:r>
          </w:p>
        </w:tc>
        <w:tc>
          <w:tcPr>
            <w:tcW w:w="1040" w:type="dxa"/>
            <w:tcBorders>
              <w:top w:val="nil"/>
              <w:left w:val="nil"/>
              <w:bottom w:val="nil"/>
              <w:right w:val="nil"/>
            </w:tcBorders>
            <w:noWrap/>
          </w:tcPr>
          <w:p w:rsidR="00EE5811" w:rsidRPr="00A12DC3" w:rsidRDefault="00A01AC3" w:rsidP="008A68BE">
            <w:pPr>
              <w:rPr>
                <w:lang w:val="en-US"/>
              </w:rPr>
              <w:pPrChange w:id="3134" w:author="Иво Станков" w:date="2013-07-29T18:48:00Z">
                <w:pPr/>
              </w:pPrChange>
            </w:pPr>
            <w:r>
              <w:rPr>
                <w:lang w:val="en-US"/>
              </w:rPr>
              <w:t>773</w:t>
            </w:r>
          </w:p>
        </w:tc>
        <w:tc>
          <w:tcPr>
            <w:tcW w:w="813" w:type="dxa"/>
            <w:tcBorders>
              <w:top w:val="nil"/>
              <w:left w:val="nil"/>
              <w:bottom w:val="nil"/>
              <w:right w:val="nil"/>
            </w:tcBorders>
            <w:noWrap/>
          </w:tcPr>
          <w:p w:rsidR="00EE5811" w:rsidRDefault="00A01AC3" w:rsidP="008A68BE">
            <w:pPr>
              <w:pPrChange w:id="3135" w:author="Иво Станков" w:date="2013-07-29T18:48:00Z">
                <w:pPr/>
              </w:pPrChange>
            </w:pPr>
            <w:r>
              <w:rPr>
                <w:lang w:val="en-US"/>
              </w:rPr>
              <w:t>87</w:t>
            </w:r>
            <w:r w:rsidR="0012073B" w:rsidRPr="009C5860">
              <w:t>%</w:t>
            </w:r>
          </w:p>
        </w:tc>
      </w:tr>
      <w:tr w:rsidR="0012073B" w:rsidRPr="009C5860" w:rsidTr="009C5860">
        <w:trPr>
          <w:trHeight w:val="170"/>
          <w:jc w:val="center"/>
        </w:trPr>
        <w:tc>
          <w:tcPr>
            <w:tcW w:w="1129" w:type="dxa"/>
            <w:tcBorders>
              <w:top w:val="nil"/>
              <w:left w:val="nil"/>
              <w:bottom w:val="nil"/>
              <w:right w:val="nil"/>
            </w:tcBorders>
            <w:noWrap/>
          </w:tcPr>
          <w:p w:rsidR="004C0111" w:rsidRDefault="0012073B" w:rsidP="008A68BE">
            <w:pPr>
              <w:pPrChange w:id="3136" w:author="Иво Станков" w:date="2013-07-29T18:48:00Z">
                <w:pPr/>
              </w:pPrChange>
            </w:pPr>
            <w:r w:rsidRPr="009C5860">
              <w:t>Клиент 2</w:t>
            </w:r>
          </w:p>
        </w:tc>
        <w:tc>
          <w:tcPr>
            <w:tcW w:w="2100" w:type="dxa"/>
            <w:tcBorders>
              <w:top w:val="nil"/>
              <w:left w:val="nil"/>
              <w:bottom w:val="nil"/>
              <w:right w:val="nil"/>
            </w:tcBorders>
          </w:tcPr>
          <w:p w:rsidR="004C0111" w:rsidRDefault="0012073B" w:rsidP="008A68BE">
            <w:pPr>
              <w:pPrChange w:id="3137" w:author="Иво Станков" w:date="2013-07-29T18:48:00Z">
                <w:pPr/>
              </w:pPrChange>
            </w:pPr>
            <w:proofErr w:type="gramStart"/>
            <w:r w:rsidRPr="009C5860">
              <w:t>чуждестранни</w:t>
            </w:r>
            <w:proofErr w:type="gramEnd"/>
            <w:r w:rsidRPr="009C5860">
              <w:t xml:space="preserve"> клиенти</w:t>
            </w:r>
          </w:p>
        </w:tc>
        <w:tc>
          <w:tcPr>
            <w:tcW w:w="1529" w:type="dxa"/>
            <w:tcBorders>
              <w:top w:val="nil"/>
              <w:left w:val="nil"/>
              <w:bottom w:val="nil"/>
              <w:right w:val="nil"/>
            </w:tcBorders>
            <w:noWrap/>
          </w:tcPr>
          <w:p w:rsidR="00EE5811" w:rsidRPr="00A12DC3" w:rsidRDefault="006F14B9" w:rsidP="008A68BE">
            <w:pPr>
              <w:rPr>
                <w:lang w:val="en-US"/>
              </w:rPr>
              <w:pPrChange w:id="3138" w:author="Иво Станков" w:date="2013-07-29T18:48:00Z">
                <w:pPr/>
              </w:pPrChange>
            </w:pPr>
            <w:r w:rsidRPr="00A12DC3">
              <w:rPr>
                <w:lang w:val="en-US"/>
              </w:rPr>
              <w:t>130</w:t>
            </w:r>
          </w:p>
        </w:tc>
        <w:tc>
          <w:tcPr>
            <w:tcW w:w="747" w:type="dxa"/>
            <w:tcBorders>
              <w:top w:val="nil"/>
              <w:left w:val="nil"/>
              <w:bottom w:val="nil"/>
              <w:right w:val="nil"/>
            </w:tcBorders>
            <w:noWrap/>
          </w:tcPr>
          <w:p w:rsidR="00EE5811" w:rsidRDefault="005E58A2" w:rsidP="008A68BE">
            <w:pPr>
              <w:pPrChange w:id="3139" w:author="Иво Станков" w:date="2013-07-29T18:48:00Z">
                <w:pPr/>
              </w:pPrChange>
            </w:pPr>
            <w:r>
              <w:rPr>
                <w:rFonts w:asciiTheme="minorHAnsi" w:hAnsiTheme="minorHAnsi"/>
                <w:lang w:val="en-US"/>
              </w:rPr>
              <w:t>8</w:t>
            </w:r>
            <w:r w:rsidR="0012073B" w:rsidRPr="009C5860">
              <w:t>%</w:t>
            </w:r>
          </w:p>
        </w:tc>
        <w:tc>
          <w:tcPr>
            <w:tcW w:w="1040" w:type="dxa"/>
            <w:tcBorders>
              <w:top w:val="nil"/>
              <w:left w:val="nil"/>
              <w:bottom w:val="nil"/>
              <w:right w:val="nil"/>
            </w:tcBorders>
            <w:noWrap/>
          </w:tcPr>
          <w:p w:rsidR="00EE5811" w:rsidRPr="00A12DC3" w:rsidRDefault="00A01AC3" w:rsidP="008A68BE">
            <w:pPr>
              <w:rPr>
                <w:lang w:val="en-US"/>
              </w:rPr>
              <w:pPrChange w:id="3140" w:author="Иво Станков" w:date="2013-07-29T18:48:00Z">
                <w:pPr/>
              </w:pPrChange>
            </w:pPr>
            <w:r>
              <w:rPr>
                <w:lang w:val="en-US"/>
              </w:rPr>
              <w:t>120</w:t>
            </w:r>
          </w:p>
        </w:tc>
        <w:tc>
          <w:tcPr>
            <w:tcW w:w="813" w:type="dxa"/>
            <w:tcBorders>
              <w:top w:val="nil"/>
              <w:left w:val="nil"/>
              <w:bottom w:val="nil"/>
              <w:right w:val="nil"/>
            </w:tcBorders>
            <w:noWrap/>
          </w:tcPr>
          <w:p w:rsidR="00EE5811" w:rsidRDefault="00A01AC3" w:rsidP="008A68BE">
            <w:pPr>
              <w:pPrChange w:id="3141" w:author="Иво Станков" w:date="2013-07-29T18:48:00Z">
                <w:pPr/>
              </w:pPrChange>
            </w:pPr>
            <w:r>
              <w:rPr>
                <w:lang w:val="en-US"/>
              </w:rPr>
              <w:t>13</w:t>
            </w:r>
            <w:r w:rsidR="0012073B" w:rsidRPr="009C5860">
              <w:t>%</w:t>
            </w:r>
          </w:p>
        </w:tc>
      </w:tr>
    </w:tbl>
    <w:p w:rsidR="004C0111" w:rsidRDefault="004C0111" w:rsidP="008A68BE">
      <w:pPr>
        <w:pPrChange w:id="3142" w:author="Иво Станков" w:date="2013-07-29T18:48:00Z">
          <w:pPr/>
        </w:pPrChange>
      </w:pPr>
    </w:p>
    <w:p w:rsidR="00EE5811" w:rsidRDefault="006E456B" w:rsidP="008A68BE">
      <w:pPr>
        <w:pStyle w:val="Heading1"/>
        <w:pPrChange w:id="3143" w:author="Иво Станков" w:date="2013-07-29T18:48:00Z">
          <w:pPr/>
        </w:pPrChange>
      </w:pPr>
      <w:bookmarkStart w:id="3144" w:name="_Toc100728603"/>
      <w:bookmarkStart w:id="3145" w:name="_Toc128275772"/>
      <w:bookmarkStart w:id="3146" w:name="_Toc355005249"/>
      <w:r>
        <w:rPr>
          <w:rFonts w:asciiTheme="minorHAnsi" w:hAnsiTheme="minorHAnsi"/>
          <w:lang w:val="en-US"/>
        </w:rPr>
        <w:t>31.</w:t>
      </w:r>
      <w:r w:rsidR="0012073B" w:rsidRPr="00146731">
        <w:t>УПРАВЛЕНИЕ НА ФИНАНСОВИЯ РИСК</w:t>
      </w:r>
      <w:bookmarkEnd w:id="3144"/>
      <w:bookmarkEnd w:id="3145"/>
      <w:bookmarkEnd w:id="3146"/>
      <w:r w:rsidR="0012073B" w:rsidRPr="00146731">
        <w:t xml:space="preserve"> </w:t>
      </w:r>
    </w:p>
    <w:p w:rsidR="004C0111" w:rsidRDefault="0012073B" w:rsidP="008A68BE">
      <w:pPr>
        <w:pPrChange w:id="3147" w:author="Иво Станков" w:date="2013-07-29T18:48:00Z">
          <w:pPr/>
        </w:pPrChange>
      </w:pPr>
      <w:r w:rsidRPr="00146731">
        <w:tab/>
        <w:t>В хода на обичайната си дейност дружеството може да бъде изложено на различни финансови рискове, най-</w:t>
      </w:r>
      <w:proofErr w:type="gramStart"/>
      <w:r w:rsidRPr="00146731">
        <w:t>важните от които</w:t>
      </w:r>
      <w:proofErr w:type="gramEnd"/>
      <w:r w:rsidRPr="00146731">
        <w:t xml:space="preserve"> са: </w:t>
      </w:r>
      <w:r w:rsidRPr="00146731">
        <w:rPr>
          <w:i/>
        </w:rPr>
        <w:t>пазарен риск</w:t>
      </w:r>
      <w:r w:rsidRPr="00146731">
        <w:t xml:space="preserve"> (включващ валутен риск, </w:t>
      </w:r>
      <w:proofErr w:type="spellStart"/>
      <w:r w:rsidRPr="00146731">
        <w:t>риск</w:t>
      </w:r>
      <w:proofErr w:type="spellEnd"/>
      <w:r w:rsidRPr="00146731">
        <w:t xml:space="preserve"> от промяна на справедливата стойност и ценови риск), </w:t>
      </w:r>
      <w:r w:rsidRPr="00146731">
        <w:rPr>
          <w:i/>
        </w:rPr>
        <w:t>кредитен риск,</w:t>
      </w:r>
      <w:r>
        <w:rPr>
          <w:i/>
        </w:rPr>
        <w:t xml:space="preserve"> </w:t>
      </w:r>
      <w:r w:rsidRPr="00146731">
        <w:rPr>
          <w:i/>
        </w:rPr>
        <w:t>ликвиден риск и риск на лихвено-обвързаните парични потоци.</w:t>
      </w:r>
      <w:r w:rsidRPr="00146731">
        <w:t xml:space="preserve"> Общото управление на риска е фокусирано върху прогнозиране на резултатите от определени области на </w:t>
      </w:r>
      <w:proofErr w:type="gramStart"/>
      <w:r w:rsidRPr="00146731">
        <w:t>финансовите пазари за постигане на минимизиране на потенциалните отрицателни ефекти, които биха могли да се отразят върху финансовите</w:t>
      </w:r>
      <w:proofErr w:type="gramEnd"/>
      <w:r w:rsidRPr="00146731">
        <w:t xml:space="preserve"> резултати и състояние на дружеството. Политиката в тази област е свързана с извършването на оценки на пазарните обстоятелства във връзка с направените инвестиции и формите за поддържане на ликвидните средства. Част от прилаганите механизми са свързани и с анализ и търсене на приложими решения по отношение определянето на адекватни цени на услугите, предлагани от БФБ-София АД. Основният стремеж при управлението на рисковете е </w:t>
      </w:r>
      <w:proofErr w:type="spellStart"/>
      <w:r w:rsidRPr="00146731">
        <w:t>недопускането</w:t>
      </w:r>
      <w:proofErr w:type="spellEnd"/>
      <w:r w:rsidRPr="00146731">
        <w:t xml:space="preserve"> на неоправданата им концентрация.</w:t>
      </w:r>
    </w:p>
    <w:p w:rsidR="004C0111" w:rsidRDefault="0012073B" w:rsidP="008A68BE">
      <w:pPr>
        <w:pPrChange w:id="3148" w:author="Иво Станков" w:date="2013-07-29T18:48:00Z">
          <w:pPr/>
        </w:pPrChange>
      </w:pPr>
      <w:r w:rsidRPr="00146731">
        <w:tab/>
        <w:t xml:space="preserve">Управлението на риска в дружеството се осъществява текущо от оперативното ръководство на дружеството съгласно политиката, определена от Съвета на директорите. Съветът на директорите е приел </w:t>
      </w:r>
      <w:r w:rsidRPr="00146731">
        <w:lastRenderedPageBreak/>
        <w:t>основни принципи на общото управление на финансовия риск, на базата на които са разработени конкретните процедури за управление на отделните специфични рискове, като валутен, ценови, лихвен, кредитен и ликвиден,</w:t>
      </w:r>
      <w:r>
        <w:t xml:space="preserve"> </w:t>
      </w:r>
      <w:r w:rsidRPr="00146731">
        <w:t>и за риска</w:t>
      </w:r>
      <w:r>
        <w:t xml:space="preserve"> </w:t>
      </w:r>
      <w:r w:rsidRPr="00146731">
        <w:t xml:space="preserve">при използването на </w:t>
      </w:r>
      <w:proofErr w:type="spellStart"/>
      <w:r w:rsidRPr="00146731">
        <w:t>недеривативни</w:t>
      </w:r>
      <w:proofErr w:type="spellEnd"/>
      <w:r w:rsidRPr="00146731">
        <w:t xml:space="preserve"> </w:t>
      </w:r>
      <w:proofErr w:type="gramStart"/>
      <w:r w:rsidRPr="00146731">
        <w:t xml:space="preserve">инструменти. </w:t>
      </w:r>
      <w:proofErr w:type="gramEnd"/>
    </w:p>
    <w:p w:rsidR="004C0111" w:rsidRDefault="0012073B" w:rsidP="008A68BE">
      <w:pPr>
        <w:pPrChange w:id="3149" w:author="Иво Станков" w:date="2013-07-29T18:48:00Z">
          <w:pPr/>
        </w:pPrChange>
      </w:pPr>
      <w:r w:rsidRPr="00146731">
        <w:t>Категории финансови инструменти:</w:t>
      </w:r>
    </w:p>
    <w:tbl>
      <w:tblPr>
        <w:tblW w:w="9097" w:type="dxa"/>
        <w:tblInd w:w="108" w:type="dxa"/>
        <w:tblLook w:val="00A0" w:firstRow="1" w:lastRow="0" w:firstColumn="1" w:lastColumn="0" w:noHBand="0" w:noVBand="0"/>
      </w:tblPr>
      <w:tblGrid>
        <w:gridCol w:w="6064"/>
        <w:gridCol w:w="1513"/>
        <w:gridCol w:w="1520"/>
      </w:tblGrid>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150" w:author="Иво Станков" w:date="2013-07-29T18:49:00Z">
                  <w:rPr/>
                </w:rPrChange>
              </w:rPr>
              <w:pPrChange w:id="3151" w:author="Иво Станков" w:date="2013-07-29T18:48:00Z">
                <w:pPr/>
              </w:pPrChange>
            </w:pPr>
            <w:r w:rsidRPr="008A68BE">
              <w:rPr>
                <w:rPrChange w:id="3152" w:author="Иво Станков" w:date="2013-07-29T18:49:00Z">
                  <w:rPr/>
                </w:rPrChange>
              </w:rPr>
              <w:t>Финансови активи</w:t>
            </w:r>
          </w:p>
        </w:tc>
        <w:tc>
          <w:tcPr>
            <w:tcW w:w="1513" w:type="dxa"/>
            <w:tcBorders>
              <w:top w:val="nil"/>
              <w:left w:val="nil"/>
              <w:bottom w:val="nil"/>
              <w:right w:val="nil"/>
            </w:tcBorders>
          </w:tcPr>
          <w:p w:rsidR="00EE5811" w:rsidRPr="008A68BE" w:rsidDel="008A68BE" w:rsidRDefault="00EE5811" w:rsidP="008A68BE">
            <w:pPr>
              <w:pStyle w:val="a1"/>
              <w:rPr>
                <w:del w:id="3153" w:author="Иво Станков" w:date="2013-07-29T18:48:00Z"/>
                <w:lang w:val="en-US"/>
                <w:rPrChange w:id="3154" w:author="Иво Станков" w:date="2013-07-29T18:49:00Z">
                  <w:rPr>
                    <w:del w:id="3155" w:author="Иво Станков" w:date="2013-07-29T18:48:00Z"/>
                    <w:lang w:val="en-US"/>
                  </w:rPr>
                </w:rPrChange>
              </w:rPr>
              <w:pPrChange w:id="3156" w:author="Иво Станков" w:date="2013-07-29T18:48:00Z">
                <w:pPr>
                  <w:pStyle w:val="a"/>
                </w:pPr>
              </w:pPrChange>
            </w:pPr>
          </w:p>
          <w:p w:rsidR="004C0111" w:rsidRPr="008A68BE" w:rsidRDefault="00F175BE" w:rsidP="008A68BE">
            <w:pPr>
              <w:pStyle w:val="a1"/>
              <w:rPr>
                <w:rPrChange w:id="3157" w:author="Иво Станков" w:date="2013-07-29T18:49:00Z">
                  <w:rPr/>
                </w:rPrChange>
              </w:rPr>
              <w:pPrChange w:id="3158" w:author="Иво Станков" w:date="2013-07-29T18:48:00Z">
                <w:pPr>
                  <w:pStyle w:val="a1"/>
                </w:pPr>
              </w:pPrChange>
            </w:pPr>
            <w:r w:rsidRPr="008A68BE">
              <w:rPr>
                <w:lang w:val="en-US"/>
                <w:rPrChange w:id="3159" w:author="Иво Станков" w:date="2013-07-29T18:49:00Z">
                  <w:rPr>
                    <w:rFonts w:asciiTheme="minorHAnsi" w:hAnsiTheme="minorHAnsi"/>
                    <w:lang w:val="en-US"/>
                  </w:rPr>
                </w:rPrChange>
              </w:rPr>
              <w:t>30.06</w:t>
            </w:r>
            <w:r w:rsidR="0012073B" w:rsidRPr="008A68BE">
              <w:rPr>
                <w:rPrChange w:id="3160" w:author="Иво Станков" w:date="2013-07-29T18:49:00Z">
                  <w:rPr/>
                </w:rPrChange>
              </w:rPr>
              <w:t>.2013</w:t>
            </w:r>
          </w:p>
        </w:tc>
        <w:tc>
          <w:tcPr>
            <w:tcW w:w="1520" w:type="dxa"/>
            <w:tcBorders>
              <w:top w:val="nil"/>
              <w:left w:val="nil"/>
              <w:bottom w:val="nil"/>
              <w:right w:val="nil"/>
            </w:tcBorders>
          </w:tcPr>
          <w:p w:rsidR="004C0111" w:rsidRPr="008A68BE" w:rsidRDefault="0012073B" w:rsidP="008A68BE">
            <w:pPr>
              <w:pStyle w:val="a1"/>
              <w:rPr>
                <w:rPrChange w:id="3161" w:author="Иво Станков" w:date="2013-07-29T18:49:00Z">
                  <w:rPr/>
                </w:rPrChange>
              </w:rPr>
              <w:pPrChange w:id="3162" w:author="Иво Станков" w:date="2013-07-29T18:48:00Z">
                <w:pPr>
                  <w:pStyle w:val="a1"/>
                </w:pPr>
              </w:pPrChange>
            </w:pPr>
            <w:r w:rsidRPr="008A68BE">
              <w:rPr>
                <w:rPrChange w:id="3163" w:author="Иво Станков" w:date="2013-07-29T18:49:00Z">
                  <w:rPr/>
                </w:rPrChange>
              </w:rPr>
              <w:t>31.12.2012</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EE5811" w:rsidP="008A68BE">
            <w:pPr>
              <w:pStyle w:val="a"/>
              <w:rPr>
                <w:rPrChange w:id="3164" w:author="Иво Станков" w:date="2013-07-29T18:49:00Z">
                  <w:rPr/>
                </w:rPrChange>
              </w:rPr>
              <w:pPrChange w:id="3165" w:author="Иво Станков" w:date="2013-07-29T18:48:00Z">
                <w:pPr>
                  <w:widowControl/>
                  <w:jc w:val="left"/>
                </w:pPr>
              </w:pPrChange>
            </w:pPr>
          </w:p>
        </w:tc>
        <w:tc>
          <w:tcPr>
            <w:tcW w:w="1513" w:type="dxa"/>
            <w:tcBorders>
              <w:top w:val="nil"/>
              <w:left w:val="nil"/>
              <w:bottom w:val="nil"/>
              <w:right w:val="nil"/>
            </w:tcBorders>
          </w:tcPr>
          <w:p w:rsidR="00EE5811" w:rsidRPr="008A68BE" w:rsidRDefault="0012073B" w:rsidP="008A68BE">
            <w:pPr>
              <w:pStyle w:val="a1"/>
              <w:rPr>
                <w:rPrChange w:id="3166" w:author="Иво Станков" w:date="2013-07-29T18:49:00Z">
                  <w:rPr/>
                </w:rPrChange>
              </w:rPr>
              <w:pPrChange w:id="3167" w:author="Иво Станков" w:date="2013-07-29T18:48:00Z">
                <w:pPr>
                  <w:pStyle w:val="a"/>
                </w:pPr>
              </w:pPrChange>
            </w:pPr>
            <w:r w:rsidRPr="008A68BE">
              <w:rPr>
                <w:rPrChange w:id="3168" w:author="Иво Станков" w:date="2013-07-29T18:49:00Z">
                  <w:rPr/>
                </w:rPrChange>
              </w:rPr>
              <w:t>BGN '000</w:t>
            </w:r>
          </w:p>
        </w:tc>
        <w:tc>
          <w:tcPr>
            <w:tcW w:w="1520" w:type="dxa"/>
            <w:tcBorders>
              <w:top w:val="nil"/>
              <w:left w:val="nil"/>
              <w:bottom w:val="nil"/>
              <w:right w:val="nil"/>
            </w:tcBorders>
          </w:tcPr>
          <w:p w:rsidR="004C0111" w:rsidRPr="008A68BE" w:rsidRDefault="0012073B" w:rsidP="008A68BE">
            <w:pPr>
              <w:pStyle w:val="a1"/>
              <w:rPr>
                <w:rPrChange w:id="3169" w:author="Иво Станков" w:date="2013-07-29T18:49:00Z">
                  <w:rPr/>
                </w:rPrChange>
              </w:rPr>
              <w:pPrChange w:id="3170" w:author="Иво Станков" w:date="2013-07-29T18:48:00Z">
                <w:pPr>
                  <w:pStyle w:val="a1"/>
                </w:pPr>
              </w:pPrChange>
            </w:pPr>
            <w:r w:rsidRPr="008A68BE">
              <w:rPr>
                <w:rPrChange w:id="3171" w:author="Иво Станков" w:date="2013-07-29T18:49:00Z">
                  <w:rPr/>
                </w:rPrChange>
              </w:rPr>
              <w:t>BGN '000</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172" w:author="Иво Станков" w:date="2013-07-29T18:49:00Z">
                  <w:rPr/>
                </w:rPrChange>
              </w:rPr>
              <w:pPrChange w:id="3173" w:author="Иво Станков" w:date="2013-07-29T18:48:00Z">
                <w:pPr>
                  <w:widowControl/>
                  <w:jc w:val="left"/>
                </w:pPr>
              </w:pPrChange>
            </w:pPr>
            <w:r w:rsidRPr="008A68BE">
              <w:rPr>
                <w:rPrChange w:id="3174" w:author="Иво Станков" w:date="2013-07-29T18:49:00Z">
                  <w:rPr/>
                </w:rPrChange>
              </w:rPr>
              <w:t>Финансови активи на разположение за продажба</w:t>
            </w:r>
          </w:p>
        </w:tc>
        <w:tc>
          <w:tcPr>
            <w:tcW w:w="1513" w:type="dxa"/>
            <w:tcBorders>
              <w:top w:val="nil"/>
              <w:left w:val="nil"/>
              <w:bottom w:val="single" w:sz="4" w:space="0" w:color="auto"/>
              <w:right w:val="nil"/>
            </w:tcBorders>
            <w:vAlign w:val="bottom"/>
          </w:tcPr>
          <w:p w:rsidR="00EE5811" w:rsidRPr="008A68BE" w:rsidRDefault="00630DB8" w:rsidP="008A68BE">
            <w:pPr>
              <w:pStyle w:val="a0"/>
              <w:rPr>
                <w:lang w:val="en-US"/>
                <w:rPrChange w:id="3175" w:author="Иво Станков" w:date="2013-07-29T18:49:00Z">
                  <w:rPr>
                    <w:lang w:val="en-US"/>
                  </w:rPr>
                </w:rPrChange>
              </w:rPr>
              <w:pPrChange w:id="3176" w:author="Иво Станков" w:date="2013-07-29T18:48:00Z">
                <w:pPr>
                  <w:pStyle w:val="a"/>
                </w:pPr>
              </w:pPrChange>
            </w:pPr>
            <w:r w:rsidRPr="008A68BE">
              <w:rPr>
                <w:lang w:val="en-US"/>
                <w:rPrChange w:id="3177" w:author="Иво Станков" w:date="2013-07-29T18:49:00Z">
                  <w:rPr>
                    <w:lang w:val="en-US"/>
                  </w:rPr>
                </w:rPrChange>
              </w:rPr>
              <w:t>2,082</w:t>
            </w:r>
          </w:p>
        </w:tc>
        <w:tc>
          <w:tcPr>
            <w:tcW w:w="1520" w:type="dxa"/>
            <w:tcBorders>
              <w:top w:val="nil"/>
              <w:left w:val="nil"/>
              <w:bottom w:val="single" w:sz="4" w:space="0" w:color="auto"/>
              <w:right w:val="nil"/>
            </w:tcBorders>
            <w:vAlign w:val="bottom"/>
          </w:tcPr>
          <w:p w:rsidR="004C0111" w:rsidRPr="008A68BE" w:rsidRDefault="0012073B" w:rsidP="008A68BE">
            <w:pPr>
              <w:pStyle w:val="a0"/>
              <w:rPr>
                <w:rPrChange w:id="3178" w:author="Иво Станков" w:date="2013-07-29T18:49:00Z">
                  <w:rPr/>
                </w:rPrChange>
              </w:rPr>
              <w:pPrChange w:id="3179" w:author="Иво Станков" w:date="2013-07-29T18:48:00Z">
                <w:pPr>
                  <w:pStyle w:val="a0"/>
                </w:pPr>
              </w:pPrChange>
            </w:pPr>
            <w:r w:rsidRPr="008A68BE">
              <w:rPr>
                <w:rPrChange w:id="3180" w:author="Иво Станков" w:date="2013-07-29T18:49:00Z">
                  <w:rPr/>
                </w:rPrChange>
              </w:rPr>
              <w:t>2,142</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181" w:author="Иво Станков" w:date="2013-07-29T18:49:00Z">
                  <w:rPr/>
                </w:rPrChange>
              </w:rPr>
              <w:pPrChange w:id="3182" w:author="Иво Станков" w:date="2013-07-29T18:48:00Z">
                <w:pPr>
                  <w:widowControl/>
                  <w:jc w:val="left"/>
                </w:pPr>
              </w:pPrChange>
            </w:pPr>
            <w:r w:rsidRPr="008A68BE">
              <w:rPr>
                <w:rPrChange w:id="3183" w:author="Иво Станков" w:date="2013-07-29T18:49:00Z">
                  <w:rPr/>
                </w:rPrChange>
              </w:rPr>
              <w:t xml:space="preserve">Инвестиции на разположение за </w:t>
            </w:r>
            <w:proofErr w:type="gramStart"/>
            <w:r w:rsidRPr="008A68BE">
              <w:rPr>
                <w:rPrChange w:id="3184" w:author="Иво Станков" w:date="2013-07-29T18:49:00Z">
                  <w:rPr/>
                </w:rPrChange>
              </w:rPr>
              <w:t xml:space="preserve">продажба </w:t>
            </w:r>
            <w:proofErr w:type="gramEnd"/>
          </w:p>
        </w:tc>
        <w:tc>
          <w:tcPr>
            <w:tcW w:w="1513" w:type="dxa"/>
            <w:tcBorders>
              <w:top w:val="nil"/>
              <w:left w:val="nil"/>
              <w:bottom w:val="nil"/>
              <w:right w:val="nil"/>
            </w:tcBorders>
            <w:vAlign w:val="bottom"/>
          </w:tcPr>
          <w:p w:rsidR="00EE5811" w:rsidRPr="008A68BE" w:rsidRDefault="00DF378C" w:rsidP="008A68BE">
            <w:pPr>
              <w:pStyle w:val="a0"/>
              <w:rPr>
                <w:lang w:val="en-US"/>
                <w:rPrChange w:id="3185" w:author="Иво Станков" w:date="2013-07-29T18:49:00Z">
                  <w:rPr>
                    <w:lang w:val="en-US"/>
                  </w:rPr>
                </w:rPrChange>
              </w:rPr>
              <w:pPrChange w:id="3186" w:author="Иво Станков" w:date="2013-07-29T18:48:00Z">
                <w:pPr>
                  <w:pStyle w:val="a"/>
                </w:pPr>
              </w:pPrChange>
            </w:pPr>
            <w:r w:rsidRPr="008A68BE">
              <w:rPr>
                <w:lang w:val="en-US"/>
                <w:rPrChange w:id="3187" w:author="Иво Станков" w:date="2013-07-29T18:49:00Z">
                  <w:rPr>
                    <w:lang w:val="en-US"/>
                  </w:rPr>
                </w:rPrChange>
              </w:rPr>
              <w:t>2,</w:t>
            </w:r>
            <w:r w:rsidR="00630DB8" w:rsidRPr="008A68BE">
              <w:rPr>
                <w:lang w:val="en-US"/>
                <w:rPrChange w:id="3188" w:author="Иво Станков" w:date="2013-07-29T18:49:00Z">
                  <w:rPr>
                    <w:lang w:val="en-US"/>
                  </w:rPr>
                </w:rPrChange>
              </w:rPr>
              <w:t>082</w:t>
            </w:r>
          </w:p>
        </w:tc>
        <w:tc>
          <w:tcPr>
            <w:tcW w:w="1520" w:type="dxa"/>
            <w:tcBorders>
              <w:top w:val="nil"/>
              <w:left w:val="nil"/>
              <w:bottom w:val="nil"/>
              <w:right w:val="nil"/>
            </w:tcBorders>
            <w:vAlign w:val="bottom"/>
          </w:tcPr>
          <w:p w:rsidR="004C0111" w:rsidRPr="008A68BE" w:rsidRDefault="0012073B" w:rsidP="008A68BE">
            <w:pPr>
              <w:pStyle w:val="a0"/>
              <w:rPr>
                <w:rPrChange w:id="3189" w:author="Иво Станков" w:date="2013-07-29T18:49:00Z">
                  <w:rPr/>
                </w:rPrChange>
              </w:rPr>
              <w:pPrChange w:id="3190" w:author="Иво Станков" w:date="2013-07-29T18:48:00Z">
                <w:pPr>
                  <w:pStyle w:val="a0"/>
                </w:pPr>
              </w:pPrChange>
            </w:pPr>
            <w:r w:rsidRPr="008A68BE">
              <w:rPr>
                <w:rPrChange w:id="3191" w:author="Иво Станков" w:date="2013-07-29T18:49:00Z">
                  <w:rPr/>
                </w:rPrChange>
              </w:rPr>
              <w:t>2,142</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192" w:author="Иво Станков" w:date="2013-07-29T18:49:00Z">
                  <w:rPr/>
                </w:rPrChange>
              </w:rPr>
              <w:pPrChange w:id="3193" w:author="Иво Станков" w:date="2013-07-29T18:48:00Z">
                <w:pPr>
                  <w:widowControl/>
                  <w:jc w:val="left"/>
                </w:pPr>
              </w:pPrChange>
            </w:pPr>
            <w:r w:rsidRPr="008A68BE">
              <w:rPr>
                <w:rPrChange w:id="3194" w:author="Иво Станков" w:date="2013-07-29T18:49:00Z">
                  <w:rPr/>
                </w:rPrChange>
              </w:rPr>
              <w:t xml:space="preserve">Финансови активи държани до </w:t>
            </w:r>
            <w:proofErr w:type="gramStart"/>
            <w:r w:rsidRPr="008A68BE">
              <w:rPr>
                <w:rPrChange w:id="3195" w:author="Иво Станков" w:date="2013-07-29T18:49:00Z">
                  <w:rPr/>
                </w:rPrChange>
              </w:rPr>
              <w:t xml:space="preserve">падеж </w:t>
            </w:r>
            <w:proofErr w:type="gramEnd"/>
          </w:p>
        </w:tc>
        <w:tc>
          <w:tcPr>
            <w:tcW w:w="1513" w:type="dxa"/>
            <w:tcBorders>
              <w:top w:val="nil"/>
              <w:left w:val="nil"/>
              <w:bottom w:val="single" w:sz="4" w:space="0" w:color="auto"/>
              <w:right w:val="nil"/>
            </w:tcBorders>
            <w:vAlign w:val="bottom"/>
          </w:tcPr>
          <w:p w:rsidR="00EE5811" w:rsidRPr="008A68BE" w:rsidRDefault="0012073B" w:rsidP="008A68BE">
            <w:pPr>
              <w:pStyle w:val="a0"/>
              <w:rPr>
                <w:rPrChange w:id="3196" w:author="Иво Станков" w:date="2013-07-29T18:49:00Z">
                  <w:rPr/>
                </w:rPrChange>
              </w:rPr>
              <w:pPrChange w:id="3197" w:author="Иво Станков" w:date="2013-07-29T18:48:00Z">
                <w:pPr>
                  <w:pStyle w:val="a"/>
                </w:pPr>
              </w:pPrChange>
            </w:pPr>
            <w:r w:rsidRPr="008A68BE">
              <w:rPr>
                <w:rPrChange w:id="3198" w:author="Иво Станков" w:date="2013-07-29T18:49:00Z">
                  <w:rPr/>
                </w:rPrChange>
              </w:rPr>
              <w:t>-</w:t>
            </w:r>
          </w:p>
        </w:tc>
        <w:tc>
          <w:tcPr>
            <w:tcW w:w="1520" w:type="dxa"/>
            <w:tcBorders>
              <w:top w:val="nil"/>
              <w:left w:val="nil"/>
              <w:bottom w:val="single" w:sz="4" w:space="0" w:color="auto"/>
              <w:right w:val="nil"/>
            </w:tcBorders>
            <w:vAlign w:val="bottom"/>
          </w:tcPr>
          <w:p w:rsidR="004C0111" w:rsidRPr="008A68BE" w:rsidRDefault="0012073B" w:rsidP="008A68BE">
            <w:pPr>
              <w:pStyle w:val="a0"/>
              <w:rPr>
                <w:rPrChange w:id="3199" w:author="Иво Станков" w:date="2013-07-29T18:49:00Z">
                  <w:rPr/>
                </w:rPrChange>
              </w:rPr>
              <w:pPrChange w:id="3200" w:author="Иво Станков" w:date="2013-07-29T18:48:00Z">
                <w:pPr>
                  <w:pStyle w:val="a0"/>
                </w:pPr>
              </w:pPrChange>
            </w:pPr>
            <w:r w:rsidRPr="008A68BE">
              <w:rPr>
                <w:rPrChange w:id="3201" w:author="Иво Станков" w:date="2013-07-29T18:49:00Z">
                  <w:rPr/>
                </w:rPrChange>
              </w:rPr>
              <w:t>1,480</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02" w:author="Иво Станков" w:date="2013-07-29T18:49:00Z">
                  <w:rPr/>
                </w:rPrChange>
              </w:rPr>
              <w:pPrChange w:id="3203" w:author="Иво Станков" w:date="2013-07-29T18:48:00Z">
                <w:pPr>
                  <w:widowControl/>
                  <w:jc w:val="left"/>
                </w:pPr>
              </w:pPrChange>
            </w:pPr>
            <w:r w:rsidRPr="008A68BE">
              <w:rPr>
                <w:rPrChange w:id="3204" w:author="Иво Станков" w:date="2013-07-29T18:49:00Z">
                  <w:rPr/>
                </w:rPrChange>
              </w:rPr>
              <w:t xml:space="preserve">Инвестиции държани до </w:t>
            </w:r>
            <w:proofErr w:type="gramStart"/>
            <w:r w:rsidRPr="008A68BE">
              <w:rPr>
                <w:rPrChange w:id="3205" w:author="Иво Станков" w:date="2013-07-29T18:49:00Z">
                  <w:rPr/>
                </w:rPrChange>
              </w:rPr>
              <w:t xml:space="preserve">падеж </w:t>
            </w:r>
            <w:proofErr w:type="gramEnd"/>
          </w:p>
        </w:tc>
        <w:tc>
          <w:tcPr>
            <w:tcW w:w="1513" w:type="dxa"/>
            <w:tcBorders>
              <w:top w:val="nil"/>
              <w:left w:val="nil"/>
              <w:bottom w:val="nil"/>
              <w:right w:val="nil"/>
            </w:tcBorders>
            <w:vAlign w:val="bottom"/>
          </w:tcPr>
          <w:p w:rsidR="00EE5811" w:rsidRPr="008A68BE" w:rsidRDefault="0012073B" w:rsidP="008A68BE">
            <w:pPr>
              <w:pStyle w:val="a0"/>
              <w:rPr>
                <w:rPrChange w:id="3206" w:author="Иво Станков" w:date="2013-07-29T18:49:00Z">
                  <w:rPr/>
                </w:rPrChange>
              </w:rPr>
              <w:pPrChange w:id="3207" w:author="Иво Станков" w:date="2013-07-29T18:48:00Z">
                <w:pPr>
                  <w:pStyle w:val="a"/>
                </w:pPr>
              </w:pPrChange>
            </w:pPr>
            <w:r w:rsidRPr="008A68BE">
              <w:rPr>
                <w:rPrChange w:id="3208" w:author="Иво Станков" w:date="2013-07-29T18:49:00Z">
                  <w:rPr/>
                </w:rPrChange>
              </w:rPr>
              <w:t>-</w:t>
            </w:r>
          </w:p>
        </w:tc>
        <w:tc>
          <w:tcPr>
            <w:tcW w:w="1520" w:type="dxa"/>
            <w:tcBorders>
              <w:top w:val="nil"/>
              <w:left w:val="nil"/>
              <w:bottom w:val="nil"/>
              <w:right w:val="nil"/>
            </w:tcBorders>
            <w:vAlign w:val="bottom"/>
          </w:tcPr>
          <w:p w:rsidR="004C0111" w:rsidRPr="008A68BE" w:rsidRDefault="0012073B" w:rsidP="008A68BE">
            <w:pPr>
              <w:pStyle w:val="a0"/>
              <w:rPr>
                <w:rPrChange w:id="3209" w:author="Иво Станков" w:date="2013-07-29T18:49:00Z">
                  <w:rPr/>
                </w:rPrChange>
              </w:rPr>
              <w:pPrChange w:id="3210" w:author="Иво Станков" w:date="2013-07-29T18:48:00Z">
                <w:pPr>
                  <w:pStyle w:val="a0"/>
                </w:pPr>
              </w:pPrChange>
            </w:pPr>
            <w:r w:rsidRPr="008A68BE">
              <w:rPr>
                <w:rPrChange w:id="3211" w:author="Иво Станков" w:date="2013-07-29T18:49:00Z">
                  <w:rPr/>
                </w:rPrChange>
              </w:rPr>
              <w:t>1,480</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12" w:author="Иво Станков" w:date="2013-07-29T18:49:00Z">
                  <w:rPr/>
                </w:rPrChange>
              </w:rPr>
              <w:pPrChange w:id="3213" w:author="Иво Станков" w:date="2013-07-29T18:48:00Z">
                <w:pPr>
                  <w:widowControl/>
                  <w:jc w:val="left"/>
                </w:pPr>
              </w:pPrChange>
            </w:pPr>
            <w:r w:rsidRPr="008A68BE">
              <w:rPr>
                <w:rPrChange w:id="3214" w:author="Иво Станков" w:date="2013-07-29T18:49:00Z">
                  <w:rPr/>
                </w:rPrChange>
              </w:rPr>
              <w:t>Кредити и вземания</w:t>
            </w:r>
          </w:p>
        </w:tc>
        <w:tc>
          <w:tcPr>
            <w:tcW w:w="1513" w:type="dxa"/>
            <w:tcBorders>
              <w:top w:val="nil"/>
              <w:left w:val="nil"/>
              <w:bottom w:val="single" w:sz="4" w:space="0" w:color="auto"/>
              <w:right w:val="nil"/>
            </w:tcBorders>
            <w:vAlign w:val="bottom"/>
          </w:tcPr>
          <w:p w:rsidR="00EE5811" w:rsidRPr="008A68BE" w:rsidRDefault="00630DB8" w:rsidP="008A68BE">
            <w:pPr>
              <w:pStyle w:val="a0"/>
              <w:rPr>
                <w:lang w:val="en-US"/>
                <w:rPrChange w:id="3215" w:author="Иво Станков" w:date="2013-07-29T18:49:00Z">
                  <w:rPr>
                    <w:lang w:val="en-US"/>
                  </w:rPr>
                </w:rPrChange>
              </w:rPr>
              <w:pPrChange w:id="3216" w:author="Иво Станков" w:date="2013-07-29T18:48:00Z">
                <w:pPr>
                  <w:pStyle w:val="a"/>
                </w:pPr>
              </w:pPrChange>
            </w:pPr>
            <w:r w:rsidRPr="008A68BE">
              <w:rPr>
                <w:lang w:val="en-US"/>
                <w:rPrChange w:id="3217" w:author="Иво Станков" w:date="2013-07-29T18:49:00Z">
                  <w:rPr>
                    <w:lang w:val="en-US"/>
                  </w:rPr>
                </w:rPrChange>
              </w:rPr>
              <w:t>8,645</w:t>
            </w:r>
          </w:p>
        </w:tc>
        <w:tc>
          <w:tcPr>
            <w:tcW w:w="1520" w:type="dxa"/>
            <w:tcBorders>
              <w:top w:val="nil"/>
              <w:left w:val="nil"/>
              <w:bottom w:val="single" w:sz="4" w:space="0" w:color="auto"/>
              <w:right w:val="nil"/>
            </w:tcBorders>
            <w:vAlign w:val="bottom"/>
          </w:tcPr>
          <w:p w:rsidR="004C0111" w:rsidRPr="008A68BE" w:rsidRDefault="0012073B" w:rsidP="008A68BE">
            <w:pPr>
              <w:pStyle w:val="a0"/>
              <w:rPr>
                <w:rPrChange w:id="3218" w:author="Иво Станков" w:date="2013-07-29T18:49:00Z">
                  <w:rPr/>
                </w:rPrChange>
              </w:rPr>
              <w:pPrChange w:id="3219" w:author="Иво Станков" w:date="2013-07-29T18:48:00Z">
                <w:pPr>
                  <w:pStyle w:val="a0"/>
                </w:pPr>
              </w:pPrChange>
            </w:pPr>
            <w:r w:rsidRPr="008A68BE">
              <w:rPr>
                <w:rPrChange w:id="3220" w:author="Иво Станков" w:date="2013-07-29T18:49:00Z">
                  <w:rPr/>
                </w:rPrChange>
              </w:rPr>
              <w:t>6,516</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21" w:author="Иво Станков" w:date="2013-07-29T18:49:00Z">
                  <w:rPr/>
                </w:rPrChange>
              </w:rPr>
              <w:pPrChange w:id="3222" w:author="Иво Станков" w:date="2013-07-29T18:48:00Z">
                <w:pPr>
                  <w:widowControl/>
                  <w:jc w:val="left"/>
                </w:pPr>
              </w:pPrChange>
            </w:pPr>
            <w:r w:rsidRPr="008A68BE">
              <w:rPr>
                <w:rPrChange w:id="3223" w:author="Иво Станков" w:date="2013-07-29T18:49:00Z">
                  <w:rPr/>
                </w:rPrChange>
              </w:rPr>
              <w:t xml:space="preserve">Търговски </w:t>
            </w:r>
            <w:proofErr w:type="gramStart"/>
            <w:r w:rsidRPr="008A68BE">
              <w:rPr>
                <w:rPrChange w:id="3224" w:author="Иво Станков" w:date="2013-07-29T18:49:00Z">
                  <w:rPr/>
                </w:rPrChange>
              </w:rPr>
              <w:t xml:space="preserve">вземания </w:t>
            </w:r>
            <w:proofErr w:type="gramEnd"/>
          </w:p>
        </w:tc>
        <w:tc>
          <w:tcPr>
            <w:tcW w:w="1513" w:type="dxa"/>
            <w:tcBorders>
              <w:top w:val="nil"/>
              <w:left w:val="nil"/>
              <w:bottom w:val="nil"/>
              <w:right w:val="nil"/>
            </w:tcBorders>
            <w:vAlign w:val="bottom"/>
          </w:tcPr>
          <w:p w:rsidR="00EE5811" w:rsidRPr="008A68BE" w:rsidRDefault="00DF378C" w:rsidP="008A68BE">
            <w:pPr>
              <w:pStyle w:val="a0"/>
              <w:rPr>
                <w:lang w:val="en-US"/>
                <w:rPrChange w:id="3225" w:author="Иво Станков" w:date="2013-07-29T18:49:00Z">
                  <w:rPr>
                    <w:lang w:val="en-US"/>
                  </w:rPr>
                </w:rPrChange>
              </w:rPr>
              <w:pPrChange w:id="3226" w:author="Иво Станков" w:date="2013-07-29T18:48:00Z">
                <w:pPr>
                  <w:pStyle w:val="a"/>
                </w:pPr>
              </w:pPrChange>
            </w:pPr>
            <w:r w:rsidRPr="008A68BE">
              <w:rPr>
                <w:lang w:val="en-US"/>
                <w:rPrChange w:id="3227" w:author="Иво Станков" w:date="2013-07-29T18:49:00Z">
                  <w:rPr>
                    <w:lang w:val="en-US"/>
                  </w:rPr>
                </w:rPrChange>
              </w:rPr>
              <w:t>63</w:t>
            </w:r>
          </w:p>
        </w:tc>
        <w:tc>
          <w:tcPr>
            <w:tcW w:w="1520" w:type="dxa"/>
            <w:tcBorders>
              <w:top w:val="nil"/>
              <w:left w:val="nil"/>
              <w:bottom w:val="nil"/>
              <w:right w:val="nil"/>
            </w:tcBorders>
            <w:vAlign w:val="bottom"/>
          </w:tcPr>
          <w:p w:rsidR="004C0111" w:rsidRPr="008A68BE" w:rsidRDefault="0012073B" w:rsidP="008A68BE">
            <w:pPr>
              <w:pStyle w:val="a0"/>
              <w:rPr>
                <w:rPrChange w:id="3228" w:author="Иво Станков" w:date="2013-07-29T18:49:00Z">
                  <w:rPr/>
                </w:rPrChange>
              </w:rPr>
              <w:pPrChange w:id="3229" w:author="Иво Станков" w:date="2013-07-29T18:48:00Z">
                <w:pPr>
                  <w:pStyle w:val="a0"/>
                </w:pPr>
              </w:pPrChange>
            </w:pPr>
            <w:r w:rsidRPr="008A68BE">
              <w:rPr>
                <w:rPrChange w:id="3230" w:author="Иво Станков" w:date="2013-07-29T18:49:00Z">
                  <w:rPr/>
                </w:rPrChange>
              </w:rPr>
              <w:t>70</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Fonts w:cs="Arial"/>
                <w:color w:val="000000"/>
                <w:rPrChange w:id="3231" w:author="Иво Станков" w:date="2013-07-29T18:49:00Z">
                  <w:rPr>
                    <w:rFonts w:cs="Arial"/>
                    <w:color w:val="000000"/>
                  </w:rPr>
                </w:rPrChange>
              </w:rPr>
              <w:pPrChange w:id="3232" w:author="Иво Станков" w:date="2013-07-29T18:48:00Z">
                <w:pPr>
                  <w:widowControl/>
                  <w:jc w:val="left"/>
                </w:pPr>
              </w:pPrChange>
            </w:pPr>
            <w:r w:rsidRPr="008A68BE">
              <w:rPr>
                <w:rPrChange w:id="3233" w:author="Иво Станков" w:date="2013-07-29T18:49:00Z">
                  <w:rPr/>
                </w:rPrChange>
              </w:rPr>
              <w:t>Срочни депозити в банки</w:t>
            </w:r>
            <w:r w:rsidRPr="008A68BE">
              <w:rPr>
                <w:rFonts w:cs="Arial"/>
                <w:color w:val="000000"/>
                <w:rPrChange w:id="3234" w:author="Иво Станков" w:date="2013-07-29T18:49:00Z">
                  <w:rPr>
                    <w:rFonts w:cs="Arial"/>
                    <w:color w:val="000000"/>
                  </w:rPr>
                </w:rPrChange>
              </w:rPr>
              <w:t>*</w:t>
            </w:r>
          </w:p>
        </w:tc>
        <w:tc>
          <w:tcPr>
            <w:tcW w:w="1513" w:type="dxa"/>
            <w:tcBorders>
              <w:top w:val="nil"/>
              <w:left w:val="nil"/>
              <w:bottom w:val="nil"/>
              <w:right w:val="nil"/>
            </w:tcBorders>
            <w:vAlign w:val="bottom"/>
          </w:tcPr>
          <w:p w:rsidR="00EE5811" w:rsidRPr="008A68BE" w:rsidRDefault="00DF378C" w:rsidP="008A68BE">
            <w:pPr>
              <w:pStyle w:val="a0"/>
              <w:rPr>
                <w:lang w:val="en-US"/>
                <w:rPrChange w:id="3235" w:author="Иво Станков" w:date="2013-07-29T18:49:00Z">
                  <w:rPr>
                    <w:lang w:val="en-US"/>
                  </w:rPr>
                </w:rPrChange>
              </w:rPr>
              <w:pPrChange w:id="3236" w:author="Иво Станков" w:date="2013-07-29T18:48:00Z">
                <w:pPr>
                  <w:pStyle w:val="a"/>
                </w:pPr>
              </w:pPrChange>
            </w:pPr>
            <w:r w:rsidRPr="008A68BE">
              <w:rPr>
                <w:lang w:val="en-US"/>
                <w:rPrChange w:id="3237" w:author="Иво Станков" w:date="2013-07-29T18:49:00Z">
                  <w:rPr>
                    <w:lang w:val="en-US"/>
                  </w:rPr>
                </w:rPrChange>
              </w:rPr>
              <w:t>5,492</w:t>
            </w:r>
          </w:p>
        </w:tc>
        <w:tc>
          <w:tcPr>
            <w:tcW w:w="1520" w:type="dxa"/>
            <w:tcBorders>
              <w:top w:val="nil"/>
              <w:left w:val="nil"/>
              <w:bottom w:val="nil"/>
              <w:right w:val="nil"/>
            </w:tcBorders>
            <w:vAlign w:val="bottom"/>
          </w:tcPr>
          <w:p w:rsidR="004C0111" w:rsidRPr="008A68BE" w:rsidRDefault="0012073B" w:rsidP="008A68BE">
            <w:pPr>
              <w:pStyle w:val="a0"/>
              <w:rPr>
                <w:rPrChange w:id="3238" w:author="Иво Станков" w:date="2013-07-29T18:49:00Z">
                  <w:rPr/>
                </w:rPrChange>
              </w:rPr>
              <w:pPrChange w:id="3239" w:author="Иво Станков" w:date="2013-07-29T18:48:00Z">
                <w:pPr>
                  <w:pStyle w:val="a0"/>
                </w:pPr>
              </w:pPrChange>
            </w:pPr>
            <w:r w:rsidRPr="008A68BE">
              <w:rPr>
                <w:rPrChange w:id="3240" w:author="Иво Станков" w:date="2013-07-29T18:49:00Z">
                  <w:rPr/>
                </w:rPrChange>
              </w:rPr>
              <w:t>4,830</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41" w:author="Иво Станков" w:date="2013-07-29T18:49:00Z">
                  <w:rPr/>
                </w:rPrChange>
              </w:rPr>
              <w:pPrChange w:id="3242" w:author="Иво Станков" w:date="2013-07-29T18:48:00Z">
                <w:pPr>
                  <w:widowControl/>
                  <w:jc w:val="left"/>
                </w:pPr>
              </w:pPrChange>
            </w:pPr>
            <w:proofErr w:type="gramStart"/>
            <w:r w:rsidRPr="008A68BE">
              <w:rPr>
                <w:rPrChange w:id="3243" w:author="Иво Станков" w:date="2013-07-29T18:49:00Z">
                  <w:rPr/>
                </w:rPrChange>
              </w:rPr>
              <w:t>Парични средства и парични</w:t>
            </w:r>
            <w:proofErr w:type="gramEnd"/>
            <w:r w:rsidRPr="008A68BE">
              <w:rPr>
                <w:rPrChange w:id="3244" w:author="Иво Станков" w:date="2013-07-29T18:49:00Z">
                  <w:rPr/>
                </w:rPrChange>
              </w:rPr>
              <w:t xml:space="preserve"> еквиваленти</w:t>
            </w:r>
          </w:p>
        </w:tc>
        <w:tc>
          <w:tcPr>
            <w:tcW w:w="1513" w:type="dxa"/>
            <w:tcBorders>
              <w:top w:val="nil"/>
              <w:left w:val="nil"/>
              <w:bottom w:val="nil"/>
              <w:right w:val="nil"/>
            </w:tcBorders>
            <w:vAlign w:val="bottom"/>
          </w:tcPr>
          <w:p w:rsidR="00EE5811" w:rsidRPr="008A68BE" w:rsidRDefault="00DF378C" w:rsidP="008A68BE">
            <w:pPr>
              <w:pStyle w:val="a0"/>
              <w:rPr>
                <w:lang w:val="en-US"/>
                <w:rPrChange w:id="3245" w:author="Иво Станков" w:date="2013-07-29T18:49:00Z">
                  <w:rPr>
                    <w:lang w:val="en-US"/>
                  </w:rPr>
                </w:rPrChange>
              </w:rPr>
              <w:pPrChange w:id="3246" w:author="Иво Станков" w:date="2013-07-29T18:48:00Z">
                <w:pPr>
                  <w:pStyle w:val="a"/>
                </w:pPr>
              </w:pPrChange>
            </w:pPr>
            <w:r w:rsidRPr="008A68BE">
              <w:rPr>
                <w:lang w:val="en-US"/>
                <w:rPrChange w:id="3247" w:author="Иво Станков" w:date="2013-07-29T18:49:00Z">
                  <w:rPr>
                    <w:lang w:val="en-US"/>
                  </w:rPr>
                </w:rPrChange>
              </w:rPr>
              <w:t>3,090</w:t>
            </w:r>
          </w:p>
        </w:tc>
        <w:tc>
          <w:tcPr>
            <w:tcW w:w="1520" w:type="dxa"/>
            <w:tcBorders>
              <w:top w:val="nil"/>
              <w:left w:val="nil"/>
              <w:bottom w:val="nil"/>
              <w:right w:val="nil"/>
            </w:tcBorders>
            <w:vAlign w:val="bottom"/>
          </w:tcPr>
          <w:p w:rsidR="004C0111" w:rsidRPr="008A68BE" w:rsidRDefault="0012073B" w:rsidP="008A68BE">
            <w:pPr>
              <w:pStyle w:val="a0"/>
              <w:rPr>
                <w:rPrChange w:id="3248" w:author="Иво Станков" w:date="2013-07-29T18:49:00Z">
                  <w:rPr/>
                </w:rPrChange>
              </w:rPr>
              <w:pPrChange w:id="3249" w:author="Иво Станков" w:date="2013-07-29T18:48:00Z">
                <w:pPr>
                  <w:pStyle w:val="a0"/>
                </w:pPr>
              </w:pPrChange>
            </w:pPr>
            <w:r w:rsidRPr="008A68BE">
              <w:rPr>
                <w:rPrChange w:id="3250" w:author="Иво Станков" w:date="2013-07-29T18:49:00Z">
                  <w:rPr/>
                </w:rPrChange>
              </w:rPr>
              <w:t>1,616</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51" w:author="Иво Станков" w:date="2013-07-29T18:49:00Z">
                  <w:rPr/>
                </w:rPrChange>
              </w:rPr>
              <w:pPrChange w:id="3252" w:author="Иво Станков" w:date="2013-07-29T18:48:00Z">
                <w:pPr>
                  <w:widowControl/>
                  <w:jc w:val="left"/>
                </w:pPr>
              </w:pPrChange>
            </w:pPr>
            <w:r w:rsidRPr="008A68BE">
              <w:rPr>
                <w:rPrChange w:id="3253" w:author="Иво Станков" w:date="2013-07-29T18:49:00Z">
                  <w:rPr/>
                </w:rPrChange>
              </w:rPr>
              <w:t>Общо</w:t>
            </w:r>
          </w:p>
        </w:tc>
        <w:tc>
          <w:tcPr>
            <w:tcW w:w="1513" w:type="dxa"/>
            <w:tcBorders>
              <w:top w:val="single" w:sz="4" w:space="0" w:color="auto"/>
              <w:left w:val="nil"/>
              <w:bottom w:val="double" w:sz="6" w:space="0" w:color="auto"/>
              <w:right w:val="nil"/>
            </w:tcBorders>
            <w:vAlign w:val="bottom"/>
          </w:tcPr>
          <w:p w:rsidR="00EE5811" w:rsidRPr="008A68BE" w:rsidRDefault="00DF378C" w:rsidP="008A68BE">
            <w:pPr>
              <w:pStyle w:val="a0"/>
              <w:rPr>
                <w:lang w:val="en-US"/>
                <w:rPrChange w:id="3254" w:author="Иво Станков" w:date="2013-07-29T18:49:00Z">
                  <w:rPr>
                    <w:lang w:val="en-US"/>
                  </w:rPr>
                </w:rPrChange>
              </w:rPr>
              <w:pPrChange w:id="3255" w:author="Иво Станков" w:date="2013-07-29T18:48:00Z">
                <w:pPr>
                  <w:pStyle w:val="a"/>
                </w:pPr>
              </w:pPrChange>
            </w:pPr>
            <w:r w:rsidRPr="008A68BE">
              <w:rPr>
                <w:lang w:val="en-US"/>
                <w:rPrChange w:id="3256" w:author="Иво Станков" w:date="2013-07-29T18:49:00Z">
                  <w:rPr>
                    <w:lang w:val="en-US"/>
                  </w:rPr>
                </w:rPrChange>
              </w:rPr>
              <w:t>10,7</w:t>
            </w:r>
            <w:r w:rsidR="00630DB8" w:rsidRPr="008A68BE">
              <w:rPr>
                <w:lang w:val="en-US"/>
                <w:rPrChange w:id="3257" w:author="Иво Станков" w:date="2013-07-29T18:49:00Z">
                  <w:rPr>
                    <w:lang w:val="en-US"/>
                  </w:rPr>
                </w:rPrChange>
              </w:rPr>
              <w:t>27</w:t>
            </w:r>
          </w:p>
        </w:tc>
        <w:tc>
          <w:tcPr>
            <w:tcW w:w="1520" w:type="dxa"/>
            <w:tcBorders>
              <w:top w:val="single" w:sz="4" w:space="0" w:color="auto"/>
              <w:left w:val="nil"/>
              <w:bottom w:val="double" w:sz="6" w:space="0" w:color="auto"/>
              <w:right w:val="nil"/>
            </w:tcBorders>
            <w:vAlign w:val="bottom"/>
          </w:tcPr>
          <w:p w:rsidR="004C0111" w:rsidRPr="008A68BE" w:rsidRDefault="0012073B" w:rsidP="008A68BE">
            <w:pPr>
              <w:pStyle w:val="a0"/>
              <w:rPr>
                <w:rPrChange w:id="3258" w:author="Иво Станков" w:date="2013-07-29T18:49:00Z">
                  <w:rPr/>
                </w:rPrChange>
              </w:rPr>
              <w:pPrChange w:id="3259" w:author="Иво Станков" w:date="2013-07-29T18:48:00Z">
                <w:pPr>
                  <w:pStyle w:val="a0"/>
                </w:pPr>
              </w:pPrChange>
            </w:pPr>
            <w:r w:rsidRPr="008A68BE">
              <w:rPr>
                <w:rPrChange w:id="3260" w:author="Иво Станков" w:date="2013-07-29T18:49:00Z">
                  <w:rPr/>
                </w:rPrChange>
              </w:rPr>
              <w:t>10,138</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EE5811" w:rsidP="008A68BE">
            <w:pPr>
              <w:pStyle w:val="a"/>
              <w:rPr>
                <w:rPrChange w:id="3261" w:author="Иво Станков" w:date="2013-07-29T18:49:00Z">
                  <w:rPr/>
                </w:rPrChange>
              </w:rPr>
              <w:pPrChange w:id="3262" w:author="Иво Станков" w:date="2013-07-29T18:48:00Z">
                <w:pPr>
                  <w:widowControl/>
                  <w:jc w:val="left"/>
                </w:pPr>
              </w:pPrChange>
            </w:pPr>
          </w:p>
        </w:tc>
        <w:tc>
          <w:tcPr>
            <w:tcW w:w="1513" w:type="dxa"/>
            <w:tcBorders>
              <w:top w:val="nil"/>
              <w:left w:val="nil"/>
              <w:bottom w:val="nil"/>
              <w:right w:val="nil"/>
            </w:tcBorders>
            <w:vAlign w:val="bottom"/>
          </w:tcPr>
          <w:p w:rsidR="00EE5811" w:rsidRPr="008A68BE" w:rsidRDefault="00EE5811" w:rsidP="008A68BE">
            <w:pPr>
              <w:pStyle w:val="a0"/>
              <w:rPr>
                <w:rPrChange w:id="3263" w:author="Иво Станков" w:date="2013-07-29T18:49:00Z">
                  <w:rPr/>
                </w:rPrChange>
              </w:rPr>
              <w:pPrChange w:id="3264" w:author="Иво Станков" w:date="2013-07-29T18:48:00Z">
                <w:pPr>
                  <w:pStyle w:val="a"/>
                </w:pPr>
              </w:pPrChange>
            </w:pPr>
          </w:p>
        </w:tc>
        <w:tc>
          <w:tcPr>
            <w:tcW w:w="1520" w:type="dxa"/>
            <w:tcBorders>
              <w:top w:val="nil"/>
              <w:left w:val="nil"/>
              <w:bottom w:val="nil"/>
              <w:right w:val="nil"/>
            </w:tcBorders>
            <w:vAlign w:val="bottom"/>
          </w:tcPr>
          <w:p w:rsidR="004C0111" w:rsidRPr="008A68BE" w:rsidRDefault="004C0111" w:rsidP="008A68BE">
            <w:pPr>
              <w:pStyle w:val="a0"/>
              <w:rPr>
                <w:rPrChange w:id="3265" w:author="Иво Станков" w:date="2013-07-29T18:49:00Z">
                  <w:rPr/>
                </w:rPrChange>
              </w:rPr>
              <w:pPrChange w:id="3266" w:author="Иво Станков" w:date="2013-07-29T18:48:00Z">
                <w:pPr>
                  <w:pStyle w:val="a0"/>
                </w:pPr>
              </w:pPrChange>
            </w:pP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67" w:author="Иво Станков" w:date="2013-07-29T18:49:00Z">
                  <w:rPr/>
                </w:rPrChange>
              </w:rPr>
              <w:pPrChange w:id="3268" w:author="Иво Станков" w:date="2013-07-29T18:48:00Z">
                <w:pPr>
                  <w:widowControl/>
                  <w:jc w:val="left"/>
                </w:pPr>
              </w:pPrChange>
            </w:pPr>
            <w:r w:rsidRPr="008A68BE">
              <w:rPr>
                <w:rPrChange w:id="3269" w:author="Иво Станков" w:date="2013-07-29T18:49:00Z">
                  <w:rPr/>
                </w:rPrChange>
              </w:rPr>
              <w:t>Финансови пасиви</w:t>
            </w:r>
          </w:p>
        </w:tc>
        <w:tc>
          <w:tcPr>
            <w:tcW w:w="1513" w:type="dxa"/>
            <w:tcBorders>
              <w:top w:val="nil"/>
              <w:left w:val="nil"/>
              <w:bottom w:val="nil"/>
              <w:right w:val="nil"/>
            </w:tcBorders>
          </w:tcPr>
          <w:p w:rsidR="00EE5811" w:rsidRPr="008A68BE" w:rsidDel="008A68BE" w:rsidRDefault="00EE5811" w:rsidP="008A68BE">
            <w:pPr>
              <w:pStyle w:val="a0"/>
              <w:rPr>
                <w:del w:id="3270" w:author="Иво Станков" w:date="2013-07-29T18:49:00Z"/>
                <w:lang w:val="en-US"/>
                <w:rPrChange w:id="3271" w:author="Иво Станков" w:date="2013-07-29T18:49:00Z">
                  <w:rPr>
                    <w:del w:id="3272" w:author="Иво Станков" w:date="2013-07-29T18:49:00Z"/>
                    <w:lang w:val="en-US"/>
                  </w:rPr>
                </w:rPrChange>
              </w:rPr>
              <w:pPrChange w:id="3273" w:author="Иво Станков" w:date="2013-07-29T18:48:00Z">
                <w:pPr>
                  <w:pStyle w:val="a"/>
                </w:pPr>
              </w:pPrChange>
            </w:pPr>
          </w:p>
          <w:p w:rsidR="004C0111" w:rsidRPr="008A68BE" w:rsidRDefault="00DF378C" w:rsidP="008A68BE">
            <w:pPr>
              <w:pStyle w:val="a0"/>
              <w:rPr>
                <w:rPrChange w:id="3274" w:author="Иво Станков" w:date="2013-07-29T18:49:00Z">
                  <w:rPr/>
                </w:rPrChange>
              </w:rPr>
              <w:pPrChange w:id="3275" w:author="Иво Станков" w:date="2013-07-29T18:48:00Z">
                <w:pPr>
                  <w:pStyle w:val="a0"/>
                </w:pPr>
              </w:pPrChange>
            </w:pPr>
            <w:r w:rsidRPr="008A68BE">
              <w:rPr>
                <w:lang w:val="en-US"/>
                <w:rPrChange w:id="3276" w:author="Иво Станков" w:date="2013-07-29T18:49:00Z">
                  <w:rPr>
                    <w:rFonts w:asciiTheme="minorHAnsi" w:hAnsiTheme="minorHAnsi"/>
                    <w:lang w:val="en-US"/>
                  </w:rPr>
                </w:rPrChange>
              </w:rPr>
              <w:t>30.06</w:t>
            </w:r>
            <w:r w:rsidR="0012073B" w:rsidRPr="008A68BE">
              <w:rPr>
                <w:rPrChange w:id="3277" w:author="Иво Станков" w:date="2013-07-29T18:49:00Z">
                  <w:rPr/>
                </w:rPrChange>
              </w:rPr>
              <w:t>.2013</w:t>
            </w:r>
          </w:p>
        </w:tc>
        <w:tc>
          <w:tcPr>
            <w:tcW w:w="1520" w:type="dxa"/>
            <w:tcBorders>
              <w:top w:val="nil"/>
              <w:left w:val="nil"/>
              <w:bottom w:val="nil"/>
              <w:right w:val="nil"/>
            </w:tcBorders>
          </w:tcPr>
          <w:p w:rsidR="004C0111" w:rsidRPr="008A68BE" w:rsidRDefault="0012073B" w:rsidP="008A68BE">
            <w:pPr>
              <w:pStyle w:val="a0"/>
              <w:rPr>
                <w:rPrChange w:id="3278" w:author="Иво Станков" w:date="2013-07-29T18:49:00Z">
                  <w:rPr/>
                </w:rPrChange>
              </w:rPr>
              <w:pPrChange w:id="3279" w:author="Иво Станков" w:date="2013-07-29T18:48:00Z">
                <w:pPr>
                  <w:pStyle w:val="a0"/>
                </w:pPr>
              </w:pPrChange>
            </w:pPr>
            <w:r w:rsidRPr="008A68BE">
              <w:rPr>
                <w:rPrChange w:id="3280" w:author="Иво Станков" w:date="2013-07-29T18:49:00Z">
                  <w:rPr/>
                </w:rPrChange>
              </w:rPr>
              <w:t>31.12.2012</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EE5811" w:rsidP="008A68BE">
            <w:pPr>
              <w:pStyle w:val="a"/>
              <w:rPr>
                <w:rPrChange w:id="3281" w:author="Иво Станков" w:date="2013-07-29T18:49:00Z">
                  <w:rPr/>
                </w:rPrChange>
              </w:rPr>
              <w:pPrChange w:id="3282" w:author="Иво Станков" w:date="2013-07-29T18:48:00Z">
                <w:pPr>
                  <w:widowControl/>
                  <w:jc w:val="left"/>
                </w:pPr>
              </w:pPrChange>
            </w:pPr>
          </w:p>
        </w:tc>
        <w:tc>
          <w:tcPr>
            <w:tcW w:w="1513" w:type="dxa"/>
            <w:tcBorders>
              <w:top w:val="nil"/>
              <w:left w:val="nil"/>
              <w:bottom w:val="nil"/>
              <w:right w:val="nil"/>
            </w:tcBorders>
          </w:tcPr>
          <w:p w:rsidR="00EE5811" w:rsidRPr="008A68BE" w:rsidRDefault="0012073B" w:rsidP="008A68BE">
            <w:pPr>
              <w:pStyle w:val="a0"/>
              <w:rPr>
                <w:rPrChange w:id="3283" w:author="Иво Станков" w:date="2013-07-29T18:49:00Z">
                  <w:rPr/>
                </w:rPrChange>
              </w:rPr>
              <w:pPrChange w:id="3284" w:author="Иво Станков" w:date="2013-07-29T18:48:00Z">
                <w:pPr>
                  <w:pStyle w:val="a"/>
                </w:pPr>
              </w:pPrChange>
            </w:pPr>
            <w:r w:rsidRPr="008A68BE">
              <w:rPr>
                <w:rPrChange w:id="3285" w:author="Иво Станков" w:date="2013-07-29T18:49:00Z">
                  <w:rPr/>
                </w:rPrChange>
              </w:rPr>
              <w:t>BGN '000</w:t>
            </w:r>
          </w:p>
        </w:tc>
        <w:tc>
          <w:tcPr>
            <w:tcW w:w="1520" w:type="dxa"/>
            <w:tcBorders>
              <w:top w:val="nil"/>
              <w:left w:val="nil"/>
              <w:bottom w:val="nil"/>
              <w:right w:val="nil"/>
            </w:tcBorders>
          </w:tcPr>
          <w:p w:rsidR="004C0111" w:rsidRPr="008A68BE" w:rsidRDefault="0012073B" w:rsidP="008A68BE">
            <w:pPr>
              <w:pStyle w:val="a0"/>
              <w:rPr>
                <w:rPrChange w:id="3286" w:author="Иво Станков" w:date="2013-07-29T18:49:00Z">
                  <w:rPr/>
                </w:rPrChange>
              </w:rPr>
              <w:pPrChange w:id="3287" w:author="Иво Станков" w:date="2013-07-29T18:48:00Z">
                <w:pPr>
                  <w:pStyle w:val="a0"/>
                </w:pPr>
              </w:pPrChange>
            </w:pPr>
            <w:r w:rsidRPr="008A68BE">
              <w:rPr>
                <w:rPrChange w:id="3288" w:author="Иво Станков" w:date="2013-07-29T18:49:00Z">
                  <w:rPr/>
                </w:rPrChange>
              </w:rPr>
              <w:t>BGN '000</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89" w:author="Иво Станков" w:date="2013-07-29T18:49:00Z">
                  <w:rPr/>
                </w:rPrChange>
              </w:rPr>
              <w:pPrChange w:id="3290" w:author="Иво Станков" w:date="2013-07-29T18:48:00Z">
                <w:pPr>
                  <w:widowControl/>
                  <w:jc w:val="left"/>
                </w:pPr>
              </w:pPrChange>
            </w:pPr>
            <w:r w:rsidRPr="008A68BE">
              <w:rPr>
                <w:rPrChange w:id="3291" w:author="Иво Станков" w:date="2013-07-29T18:49:00Z">
                  <w:rPr/>
                </w:rPrChange>
              </w:rPr>
              <w:t>Финансови пасиви по амортизирана стойност</w:t>
            </w:r>
          </w:p>
        </w:tc>
        <w:tc>
          <w:tcPr>
            <w:tcW w:w="1513" w:type="dxa"/>
            <w:tcBorders>
              <w:top w:val="nil"/>
              <w:left w:val="nil"/>
              <w:bottom w:val="single" w:sz="4" w:space="0" w:color="auto"/>
              <w:right w:val="nil"/>
            </w:tcBorders>
            <w:vAlign w:val="bottom"/>
          </w:tcPr>
          <w:p w:rsidR="00EE5811" w:rsidRPr="008A68BE" w:rsidRDefault="00FE6309" w:rsidP="008A68BE">
            <w:pPr>
              <w:pStyle w:val="a0"/>
              <w:rPr>
                <w:lang w:val="en-US"/>
                <w:rPrChange w:id="3292" w:author="Иво Станков" w:date="2013-07-29T18:49:00Z">
                  <w:rPr>
                    <w:lang w:val="en-US"/>
                  </w:rPr>
                </w:rPrChange>
              </w:rPr>
              <w:pPrChange w:id="3293" w:author="Иво Станков" w:date="2013-07-29T18:48:00Z">
                <w:pPr>
                  <w:pStyle w:val="a"/>
                </w:pPr>
              </w:pPrChange>
            </w:pPr>
            <w:r w:rsidRPr="008A68BE">
              <w:rPr>
                <w:lang w:val="en-US"/>
                <w:rPrChange w:id="3294" w:author="Иво Станков" w:date="2013-07-29T18:49:00Z">
                  <w:rPr>
                    <w:lang w:val="en-US"/>
                  </w:rPr>
                </w:rPrChange>
              </w:rPr>
              <w:t>1,702</w:t>
            </w:r>
          </w:p>
        </w:tc>
        <w:tc>
          <w:tcPr>
            <w:tcW w:w="1520" w:type="dxa"/>
            <w:tcBorders>
              <w:top w:val="nil"/>
              <w:left w:val="nil"/>
              <w:bottom w:val="single" w:sz="4" w:space="0" w:color="auto"/>
              <w:right w:val="nil"/>
            </w:tcBorders>
            <w:vAlign w:val="bottom"/>
          </w:tcPr>
          <w:p w:rsidR="004C0111" w:rsidRPr="008A68BE" w:rsidRDefault="0012073B" w:rsidP="008A68BE">
            <w:pPr>
              <w:pStyle w:val="a0"/>
              <w:rPr>
                <w:rPrChange w:id="3295" w:author="Иво Станков" w:date="2013-07-29T18:49:00Z">
                  <w:rPr/>
                </w:rPrChange>
              </w:rPr>
              <w:pPrChange w:id="3296" w:author="Иво Станков" w:date="2013-07-29T18:48:00Z">
                <w:pPr>
                  <w:pStyle w:val="a0"/>
                </w:pPr>
              </w:pPrChange>
            </w:pPr>
            <w:r w:rsidRPr="008A68BE">
              <w:rPr>
                <w:rPrChange w:id="3297" w:author="Иво Станков" w:date="2013-07-29T18:49:00Z">
                  <w:rPr/>
                </w:rPrChange>
              </w:rPr>
              <w:t>1,553</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298" w:author="Иво Станков" w:date="2013-07-29T18:49:00Z">
                  <w:rPr/>
                </w:rPrChange>
              </w:rPr>
              <w:pPrChange w:id="3299" w:author="Иво Станков" w:date="2013-07-29T18:48:00Z">
                <w:pPr>
                  <w:widowControl/>
                  <w:jc w:val="left"/>
                </w:pPr>
              </w:pPrChange>
            </w:pPr>
            <w:r w:rsidRPr="008A68BE">
              <w:rPr>
                <w:rPrChange w:id="3300" w:author="Иво Станков" w:date="2013-07-29T18:49:00Z">
                  <w:rPr/>
                </w:rPrChange>
              </w:rPr>
              <w:t>Търговски и други задължения</w:t>
            </w:r>
          </w:p>
        </w:tc>
        <w:tc>
          <w:tcPr>
            <w:tcW w:w="1513" w:type="dxa"/>
            <w:tcBorders>
              <w:top w:val="nil"/>
              <w:left w:val="nil"/>
              <w:bottom w:val="nil"/>
              <w:right w:val="nil"/>
            </w:tcBorders>
            <w:noWrap/>
            <w:vAlign w:val="bottom"/>
          </w:tcPr>
          <w:p w:rsidR="00EE5811" w:rsidRPr="008A68BE" w:rsidRDefault="00DF378C" w:rsidP="008A68BE">
            <w:pPr>
              <w:pStyle w:val="a0"/>
              <w:rPr>
                <w:lang w:val="en-US"/>
                <w:rPrChange w:id="3301" w:author="Иво Станков" w:date="2013-07-29T18:49:00Z">
                  <w:rPr>
                    <w:lang w:val="en-US"/>
                  </w:rPr>
                </w:rPrChange>
              </w:rPr>
              <w:pPrChange w:id="3302" w:author="Иво Станков" w:date="2013-07-29T18:48:00Z">
                <w:pPr>
                  <w:pStyle w:val="a"/>
                </w:pPr>
              </w:pPrChange>
            </w:pPr>
            <w:r w:rsidRPr="008A68BE">
              <w:rPr>
                <w:lang w:val="en-US"/>
                <w:rPrChange w:id="3303" w:author="Иво Станков" w:date="2013-07-29T18:49:00Z">
                  <w:rPr>
                    <w:lang w:val="en-US"/>
                  </w:rPr>
                </w:rPrChange>
              </w:rPr>
              <w:t>151</w:t>
            </w:r>
          </w:p>
        </w:tc>
        <w:tc>
          <w:tcPr>
            <w:tcW w:w="1520" w:type="dxa"/>
            <w:tcBorders>
              <w:top w:val="nil"/>
              <w:left w:val="nil"/>
              <w:bottom w:val="nil"/>
              <w:right w:val="nil"/>
            </w:tcBorders>
            <w:noWrap/>
            <w:vAlign w:val="bottom"/>
          </w:tcPr>
          <w:p w:rsidR="004C0111" w:rsidRPr="008A68BE" w:rsidRDefault="0012073B" w:rsidP="008A68BE">
            <w:pPr>
              <w:pStyle w:val="a0"/>
              <w:rPr>
                <w:rPrChange w:id="3304" w:author="Иво Станков" w:date="2013-07-29T18:49:00Z">
                  <w:rPr/>
                </w:rPrChange>
              </w:rPr>
              <w:pPrChange w:id="3305" w:author="Иво Станков" w:date="2013-07-29T18:48:00Z">
                <w:pPr>
                  <w:pStyle w:val="a0"/>
                </w:pPr>
              </w:pPrChange>
            </w:pPr>
            <w:r w:rsidRPr="008A68BE">
              <w:rPr>
                <w:rPrChange w:id="3306" w:author="Иво Станков" w:date="2013-07-29T18:49:00Z">
                  <w:rPr/>
                </w:rPrChange>
              </w:rPr>
              <w:t>456</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307" w:author="Иво Станков" w:date="2013-07-29T18:49:00Z">
                  <w:rPr/>
                </w:rPrChange>
              </w:rPr>
              <w:pPrChange w:id="3308" w:author="Иво Станков" w:date="2013-07-29T18:48:00Z">
                <w:pPr>
                  <w:widowControl/>
                  <w:jc w:val="left"/>
                </w:pPr>
              </w:pPrChange>
            </w:pPr>
            <w:r w:rsidRPr="008A68BE">
              <w:rPr>
                <w:rPrChange w:id="3309" w:author="Иво Станков" w:date="2013-07-29T18:49:00Z">
                  <w:rPr/>
                </w:rPrChange>
              </w:rPr>
              <w:t>Задължения по вноски за Гаранционен фонд</w:t>
            </w:r>
          </w:p>
        </w:tc>
        <w:tc>
          <w:tcPr>
            <w:tcW w:w="1513" w:type="dxa"/>
            <w:tcBorders>
              <w:top w:val="nil"/>
              <w:left w:val="nil"/>
              <w:bottom w:val="nil"/>
              <w:right w:val="nil"/>
            </w:tcBorders>
            <w:vAlign w:val="bottom"/>
          </w:tcPr>
          <w:p w:rsidR="00EE5811" w:rsidRPr="008A68BE" w:rsidRDefault="00DF378C" w:rsidP="008A68BE">
            <w:pPr>
              <w:pStyle w:val="a0"/>
              <w:rPr>
                <w:lang w:val="en-US"/>
                <w:rPrChange w:id="3310" w:author="Иво Станков" w:date="2013-07-29T18:49:00Z">
                  <w:rPr>
                    <w:lang w:val="en-US"/>
                  </w:rPr>
                </w:rPrChange>
              </w:rPr>
              <w:pPrChange w:id="3311" w:author="Иво Станков" w:date="2013-07-29T18:48:00Z">
                <w:pPr>
                  <w:pStyle w:val="a"/>
                </w:pPr>
              </w:pPrChange>
            </w:pPr>
            <w:r w:rsidRPr="008A68BE">
              <w:rPr>
                <w:lang w:val="en-US"/>
                <w:rPrChange w:id="3312" w:author="Иво Станков" w:date="2013-07-29T18:49:00Z">
                  <w:rPr>
                    <w:lang w:val="en-US"/>
                  </w:rPr>
                </w:rPrChange>
              </w:rPr>
              <w:t>944</w:t>
            </w:r>
          </w:p>
        </w:tc>
        <w:tc>
          <w:tcPr>
            <w:tcW w:w="1520" w:type="dxa"/>
            <w:tcBorders>
              <w:top w:val="nil"/>
              <w:left w:val="nil"/>
              <w:bottom w:val="nil"/>
              <w:right w:val="nil"/>
            </w:tcBorders>
            <w:vAlign w:val="bottom"/>
          </w:tcPr>
          <w:p w:rsidR="004C0111" w:rsidRPr="008A68BE" w:rsidRDefault="0012073B" w:rsidP="008A68BE">
            <w:pPr>
              <w:pStyle w:val="a0"/>
              <w:rPr>
                <w:rPrChange w:id="3313" w:author="Иво Станков" w:date="2013-07-29T18:49:00Z">
                  <w:rPr/>
                </w:rPrChange>
              </w:rPr>
              <w:pPrChange w:id="3314" w:author="Иво Станков" w:date="2013-07-29T18:48:00Z">
                <w:pPr>
                  <w:pStyle w:val="a0"/>
                </w:pPr>
              </w:pPrChange>
            </w:pPr>
            <w:r w:rsidRPr="008A68BE">
              <w:rPr>
                <w:rPrChange w:id="3315" w:author="Иво Станков" w:date="2013-07-29T18:49:00Z">
                  <w:rPr/>
                </w:rPrChange>
              </w:rPr>
              <w:t>968</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316" w:author="Иво Станков" w:date="2013-07-29T18:49:00Z">
                  <w:rPr/>
                </w:rPrChange>
              </w:rPr>
              <w:pPrChange w:id="3317" w:author="Иво Станков" w:date="2013-07-29T18:48:00Z">
                <w:pPr>
                  <w:widowControl/>
                  <w:jc w:val="left"/>
                </w:pPr>
              </w:pPrChange>
            </w:pPr>
            <w:r w:rsidRPr="008A68BE">
              <w:rPr>
                <w:rPrChange w:id="3318" w:author="Иво Станков" w:date="2013-07-29T18:49:00Z">
                  <w:rPr/>
                </w:rPrChange>
              </w:rPr>
              <w:t>Задължения за дивиденти</w:t>
            </w:r>
          </w:p>
        </w:tc>
        <w:tc>
          <w:tcPr>
            <w:tcW w:w="1513" w:type="dxa"/>
            <w:tcBorders>
              <w:top w:val="nil"/>
              <w:left w:val="nil"/>
              <w:bottom w:val="nil"/>
              <w:right w:val="nil"/>
            </w:tcBorders>
            <w:vAlign w:val="bottom"/>
          </w:tcPr>
          <w:p w:rsidR="00EE5811" w:rsidRPr="008A68BE" w:rsidRDefault="00DF378C" w:rsidP="008A68BE">
            <w:pPr>
              <w:pStyle w:val="a0"/>
              <w:rPr>
                <w:lang w:val="en-US"/>
                <w:rPrChange w:id="3319" w:author="Иво Станков" w:date="2013-07-29T18:49:00Z">
                  <w:rPr>
                    <w:lang w:val="en-US"/>
                  </w:rPr>
                </w:rPrChange>
              </w:rPr>
              <w:pPrChange w:id="3320" w:author="Иво Станков" w:date="2013-07-29T18:48:00Z">
                <w:pPr>
                  <w:pStyle w:val="a"/>
                </w:pPr>
              </w:pPrChange>
            </w:pPr>
            <w:r w:rsidRPr="008A68BE">
              <w:rPr>
                <w:lang w:val="en-US"/>
                <w:rPrChange w:id="3321" w:author="Иво Станков" w:date="2013-07-29T18:49:00Z">
                  <w:rPr>
                    <w:lang w:val="en-US"/>
                  </w:rPr>
                </w:rPrChange>
              </w:rPr>
              <w:t>607</w:t>
            </w:r>
          </w:p>
        </w:tc>
        <w:tc>
          <w:tcPr>
            <w:tcW w:w="1520" w:type="dxa"/>
            <w:tcBorders>
              <w:top w:val="nil"/>
              <w:left w:val="nil"/>
              <w:bottom w:val="nil"/>
              <w:right w:val="nil"/>
            </w:tcBorders>
            <w:vAlign w:val="bottom"/>
          </w:tcPr>
          <w:p w:rsidR="004C0111" w:rsidRPr="008A68BE" w:rsidRDefault="0012073B" w:rsidP="008A68BE">
            <w:pPr>
              <w:pStyle w:val="a0"/>
              <w:rPr>
                <w:rPrChange w:id="3322" w:author="Иво Станков" w:date="2013-07-29T18:49:00Z">
                  <w:rPr/>
                </w:rPrChange>
              </w:rPr>
              <w:pPrChange w:id="3323" w:author="Иво Станков" w:date="2013-07-29T18:48:00Z">
                <w:pPr>
                  <w:pStyle w:val="a0"/>
                </w:pPr>
              </w:pPrChange>
            </w:pPr>
            <w:r w:rsidRPr="008A68BE">
              <w:rPr>
                <w:rPrChange w:id="3324" w:author="Иво Станков" w:date="2013-07-29T18:49:00Z">
                  <w:rPr/>
                </w:rPrChange>
              </w:rPr>
              <w:t>129</w:t>
            </w:r>
          </w:p>
        </w:tc>
      </w:tr>
      <w:tr w:rsidR="0012073B" w:rsidRPr="008A68BE" w:rsidTr="009C5860">
        <w:trPr>
          <w:trHeight w:val="170"/>
        </w:trPr>
        <w:tc>
          <w:tcPr>
            <w:tcW w:w="6064" w:type="dxa"/>
            <w:tcBorders>
              <w:top w:val="nil"/>
              <w:left w:val="nil"/>
              <w:bottom w:val="nil"/>
              <w:right w:val="nil"/>
            </w:tcBorders>
            <w:vAlign w:val="bottom"/>
          </w:tcPr>
          <w:p w:rsidR="00EE5811" w:rsidRPr="008A68BE" w:rsidRDefault="0012073B" w:rsidP="008A68BE">
            <w:pPr>
              <w:pStyle w:val="a"/>
              <w:rPr>
                <w:rPrChange w:id="3325" w:author="Иво Станков" w:date="2013-07-29T18:49:00Z">
                  <w:rPr/>
                </w:rPrChange>
              </w:rPr>
              <w:pPrChange w:id="3326" w:author="Иво Станков" w:date="2013-07-29T18:48:00Z">
                <w:pPr>
                  <w:widowControl/>
                  <w:jc w:val="left"/>
                </w:pPr>
              </w:pPrChange>
            </w:pPr>
            <w:r w:rsidRPr="008A68BE">
              <w:rPr>
                <w:rPrChange w:id="3327" w:author="Иво Станков" w:date="2013-07-29T18:49:00Z">
                  <w:rPr/>
                </w:rPrChange>
              </w:rPr>
              <w:t>Общо</w:t>
            </w:r>
          </w:p>
        </w:tc>
        <w:tc>
          <w:tcPr>
            <w:tcW w:w="1513" w:type="dxa"/>
            <w:tcBorders>
              <w:top w:val="single" w:sz="4" w:space="0" w:color="auto"/>
              <w:left w:val="nil"/>
              <w:bottom w:val="double" w:sz="6" w:space="0" w:color="auto"/>
              <w:right w:val="nil"/>
            </w:tcBorders>
            <w:vAlign w:val="bottom"/>
          </w:tcPr>
          <w:p w:rsidR="00EE5811" w:rsidRPr="008A68BE" w:rsidRDefault="00FE6309" w:rsidP="008A68BE">
            <w:pPr>
              <w:pStyle w:val="a0"/>
              <w:rPr>
                <w:lang w:val="en-US"/>
                <w:rPrChange w:id="3328" w:author="Иво Станков" w:date="2013-07-29T18:49:00Z">
                  <w:rPr>
                    <w:lang w:val="en-US"/>
                  </w:rPr>
                </w:rPrChange>
              </w:rPr>
              <w:pPrChange w:id="3329" w:author="Иво Станков" w:date="2013-07-29T18:48:00Z">
                <w:pPr>
                  <w:pStyle w:val="a"/>
                </w:pPr>
              </w:pPrChange>
            </w:pPr>
            <w:r w:rsidRPr="008A68BE">
              <w:rPr>
                <w:lang w:val="en-US"/>
                <w:rPrChange w:id="3330" w:author="Иво Станков" w:date="2013-07-29T18:49:00Z">
                  <w:rPr>
                    <w:lang w:val="en-US"/>
                  </w:rPr>
                </w:rPrChange>
              </w:rPr>
              <w:t>1,702</w:t>
            </w:r>
          </w:p>
        </w:tc>
        <w:tc>
          <w:tcPr>
            <w:tcW w:w="1520" w:type="dxa"/>
            <w:tcBorders>
              <w:top w:val="single" w:sz="4" w:space="0" w:color="auto"/>
              <w:left w:val="nil"/>
              <w:bottom w:val="double" w:sz="6" w:space="0" w:color="auto"/>
              <w:right w:val="nil"/>
            </w:tcBorders>
            <w:vAlign w:val="bottom"/>
          </w:tcPr>
          <w:p w:rsidR="004C0111" w:rsidRPr="008A68BE" w:rsidRDefault="0012073B" w:rsidP="008A68BE">
            <w:pPr>
              <w:pStyle w:val="a0"/>
              <w:rPr>
                <w:rPrChange w:id="3331" w:author="Иво Станков" w:date="2013-07-29T18:49:00Z">
                  <w:rPr/>
                </w:rPrChange>
              </w:rPr>
              <w:pPrChange w:id="3332" w:author="Иво Станков" w:date="2013-07-29T18:48:00Z">
                <w:pPr>
                  <w:pStyle w:val="a0"/>
                </w:pPr>
              </w:pPrChange>
            </w:pPr>
            <w:r w:rsidRPr="008A68BE">
              <w:rPr>
                <w:rPrChange w:id="3333" w:author="Иво Станков" w:date="2013-07-29T18:49:00Z">
                  <w:rPr/>
                </w:rPrChange>
              </w:rPr>
              <w:t>1,553</w:t>
            </w:r>
          </w:p>
        </w:tc>
      </w:tr>
    </w:tbl>
    <w:p w:rsidR="004C0111" w:rsidRDefault="004C0111" w:rsidP="008A68BE">
      <w:pPr>
        <w:rPr>
          <w:lang w:val="ru-RU"/>
        </w:rPr>
        <w:pPrChange w:id="3334" w:author="Иво Станков" w:date="2013-07-29T18:48:00Z">
          <w:pPr/>
        </w:pPrChange>
      </w:pPr>
    </w:p>
    <w:p w:rsidR="00EE5811" w:rsidRDefault="006E456B" w:rsidP="008A68BE">
      <w:pPr>
        <w:pStyle w:val="Heading1"/>
        <w:pPrChange w:id="3335" w:author="Иво Станков" w:date="2013-07-29T18:48:00Z">
          <w:pPr/>
        </w:pPrChange>
      </w:pPr>
      <w:r>
        <w:rPr>
          <w:rFonts w:asciiTheme="minorHAnsi" w:hAnsiTheme="minorHAnsi"/>
          <w:lang w:val="en-US"/>
        </w:rPr>
        <w:t>31.1</w:t>
      </w:r>
      <w:bookmarkStart w:id="3336" w:name="_Toc355005250"/>
      <w:r w:rsidR="0012073B" w:rsidRPr="00146731">
        <w:t xml:space="preserve">ПАЗАРЕН </w:t>
      </w:r>
      <w:proofErr w:type="spellStart"/>
      <w:r w:rsidR="0012073B" w:rsidRPr="00146731">
        <w:t>РИСК</w:t>
      </w:r>
      <w:bookmarkEnd w:id="3336"/>
      <w:r w:rsidR="0012073B" w:rsidRPr="00146731">
        <w:t>а</w:t>
      </w:r>
      <w:proofErr w:type="spellEnd"/>
      <w:r w:rsidR="0012073B" w:rsidRPr="00146731">
        <w:t>. Валутен риск</w:t>
      </w:r>
    </w:p>
    <w:p w:rsidR="004C0111" w:rsidRDefault="0012073B" w:rsidP="008A68BE">
      <w:pPr>
        <w:rPr>
          <w:lang w:val="ru-RU"/>
        </w:rPr>
        <w:pPrChange w:id="3337" w:author="Иво Станков" w:date="2013-07-29T18:48:00Z">
          <w:pPr/>
        </w:pPrChange>
      </w:pPr>
      <w:r w:rsidRPr="00146731">
        <w:rPr>
          <w:lang w:val="ru-RU"/>
        </w:rPr>
        <w:tab/>
        <w:t xml:space="preserve">Дружеството не е изложено на валутен риск, защото почти всички неговите операции и сделки са деноминирани в български лева и/или евро, доколкото последното е с фиксиран курс спрямо лева по закон. </w:t>
      </w:r>
    </w:p>
    <w:p w:rsidR="004C0111" w:rsidRDefault="004C0111" w:rsidP="008A68BE">
      <w:pPr>
        <w:rPr>
          <w:lang w:val="ru-RU"/>
        </w:rPr>
        <w:pPrChange w:id="3338" w:author="Иво Станков" w:date="2013-07-29T18:48:00Z">
          <w:pPr/>
        </w:pPrChange>
      </w:pPr>
    </w:p>
    <w:p w:rsidR="00EE5811" w:rsidRDefault="0012073B" w:rsidP="008A68BE">
      <w:pPr>
        <w:pStyle w:val="NormalBoldItalic"/>
        <w:pPrChange w:id="3339" w:author="Иво Станков" w:date="2013-07-29T18:48:00Z">
          <w:pPr/>
        </w:pPrChange>
      </w:pPr>
      <w:r w:rsidRPr="00146731">
        <w:tab/>
        <w:t>б. Ценови риск</w:t>
      </w:r>
    </w:p>
    <w:p w:rsidR="004C0111" w:rsidRDefault="0012073B" w:rsidP="008A68BE">
      <w:pPr>
        <w:rPr>
          <w:lang w:val="ru-RU"/>
        </w:rPr>
        <w:pPrChange w:id="3340" w:author="Иво Станков" w:date="2013-07-29T18:48:00Z">
          <w:pPr/>
        </w:pPrChange>
      </w:pPr>
      <w:r w:rsidRPr="00146731">
        <w:rPr>
          <w:lang w:val="ru-RU"/>
        </w:rPr>
        <w:tab/>
        <w:t xml:space="preserve">Дружеството е изложено на ценови риск по отношение на притежаваните от него ценни книжа, класифицирани на разположение за продажба, вкл. и поради концентрация в типа книжа. Ръководството оценява като цяло този риск като нисък поради консервативния характер на инвестициите - основно в български държавни ценни книжа. Ръководството е установило процедури за текущо наблюдение на промените в цените, доходността и матуритетната структура на притежаваните държавни ценни книжа, и респ. предприемане на своевременни мерки и действия при наличие на индикатори за по-трайни негативни тенденции, особено сега в обстановката на световната икономическа криза, респ. текущи и задълбочени анализи на обслужването на вътрешния дълг и възможностите за обслужване в бъдеще от страна на българската държава. </w:t>
      </w:r>
    </w:p>
    <w:p w:rsidR="004C0111" w:rsidRDefault="0012073B" w:rsidP="008A68BE">
      <w:pPr>
        <w:pPrChange w:id="3341" w:author="Иво Станков" w:date="2013-07-29T18:48:00Z">
          <w:pPr/>
        </w:pPrChange>
      </w:pPr>
      <w:r w:rsidRPr="00146731">
        <w:tab/>
        <w:t>Ръководството на дружеството не е разглеждало възможността за инвестиции в корпоративни дългови инструменти поради неприемливия кредитен риск и ниската ликвидност. Поради дългия срок до падежа и потенциалната възможност през следващите 5 години да се наложи ползване на средствата инвестирани в дългосрочни ДЦК, ръководството е приело те да се класифицират „на разположение за продажба”, което налага периодична преоценка на тези активи и съответно отчитане на ефектите от нея</w:t>
      </w:r>
      <w:r>
        <w:t xml:space="preserve"> </w:t>
      </w:r>
      <w:r w:rsidRPr="00146731">
        <w:t xml:space="preserve">в отделен </w:t>
      </w:r>
      <w:proofErr w:type="spellStart"/>
      <w:r w:rsidRPr="00146731">
        <w:t>преоценъчен</w:t>
      </w:r>
      <w:proofErr w:type="spellEnd"/>
      <w:r w:rsidRPr="00146731">
        <w:t xml:space="preserve"> резерв (през друг всеобхватен доход) към капитала на </w:t>
      </w:r>
      <w:proofErr w:type="gramStart"/>
      <w:r w:rsidRPr="00146731">
        <w:t xml:space="preserve">дружеството. </w:t>
      </w:r>
      <w:proofErr w:type="gramEnd"/>
    </w:p>
    <w:p w:rsidR="004C0111" w:rsidRDefault="0012073B" w:rsidP="008A68BE">
      <w:pPr>
        <w:pPrChange w:id="3342" w:author="Иво Станков" w:date="2013-07-29T18:48:00Z">
          <w:pPr/>
        </w:pPrChange>
      </w:pPr>
      <w:r w:rsidRPr="00146731">
        <w:tab/>
        <w:t>Към датата на изготвяне на отчета ръководството счита, че средствата инвестирани в дългосрочни ДЦК не са непосредствено необходими за извършването на оперативната дейност на дружеството.</w:t>
      </w:r>
    </w:p>
    <w:p w:rsidR="00EE5811" w:rsidRDefault="006E456B" w:rsidP="008A68BE">
      <w:pPr>
        <w:pStyle w:val="Heading1"/>
        <w:pPrChange w:id="3343" w:author="Иво Станков" w:date="2013-07-29T18:48:00Z">
          <w:pPr/>
        </w:pPrChange>
      </w:pPr>
      <w:r>
        <w:rPr>
          <w:rFonts w:asciiTheme="minorHAnsi" w:hAnsiTheme="minorHAnsi"/>
          <w:lang w:val="en-US"/>
        </w:rPr>
        <w:t>31.2</w:t>
      </w:r>
      <w:r w:rsidR="0012073B" w:rsidRPr="00146731">
        <w:tab/>
      </w:r>
      <w:bookmarkStart w:id="3344" w:name="_Toc355005251"/>
      <w:r w:rsidR="0012073B" w:rsidRPr="00146731">
        <w:t>КРЕДИТЕН РИСК</w:t>
      </w:r>
      <w:bookmarkEnd w:id="3344"/>
    </w:p>
    <w:p w:rsidR="004C0111" w:rsidRDefault="0012073B" w:rsidP="008A68BE">
      <w:pPr>
        <w:pPrChange w:id="3345" w:author="Иво Станков" w:date="2013-07-29T18:48:00Z">
          <w:pPr/>
        </w:pPrChange>
      </w:pPr>
      <w:r w:rsidRPr="00146731">
        <w:tab/>
        <w:t xml:space="preserve">Финансовите активи на дружеството са концентрирани в следните групи: парични средства (текущи сметки и срочни депозити), инвестиции, държани до падеж, инвестиции на разположение за продажба (държавни ценни книжа и малцинствено участие в други предприятия), търговски и други краткосрочни </w:t>
      </w:r>
      <w:proofErr w:type="gramStart"/>
      <w:r w:rsidRPr="00146731">
        <w:t xml:space="preserve">вземания. </w:t>
      </w:r>
      <w:proofErr w:type="gramEnd"/>
    </w:p>
    <w:p w:rsidR="004C0111" w:rsidRDefault="0012073B" w:rsidP="008A68BE">
      <w:pPr>
        <w:pPrChange w:id="3346" w:author="Иво Станков" w:date="2013-07-29T18:48:00Z">
          <w:pPr/>
        </w:pPrChange>
      </w:pPr>
      <w:r w:rsidRPr="00146731">
        <w:lastRenderedPageBreak/>
        <w:tab/>
        <w:t xml:space="preserve">Кредитният </w:t>
      </w:r>
      <w:proofErr w:type="gramStart"/>
      <w:r w:rsidRPr="00146731">
        <w:t>риск е свързан с риска</w:t>
      </w:r>
      <w:proofErr w:type="gramEnd"/>
      <w:r w:rsidRPr="00146731">
        <w:t xml:space="preserve"> някой от контрагентите му да не бъде в състояние да изпълни изцяло и в обичайно предвидените срокове задълженията си към него. Търговските вземания са представени в отчета за финансовото състояние в нетен размер, след приспадане на начислените </w:t>
      </w:r>
      <w:proofErr w:type="spellStart"/>
      <w:r w:rsidRPr="00146731">
        <w:t>обезценки</w:t>
      </w:r>
      <w:proofErr w:type="spellEnd"/>
      <w:r w:rsidRPr="00146731">
        <w:t xml:space="preserve"> по трудносъбираеми вземания. Такива </w:t>
      </w:r>
      <w:proofErr w:type="spellStart"/>
      <w:r w:rsidRPr="00146731">
        <w:t>обезценки</w:t>
      </w:r>
      <w:proofErr w:type="spellEnd"/>
      <w:r w:rsidRPr="00146731">
        <w:t xml:space="preserve"> са направени където и когато са били налице събития, идентифициращи загуби от несъбираемост съгласно предишен опит.</w:t>
      </w:r>
    </w:p>
    <w:p w:rsidR="004C0111" w:rsidRDefault="0012073B" w:rsidP="008A68BE">
      <w:pPr>
        <w:pPrChange w:id="3347" w:author="Иво Станков" w:date="2013-07-29T18:48:00Z">
          <w:pPr/>
        </w:pPrChange>
      </w:pPr>
      <w:r w:rsidRPr="00146731">
        <w:tab/>
        <w:t xml:space="preserve">Дружеството няма значителна концентрация на кредитен риск тъй като Борсата извършва специализиран вид услуги на своите клиенти, които са основно инвестиционни посредници и банки в България. Те имат добро финансово състояние, дълга история и търговско сътрудничество с Борсата и не допускат нарушения при спазването на кредитните условия съгласно правилника за дейността й по отношение изплащането на дължимите такси за ползваните услуги от </w:t>
      </w:r>
      <w:proofErr w:type="gramStart"/>
      <w:r w:rsidRPr="00146731">
        <w:t xml:space="preserve">Борсата. </w:t>
      </w:r>
      <w:proofErr w:type="gramEnd"/>
    </w:p>
    <w:p w:rsidR="004C0111" w:rsidRDefault="0012073B" w:rsidP="008A68BE">
      <w:pPr>
        <w:pPrChange w:id="3348" w:author="Иво Станков" w:date="2013-07-29T18:48:00Z">
          <w:pPr/>
        </w:pPrChange>
      </w:pPr>
      <w:r w:rsidRPr="00146731">
        <w:tab/>
        <w:t xml:space="preserve">При държаните дългосрочни дългови инструменти с емитент Република България, съществува кредитен </w:t>
      </w:r>
      <w:proofErr w:type="gramStart"/>
      <w:r w:rsidRPr="00146731">
        <w:t>риск, но се приема, че поради високия кредитен рейтинг на суверена на този етап кредитният риск</w:t>
      </w:r>
      <w:proofErr w:type="gramEnd"/>
      <w:r w:rsidRPr="00146731">
        <w:t xml:space="preserve"> е нисък.</w:t>
      </w:r>
      <w:r w:rsidRPr="00146731">
        <w:tab/>
      </w:r>
    </w:p>
    <w:p w:rsidR="004C0111" w:rsidRDefault="0012073B" w:rsidP="008A68BE">
      <w:pPr>
        <w:pPrChange w:id="3349" w:author="Иво Станков" w:date="2013-07-29T18:48:00Z">
          <w:pPr/>
        </w:pPrChange>
      </w:pPr>
      <w:r w:rsidRPr="00146731">
        <w:tab/>
        <w:t xml:space="preserve">Политиката на дружеството е да извършва продажбите си при условията на незабавно плащане – основно такси за борсовата търговия, които се заплащат след два дни при </w:t>
      </w:r>
      <w:proofErr w:type="spellStart"/>
      <w:r w:rsidRPr="00146731">
        <w:t>сетълмента</w:t>
      </w:r>
      <w:proofErr w:type="spellEnd"/>
      <w:r w:rsidRPr="00146731">
        <w:t xml:space="preserve"> на сделката. Събираемостта на вземанията се контролира текущо и стриктно от отдела за регистрации,</w:t>
      </w:r>
      <w:r>
        <w:t xml:space="preserve"> </w:t>
      </w:r>
      <w:r w:rsidRPr="00146731">
        <w:t>търговия и финансовия отдел, съгласно установената политика на дружеството. За целта ежедневно се прави преглед на откритите позиции по клиенти, както и получените постъпления, като се извършва равнение и анализ. Таксите за първоначална регистрация и поддържане на регистрация от страна на клиентите се заплащат преди да</w:t>
      </w:r>
      <w:r>
        <w:t xml:space="preserve"> </w:t>
      </w:r>
      <w:r w:rsidRPr="00146731">
        <w:t xml:space="preserve">бъдат допуснати до активна търговия. </w:t>
      </w:r>
    </w:p>
    <w:p w:rsidR="004C0111" w:rsidRDefault="0012073B" w:rsidP="008A68BE">
      <w:pPr>
        <w:pPrChange w:id="3350" w:author="Иво Станков" w:date="2013-07-29T18:48:00Z">
          <w:pPr/>
        </w:pPrChange>
      </w:pPr>
      <w:r w:rsidRPr="00146731">
        <w:tab/>
        <w:t xml:space="preserve">За ограничаване на риска </w:t>
      </w:r>
      <w:proofErr w:type="gramStart"/>
      <w:r w:rsidRPr="00146731">
        <w:t>относно</w:t>
      </w:r>
      <w:proofErr w:type="gramEnd"/>
      <w:r w:rsidRPr="00146731">
        <w:t xml:space="preserve"> паричните средства и предоставени депозити политика на дружеството е да ги разпределя по текущи и депозитни сметки с различен срок в различни финансови институции в България, с висока репутация и надеждност.</w:t>
      </w:r>
    </w:p>
    <w:p w:rsidR="00EE5811" w:rsidRDefault="006E456B" w:rsidP="008A68BE">
      <w:pPr>
        <w:pStyle w:val="Heading1"/>
        <w:pPrChange w:id="3351" w:author="Иво Станков" w:date="2013-07-29T18:48:00Z">
          <w:pPr/>
        </w:pPrChange>
      </w:pPr>
      <w:r>
        <w:rPr>
          <w:rFonts w:asciiTheme="minorHAnsi" w:hAnsiTheme="minorHAnsi"/>
          <w:lang w:val="en-US"/>
        </w:rPr>
        <w:t>31.3</w:t>
      </w:r>
      <w:r w:rsidR="0012073B" w:rsidRPr="00146731">
        <w:tab/>
      </w:r>
      <w:bookmarkStart w:id="3352" w:name="_Toc355005252"/>
      <w:r w:rsidR="0012073B" w:rsidRPr="00146731">
        <w:t>ЛИКВИДЕН РИСК</w:t>
      </w:r>
      <w:bookmarkEnd w:id="3352"/>
    </w:p>
    <w:p w:rsidR="004C0111" w:rsidRDefault="0012073B" w:rsidP="008A68BE">
      <w:pPr>
        <w:pPrChange w:id="3353" w:author="Иво Станков" w:date="2013-07-29T18:48:00Z">
          <w:pPr/>
        </w:pPrChange>
      </w:pPr>
      <w:r w:rsidRPr="00146731">
        <w:tab/>
        <w:t xml:space="preserve">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 То провежда консервативна политика по управление на ликвидността, чрез която </w:t>
      </w:r>
      <w:proofErr w:type="gramStart"/>
      <w:r w:rsidRPr="00146731">
        <w:t>постоянно поддържа оптимален ликвиден запас парични средства, добра способност на финансиране на стопанската си дейност, осъществява постоянно</w:t>
      </w:r>
      <w:proofErr w:type="gramEnd"/>
      <w:r w:rsidRPr="00146731">
        <w:t xml:space="preserve"> контролно наблюдение на фактическите и прогнозни парични потоци по периоди напред и поддържане на равновесие между матуритетните граници на активите и пасивите на дружеството. Дружеството генерира и разполага с достатъчно собствени оборотни </w:t>
      </w:r>
      <w:proofErr w:type="gramStart"/>
      <w:r w:rsidRPr="00146731">
        <w:t>средства и няма необходимост от привлечени средства</w:t>
      </w:r>
      <w:proofErr w:type="gramEnd"/>
      <w:r w:rsidRPr="00146731">
        <w:t xml:space="preserve"> за извършване на оперативната си дейност. Текущо </w:t>
      </w:r>
      <w:proofErr w:type="spellStart"/>
      <w:r w:rsidRPr="00146731">
        <w:t>матуритетът</w:t>
      </w:r>
      <w:proofErr w:type="spellEnd"/>
      <w:r w:rsidRPr="00146731">
        <w:t xml:space="preserve"> и своевременното осъществяване на плащанията се следи от финансовия отдел</w:t>
      </w:r>
      <w:proofErr w:type="gramStart"/>
      <w:r w:rsidRPr="00146731">
        <w:t>, като се</w:t>
      </w:r>
      <w:proofErr w:type="gramEnd"/>
      <w:r w:rsidRPr="00146731">
        <w:t xml:space="preserve"> поддържа ежедневна информация за наличните парични средства и предстоящите плащания. Свободните средства се инвестират в срочни депозити при банки, с обичаен оригинален </w:t>
      </w:r>
      <w:proofErr w:type="spellStart"/>
      <w:r w:rsidRPr="00146731">
        <w:t>матуритет</w:t>
      </w:r>
      <w:proofErr w:type="spellEnd"/>
      <w:r w:rsidRPr="00146731">
        <w:t xml:space="preserve"> от 1-6 месеца, считани за сравнително нискорискови инструменти, при относително висока </w:t>
      </w:r>
      <w:proofErr w:type="gramStart"/>
      <w:r w:rsidRPr="00146731">
        <w:t xml:space="preserve">доходност. </w:t>
      </w:r>
      <w:proofErr w:type="gramEnd"/>
    </w:p>
    <w:p w:rsidR="004C0111" w:rsidRDefault="0012073B" w:rsidP="008A68BE">
      <w:pPr>
        <w:pPrChange w:id="3354" w:author="Иво Станков" w:date="2013-07-29T18:48:00Z">
          <w:pPr/>
        </w:pPrChange>
      </w:pPr>
      <w:r w:rsidRPr="00146731">
        <w:rPr>
          <w:lang w:val="ru-RU"/>
        </w:rPr>
        <w:t>По-долу са представени финансовите недеривативни активи и пасиви на дружеството в края на отчетния период, групирани по остатъчен матуритет, определен спрямо договорения матуритет и парични потоци. Таблицата е изготвена на база на недисконтирани парични потоци</w:t>
      </w:r>
      <w:r>
        <w:rPr>
          <w:lang w:val="ru-RU"/>
        </w:rPr>
        <w:t xml:space="preserve"> </w:t>
      </w:r>
      <w:r w:rsidRPr="00146731">
        <w:rPr>
          <w:lang w:val="ru-RU"/>
        </w:rPr>
        <w:t xml:space="preserve">и най-ранна дата, на която вземането, респ. задължението е изискуемо. </w:t>
      </w:r>
      <w:r w:rsidRPr="00146731">
        <w:t xml:space="preserve">Сумите включват главници и </w:t>
      </w:r>
      <w:proofErr w:type="gramStart"/>
      <w:r w:rsidRPr="00146731">
        <w:t>лихви.</w:t>
      </w:r>
      <w:r>
        <w:t xml:space="preserve"> </w:t>
      </w:r>
      <w:proofErr w:type="gramEnd"/>
    </w:p>
    <w:p w:rsidR="00B57E98" w:rsidRDefault="00B57E98" w:rsidP="008A68BE">
      <w:pPr>
        <w:rPr>
          <w:ins w:id="3355" w:author="Иво Станков" w:date="2013-07-29T18:15:00Z"/>
        </w:rPr>
        <w:pPrChange w:id="3356" w:author="Иво Станков" w:date="2013-07-29T18:48:00Z">
          <w:pPr>
            <w:widowControl/>
            <w:jc w:val="left"/>
          </w:pPr>
        </w:pPrChange>
      </w:pPr>
      <w:ins w:id="3357" w:author="Иво Станков" w:date="2013-07-29T18:15:00Z">
        <w:r>
          <w:br w:type="page"/>
        </w:r>
      </w:ins>
    </w:p>
    <w:p w:rsidR="004C0111" w:rsidRDefault="004C0111" w:rsidP="008A68BE">
      <w:pPr>
        <w:pPrChange w:id="3358" w:author="Иво Станков" w:date="2013-07-29T18:48:00Z">
          <w:pPr/>
        </w:pPrChange>
      </w:pPr>
    </w:p>
    <w:tbl>
      <w:tblPr>
        <w:tblW w:w="10283" w:type="dxa"/>
        <w:jc w:val="center"/>
        <w:tblCellMar>
          <w:left w:w="70" w:type="dxa"/>
          <w:right w:w="70" w:type="dxa"/>
        </w:tblCellMar>
        <w:tblLook w:val="00A0" w:firstRow="1" w:lastRow="0" w:firstColumn="1" w:lastColumn="0" w:noHBand="0" w:noVBand="0"/>
      </w:tblPr>
      <w:tblGrid>
        <w:gridCol w:w="4080"/>
        <w:gridCol w:w="920"/>
        <w:gridCol w:w="1080"/>
        <w:gridCol w:w="960"/>
        <w:gridCol w:w="960"/>
        <w:gridCol w:w="1040"/>
        <w:gridCol w:w="1243"/>
      </w:tblGrid>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8417D3" w:rsidP="008A68BE">
            <w:pPr>
              <w:pPrChange w:id="3359" w:author="Иво Станков" w:date="2013-07-29T18:48:00Z">
                <w:pPr/>
              </w:pPrChange>
            </w:pPr>
            <w:r w:rsidRPr="00A01296">
              <w:rPr>
                <w:lang w:val="en-US"/>
                <w:rPrChange w:id="3360" w:author="Иво Станков" w:date="2013-07-29T18:21:00Z">
                  <w:rPr>
                    <w:rFonts w:asciiTheme="minorHAnsi" w:hAnsiTheme="minorHAnsi"/>
                    <w:lang w:val="en-US"/>
                  </w:rPr>
                </w:rPrChange>
              </w:rPr>
              <w:t>30.06.</w:t>
            </w:r>
            <w:r w:rsidR="0012073B" w:rsidRPr="00A01296">
              <w:t>2013</w:t>
            </w:r>
          </w:p>
        </w:tc>
        <w:tc>
          <w:tcPr>
            <w:tcW w:w="920" w:type="dxa"/>
            <w:tcBorders>
              <w:top w:val="nil"/>
              <w:left w:val="nil"/>
              <w:bottom w:val="nil"/>
              <w:right w:val="nil"/>
            </w:tcBorders>
            <w:noWrap/>
            <w:vAlign w:val="center"/>
          </w:tcPr>
          <w:p w:rsidR="004C0111" w:rsidRPr="00A01296" w:rsidRDefault="0012073B" w:rsidP="008A68BE">
            <w:pPr>
              <w:pPrChange w:id="3361" w:author="Иво Станков" w:date="2013-07-29T18:48:00Z">
                <w:pPr/>
              </w:pPrChange>
            </w:pPr>
            <w:proofErr w:type="gramStart"/>
            <w:r w:rsidRPr="00A01296">
              <w:t>до</w:t>
            </w:r>
            <w:proofErr w:type="gramEnd"/>
            <w:r w:rsidRPr="00A01296">
              <w:t xml:space="preserve"> 1 м.</w:t>
            </w:r>
          </w:p>
        </w:tc>
        <w:tc>
          <w:tcPr>
            <w:tcW w:w="1080" w:type="dxa"/>
            <w:tcBorders>
              <w:top w:val="nil"/>
              <w:left w:val="nil"/>
              <w:bottom w:val="nil"/>
              <w:right w:val="nil"/>
            </w:tcBorders>
            <w:noWrap/>
            <w:vAlign w:val="center"/>
          </w:tcPr>
          <w:p w:rsidR="004C0111" w:rsidRPr="00A01296" w:rsidRDefault="0012073B" w:rsidP="008A68BE">
            <w:pPr>
              <w:pPrChange w:id="3362" w:author="Иво Станков" w:date="2013-07-29T18:48:00Z">
                <w:pPr/>
              </w:pPrChange>
            </w:pPr>
            <w:proofErr w:type="gramStart"/>
            <w:r w:rsidRPr="00A01296">
              <w:t>1- 3</w:t>
            </w:r>
            <w:proofErr w:type="gramEnd"/>
            <w:r w:rsidRPr="00A01296">
              <w:t xml:space="preserve"> м.</w:t>
            </w:r>
          </w:p>
        </w:tc>
        <w:tc>
          <w:tcPr>
            <w:tcW w:w="960" w:type="dxa"/>
            <w:tcBorders>
              <w:top w:val="nil"/>
              <w:left w:val="nil"/>
              <w:bottom w:val="nil"/>
              <w:right w:val="nil"/>
            </w:tcBorders>
            <w:noWrap/>
            <w:vAlign w:val="center"/>
          </w:tcPr>
          <w:p w:rsidR="004C0111" w:rsidRPr="00A01296" w:rsidRDefault="0012073B" w:rsidP="008A68BE">
            <w:pPr>
              <w:pPrChange w:id="3363" w:author="Иво Станков" w:date="2013-07-29T18:48:00Z">
                <w:pPr/>
              </w:pPrChange>
            </w:pPr>
            <w:r w:rsidRPr="00A01296">
              <w:t>3-6 м.</w:t>
            </w:r>
          </w:p>
        </w:tc>
        <w:tc>
          <w:tcPr>
            <w:tcW w:w="960" w:type="dxa"/>
            <w:tcBorders>
              <w:top w:val="nil"/>
              <w:left w:val="nil"/>
              <w:bottom w:val="nil"/>
              <w:right w:val="nil"/>
            </w:tcBorders>
            <w:noWrap/>
            <w:vAlign w:val="center"/>
          </w:tcPr>
          <w:p w:rsidR="004C0111" w:rsidRPr="00A01296" w:rsidRDefault="0012073B" w:rsidP="008A68BE">
            <w:pPr>
              <w:pPrChange w:id="3364" w:author="Иво Станков" w:date="2013-07-29T18:48:00Z">
                <w:pPr/>
              </w:pPrChange>
            </w:pPr>
            <w:r w:rsidRPr="00A01296">
              <w:t>6-9 м.</w:t>
            </w:r>
          </w:p>
        </w:tc>
        <w:tc>
          <w:tcPr>
            <w:tcW w:w="1040" w:type="dxa"/>
            <w:tcBorders>
              <w:top w:val="nil"/>
              <w:left w:val="nil"/>
              <w:bottom w:val="nil"/>
              <w:right w:val="nil"/>
            </w:tcBorders>
            <w:noWrap/>
            <w:vAlign w:val="center"/>
          </w:tcPr>
          <w:p w:rsidR="004C0111" w:rsidRPr="00A01296" w:rsidRDefault="0012073B" w:rsidP="008A68BE">
            <w:pPr>
              <w:pPrChange w:id="3365" w:author="Иво Станков" w:date="2013-07-29T18:48:00Z">
                <w:pPr/>
              </w:pPrChange>
            </w:pPr>
            <w:proofErr w:type="gramStart"/>
            <w:r w:rsidRPr="00A01296">
              <w:t>над</w:t>
            </w:r>
            <w:proofErr w:type="gramEnd"/>
            <w:r w:rsidRPr="00A01296">
              <w:t xml:space="preserve"> 1 г.</w:t>
            </w:r>
          </w:p>
        </w:tc>
        <w:tc>
          <w:tcPr>
            <w:tcW w:w="1243" w:type="dxa"/>
            <w:tcBorders>
              <w:top w:val="nil"/>
              <w:left w:val="nil"/>
              <w:bottom w:val="nil"/>
              <w:right w:val="nil"/>
            </w:tcBorders>
            <w:noWrap/>
            <w:vAlign w:val="center"/>
          </w:tcPr>
          <w:p w:rsidR="004C0111" w:rsidRPr="00A01296" w:rsidRDefault="0012073B" w:rsidP="008A68BE">
            <w:pPr>
              <w:pPrChange w:id="3366" w:author="Иво Станков" w:date="2013-07-29T18:48:00Z">
                <w:pPr/>
              </w:pPrChange>
            </w:pPr>
            <w:r w:rsidRPr="00A01296">
              <w:t>Общо</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rPr>
                <w:rPrChange w:id="3367" w:author="Иво Станков" w:date="2013-07-29T18:22:00Z">
                  <w:rPr/>
                </w:rPrChange>
              </w:rPr>
              <w:pPrChange w:id="3368" w:author="Иво Станков" w:date="2013-07-29T18:48:00Z">
                <w:pPr/>
              </w:pPrChange>
            </w:pPr>
          </w:p>
        </w:tc>
        <w:tc>
          <w:tcPr>
            <w:tcW w:w="920" w:type="dxa"/>
            <w:tcBorders>
              <w:top w:val="nil"/>
              <w:left w:val="nil"/>
              <w:bottom w:val="nil"/>
              <w:right w:val="nil"/>
            </w:tcBorders>
            <w:noWrap/>
            <w:vAlign w:val="center"/>
          </w:tcPr>
          <w:p w:rsidR="004C0111" w:rsidRPr="00A01296" w:rsidRDefault="0012073B" w:rsidP="008A68BE">
            <w:pPr>
              <w:rPr>
                <w:rPrChange w:id="3369" w:author="Иво Станков" w:date="2013-07-29T18:22:00Z">
                  <w:rPr/>
                </w:rPrChange>
              </w:rPr>
              <w:pPrChange w:id="3370" w:author="Иво Станков" w:date="2013-07-29T18:48:00Z">
                <w:pPr/>
              </w:pPrChange>
            </w:pPr>
            <w:r w:rsidRPr="00A01296">
              <w:rPr>
                <w:rPrChange w:id="3371" w:author="Иво Станков" w:date="2013-07-29T18:22:00Z">
                  <w:rPr/>
                </w:rPrChange>
              </w:rPr>
              <w:t>BGN '000</w:t>
            </w:r>
          </w:p>
        </w:tc>
        <w:tc>
          <w:tcPr>
            <w:tcW w:w="1080" w:type="dxa"/>
            <w:tcBorders>
              <w:top w:val="nil"/>
              <w:left w:val="nil"/>
              <w:bottom w:val="nil"/>
              <w:right w:val="nil"/>
            </w:tcBorders>
            <w:noWrap/>
            <w:vAlign w:val="center"/>
          </w:tcPr>
          <w:p w:rsidR="004C0111" w:rsidRPr="00A01296" w:rsidRDefault="0012073B" w:rsidP="008A68BE">
            <w:pPr>
              <w:rPr>
                <w:rPrChange w:id="3372" w:author="Иво Станков" w:date="2013-07-29T18:22:00Z">
                  <w:rPr/>
                </w:rPrChange>
              </w:rPr>
              <w:pPrChange w:id="3373" w:author="Иво Станков" w:date="2013-07-29T18:48:00Z">
                <w:pPr/>
              </w:pPrChange>
            </w:pPr>
            <w:r w:rsidRPr="00A01296">
              <w:rPr>
                <w:rPrChange w:id="3374" w:author="Иво Станков" w:date="2013-07-29T18:22:00Z">
                  <w:rPr/>
                </w:rPrChange>
              </w:rPr>
              <w:t>BGN '000</w:t>
            </w:r>
          </w:p>
        </w:tc>
        <w:tc>
          <w:tcPr>
            <w:tcW w:w="960" w:type="dxa"/>
            <w:tcBorders>
              <w:top w:val="nil"/>
              <w:left w:val="nil"/>
              <w:bottom w:val="nil"/>
              <w:right w:val="nil"/>
            </w:tcBorders>
            <w:noWrap/>
            <w:vAlign w:val="center"/>
          </w:tcPr>
          <w:p w:rsidR="004C0111" w:rsidRPr="00A01296" w:rsidRDefault="0012073B" w:rsidP="008A68BE">
            <w:pPr>
              <w:rPr>
                <w:rPrChange w:id="3375" w:author="Иво Станков" w:date="2013-07-29T18:22:00Z">
                  <w:rPr/>
                </w:rPrChange>
              </w:rPr>
              <w:pPrChange w:id="3376" w:author="Иво Станков" w:date="2013-07-29T18:48:00Z">
                <w:pPr/>
              </w:pPrChange>
            </w:pPr>
            <w:r w:rsidRPr="00A01296">
              <w:rPr>
                <w:rPrChange w:id="3377" w:author="Иво Станков" w:date="2013-07-29T18:22:00Z">
                  <w:rPr/>
                </w:rPrChange>
              </w:rPr>
              <w:t>BGN '000</w:t>
            </w:r>
          </w:p>
        </w:tc>
        <w:tc>
          <w:tcPr>
            <w:tcW w:w="960" w:type="dxa"/>
            <w:tcBorders>
              <w:top w:val="nil"/>
              <w:left w:val="nil"/>
              <w:bottom w:val="nil"/>
              <w:right w:val="nil"/>
            </w:tcBorders>
            <w:noWrap/>
            <w:vAlign w:val="center"/>
          </w:tcPr>
          <w:p w:rsidR="004C0111" w:rsidRPr="00A01296" w:rsidRDefault="0012073B" w:rsidP="008A68BE">
            <w:pPr>
              <w:rPr>
                <w:rPrChange w:id="3378" w:author="Иво Станков" w:date="2013-07-29T18:22:00Z">
                  <w:rPr/>
                </w:rPrChange>
              </w:rPr>
              <w:pPrChange w:id="3379" w:author="Иво Станков" w:date="2013-07-29T18:48:00Z">
                <w:pPr/>
              </w:pPrChange>
            </w:pPr>
            <w:r w:rsidRPr="00A01296">
              <w:rPr>
                <w:rPrChange w:id="3380" w:author="Иво Станков" w:date="2013-07-29T18:22:00Z">
                  <w:rPr/>
                </w:rPrChange>
              </w:rPr>
              <w:t>BGN '000</w:t>
            </w:r>
          </w:p>
        </w:tc>
        <w:tc>
          <w:tcPr>
            <w:tcW w:w="1040" w:type="dxa"/>
            <w:tcBorders>
              <w:top w:val="nil"/>
              <w:left w:val="nil"/>
              <w:bottom w:val="nil"/>
              <w:right w:val="nil"/>
            </w:tcBorders>
            <w:noWrap/>
            <w:vAlign w:val="center"/>
          </w:tcPr>
          <w:p w:rsidR="004C0111" w:rsidRPr="00A01296" w:rsidRDefault="0012073B" w:rsidP="008A68BE">
            <w:pPr>
              <w:rPr>
                <w:rPrChange w:id="3381" w:author="Иво Станков" w:date="2013-07-29T18:22:00Z">
                  <w:rPr/>
                </w:rPrChange>
              </w:rPr>
              <w:pPrChange w:id="3382" w:author="Иво Станков" w:date="2013-07-29T18:48:00Z">
                <w:pPr/>
              </w:pPrChange>
            </w:pPr>
            <w:r w:rsidRPr="00A01296">
              <w:rPr>
                <w:rPrChange w:id="3383" w:author="Иво Станков" w:date="2013-07-29T18:22:00Z">
                  <w:rPr/>
                </w:rPrChange>
              </w:rPr>
              <w:t>BGN '000</w:t>
            </w:r>
          </w:p>
        </w:tc>
        <w:tc>
          <w:tcPr>
            <w:tcW w:w="1243" w:type="dxa"/>
            <w:tcBorders>
              <w:top w:val="nil"/>
              <w:left w:val="nil"/>
              <w:bottom w:val="nil"/>
              <w:right w:val="nil"/>
            </w:tcBorders>
            <w:noWrap/>
            <w:vAlign w:val="center"/>
          </w:tcPr>
          <w:p w:rsidR="004C0111" w:rsidRPr="00A01296" w:rsidRDefault="0012073B" w:rsidP="008A68BE">
            <w:pPr>
              <w:rPr>
                <w:rPrChange w:id="3384" w:author="Иво Станков" w:date="2013-07-29T18:22:00Z">
                  <w:rPr/>
                </w:rPrChange>
              </w:rPr>
              <w:pPrChange w:id="3385" w:author="Иво Станков" w:date="2013-07-29T18:48:00Z">
                <w:pPr/>
              </w:pPrChange>
            </w:pPr>
            <w:r w:rsidRPr="00A01296">
              <w:rPr>
                <w:rPrChange w:id="3386" w:author="Иво Станков" w:date="2013-07-29T18:22:00Z">
                  <w:rPr/>
                </w:rPrChange>
              </w:rPr>
              <w:t>BGN '000</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387" w:author="Иво Станков" w:date="2013-07-29T18:48:00Z">
                <w:pPr/>
              </w:pPrChange>
            </w:pPr>
            <w:r w:rsidRPr="00A01296">
              <w:t>Финансови активи</w:t>
            </w:r>
          </w:p>
        </w:tc>
        <w:tc>
          <w:tcPr>
            <w:tcW w:w="920" w:type="dxa"/>
            <w:tcBorders>
              <w:top w:val="nil"/>
              <w:left w:val="nil"/>
              <w:bottom w:val="nil"/>
              <w:right w:val="nil"/>
            </w:tcBorders>
            <w:noWrap/>
          </w:tcPr>
          <w:p w:rsidR="004C0111" w:rsidRPr="00A01296" w:rsidRDefault="004C0111" w:rsidP="008A68BE">
            <w:pPr>
              <w:pPrChange w:id="3388" w:author="Иво Станков" w:date="2013-07-29T18:48:00Z">
                <w:pPr/>
              </w:pPrChange>
            </w:pPr>
          </w:p>
        </w:tc>
        <w:tc>
          <w:tcPr>
            <w:tcW w:w="1080" w:type="dxa"/>
            <w:tcBorders>
              <w:top w:val="nil"/>
              <w:left w:val="nil"/>
              <w:bottom w:val="nil"/>
              <w:right w:val="nil"/>
            </w:tcBorders>
            <w:noWrap/>
          </w:tcPr>
          <w:p w:rsidR="004C0111" w:rsidRPr="00A01296" w:rsidRDefault="004C0111" w:rsidP="008A68BE">
            <w:pPr>
              <w:pPrChange w:id="3389" w:author="Иво Станков" w:date="2013-07-29T18:48:00Z">
                <w:pPr/>
              </w:pPrChange>
            </w:pPr>
          </w:p>
        </w:tc>
        <w:tc>
          <w:tcPr>
            <w:tcW w:w="960" w:type="dxa"/>
            <w:tcBorders>
              <w:top w:val="nil"/>
              <w:left w:val="nil"/>
              <w:bottom w:val="nil"/>
              <w:right w:val="nil"/>
            </w:tcBorders>
            <w:noWrap/>
          </w:tcPr>
          <w:p w:rsidR="004C0111" w:rsidRPr="00A01296" w:rsidRDefault="004C0111" w:rsidP="008A68BE">
            <w:pPr>
              <w:pPrChange w:id="3390" w:author="Иво Станков" w:date="2013-07-29T18:48:00Z">
                <w:pPr/>
              </w:pPrChange>
            </w:pPr>
          </w:p>
        </w:tc>
        <w:tc>
          <w:tcPr>
            <w:tcW w:w="960" w:type="dxa"/>
            <w:tcBorders>
              <w:top w:val="nil"/>
              <w:left w:val="nil"/>
              <w:bottom w:val="nil"/>
              <w:right w:val="nil"/>
            </w:tcBorders>
            <w:noWrap/>
          </w:tcPr>
          <w:p w:rsidR="004C0111" w:rsidRPr="00A01296" w:rsidRDefault="004C0111" w:rsidP="008A68BE">
            <w:pPr>
              <w:pPrChange w:id="3391" w:author="Иво Станков" w:date="2013-07-29T18:48:00Z">
                <w:pPr/>
              </w:pPrChange>
            </w:pPr>
          </w:p>
        </w:tc>
        <w:tc>
          <w:tcPr>
            <w:tcW w:w="1040" w:type="dxa"/>
            <w:tcBorders>
              <w:top w:val="nil"/>
              <w:left w:val="nil"/>
              <w:bottom w:val="nil"/>
              <w:right w:val="nil"/>
            </w:tcBorders>
            <w:noWrap/>
          </w:tcPr>
          <w:p w:rsidR="004C0111" w:rsidRPr="00A01296" w:rsidRDefault="004C0111" w:rsidP="008A68BE">
            <w:pPr>
              <w:pPrChange w:id="3392" w:author="Иво Станков" w:date="2013-07-29T18:48:00Z">
                <w:pPr/>
              </w:pPrChange>
            </w:pPr>
          </w:p>
        </w:tc>
        <w:tc>
          <w:tcPr>
            <w:tcW w:w="1243" w:type="dxa"/>
            <w:tcBorders>
              <w:top w:val="nil"/>
              <w:left w:val="nil"/>
              <w:bottom w:val="nil"/>
              <w:right w:val="nil"/>
            </w:tcBorders>
            <w:noWrap/>
          </w:tcPr>
          <w:p w:rsidR="004C0111" w:rsidRPr="00A01296" w:rsidRDefault="004C0111" w:rsidP="008A68BE">
            <w:pPr>
              <w:pPrChange w:id="3393" w:author="Иво Станков" w:date="2013-07-29T18:48:00Z">
                <w:pPr/>
              </w:pPrChange>
            </w:pP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394" w:author="Иво Станков" w:date="2013-07-29T18:48:00Z">
                <w:pPr/>
              </w:pPrChange>
            </w:pPr>
            <w:bookmarkStart w:id="3395" w:name="_GoBack" w:colFirst="1" w:colLast="6"/>
            <w:r w:rsidRPr="00A01296">
              <w:t>Инвестиции на разположение за продажба</w:t>
            </w:r>
          </w:p>
        </w:tc>
        <w:tc>
          <w:tcPr>
            <w:tcW w:w="920" w:type="dxa"/>
            <w:tcBorders>
              <w:top w:val="nil"/>
              <w:left w:val="nil"/>
              <w:bottom w:val="nil"/>
              <w:right w:val="nil"/>
            </w:tcBorders>
            <w:noWrap/>
          </w:tcPr>
          <w:p w:rsidR="00EE5811" w:rsidRPr="00A01296" w:rsidRDefault="006F14B9" w:rsidP="008A68BE">
            <w:pPr>
              <w:jc w:val="right"/>
              <w:rPr>
                <w:lang w:val="en-US"/>
                <w:rPrChange w:id="3396" w:author="Иво Станков" w:date="2013-07-29T18:21:00Z">
                  <w:rPr>
                    <w:highlight w:val="yellow"/>
                    <w:lang w:val="en-US"/>
                  </w:rPr>
                </w:rPrChange>
              </w:rPr>
              <w:pPrChange w:id="3397" w:author="Иво Станков" w:date="2013-07-29T18:49:00Z">
                <w:pPr/>
              </w:pPrChange>
            </w:pPr>
            <w:r w:rsidRPr="00A01296">
              <w:rPr>
                <w:lang w:val="en-US"/>
                <w:rPrChange w:id="3398" w:author="Иво Станков" w:date="2013-07-29T18:21:00Z">
                  <w:rPr>
                    <w:highlight w:val="yellow"/>
                    <w:lang w:val="en-US"/>
                  </w:rPr>
                </w:rPrChange>
              </w:rPr>
              <w:t>14</w:t>
            </w:r>
          </w:p>
        </w:tc>
        <w:tc>
          <w:tcPr>
            <w:tcW w:w="1080" w:type="dxa"/>
            <w:tcBorders>
              <w:top w:val="nil"/>
              <w:left w:val="nil"/>
              <w:bottom w:val="nil"/>
              <w:right w:val="nil"/>
            </w:tcBorders>
            <w:noWrap/>
          </w:tcPr>
          <w:p w:rsidR="00EE5811" w:rsidRPr="00A01296" w:rsidRDefault="006F14B9" w:rsidP="008A68BE">
            <w:pPr>
              <w:jc w:val="right"/>
              <w:rPr>
                <w:lang w:val="en-US"/>
                <w:rPrChange w:id="3399" w:author="Иво Станков" w:date="2013-07-29T18:21:00Z">
                  <w:rPr>
                    <w:highlight w:val="yellow"/>
                    <w:lang w:val="en-US"/>
                  </w:rPr>
                </w:rPrChange>
              </w:rPr>
              <w:pPrChange w:id="3400" w:author="Иво Станков" w:date="2013-07-29T18:49:00Z">
                <w:pPr/>
              </w:pPrChange>
            </w:pPr>
            <w:r w:rsidRPr="00A01296">
              <w:rPr>
                <w:lang w:val="en-US"/>
                <w:rPrChange w:id="3401" w:author="Иво Станков" w:date="2013-07-29T18:21:00Z">
                  <w:rPr>
                    <w:highlight w:val="yellow"/>
                    <w:lang w:val="en-US"/>
                  </w:rPr>
                </w:rPrChange>
              </w:rPr>
              <w:t>28</w:t>
            </w:r>
          </w:p>
        </w:tc>
        <w:tc>
          <w:tcPr>
            <w:tcW w:w="960" w:type="dxa"/>
            <w:tcBorders>
              <w:top w:val="nil"/>
              <w:left w:val="nil"/>
              <w:bottom w:val="nil"/>
              <w:right w:val="nil"/>
            </w:tcBorders>
            <w:noWrap/>
          </w:tcPr>
          <w:p w:rsidR="00EE5811" w:rsidRPr="00A01296" w:rsidRDefault="006F14B9" w:rsidP="008A68BE">
            <w:pPr>
              <w:jc w:val="right"/>
              <w:rPr>
                <w:lang w:val="en-US"/>
                <w:rPrChange w:id="3402" w:author="Иво Станков" w:date="2013-07-29T18:21:00Z">
                  <w:rPr>
                    <w:highlight w:val="yellow"/>
                    <w:lang w:val="en-US"/>
                  </w:rPr>
                </w:rPrChange>
              </w:rPr>
              <w:pPrChange w:id="3403" w:author="Иво Станков" w:date="2013-07-29T18:49:00Z">
                <w:pPr/>
              </w:pPrChange>
            </w:pPr>
            <w:r w:rsidRPr="00A01296">
              <w:rPr>
                <w:lang w:val="en-US"/>
                <w:rPrChange w:id="3404" w:author="Иво Станков" w:date="2013-07-29T18:21:00Z">
                  <w:rPr>
                    <w:highlight w:val="yellow"/>
                    <w:lang w:val="en-US"/>
                  </w:rPr>
                </w:rPrChange>
              </w:rPr>
              <w:t>-</w:t>
            </w:r>
          </w:p>
        </w:tc>
        <w:tc>
          <w:tcPr>
            <w:tcW w:w="960" w:type="dxa"/>
            <w:tcBorders>
              <w:top w:val="nil"/>
              <w:left w:val="nil"/>
              <w:bottom w:val="nil"/>
              <w:right w:val="nil"/>
            </w:tcBorders>
            <w:noWrap/>
          </w:tcPr>
          <w:p w:rsidR="00EE5811" w:rsidRPr="00A01296" w:rsidRDefault="006F14B9" w:rsidP="008A68BE">
            <w:pPr>
              <w:jc w:val="right"/>
              <w:rPr>
                <w:lang w:val="en-US"/>
                <w:rPrChange w:id="3405" w:author="Иво Станков" w:date="2013-07-29T18:21:00Z">
                  <w:rPr>
                    <w:highlight w:val="yellow"/>
                    <w:lang w:val="en-US"/>
                  </w:rPr>
                </w:rPrChange>
              </w:rPr>
              <w:pPrChange w:id="3406" w:author="Иво Станков" w:date="2013-07-29T18:49:00Z">
                <w:pPr/>
              </w:pPrChange>
            </w:pPr>
            <w:r w:rsidRPr="00A01296">
              <w:rPr>
                <w:lang w:val="en-US"/>
                <w:rPrChange w:id="3407" w:author="Иво Станков" w:date="2013-07-29T18:21:00Z">
                  <w:rPr>
                    <w:highlight w:val="yellow"/>
                    <w:lang w:val="en-US"/>
                  </w:rPr>
                </w:rPrChange>
              </w:rPr>
              <w:t>42</w:t>
            </w:r>
          </w:p>
        </w:tc>
        <w:tc>
          <w:tcPr>
            <w:tcW w:w="1040" w:type="dxa"/>
            <w:tcBorders>
              <w:top w:val="nil"/>
              <w:left w:val="nil"/>
              <w:bottom w:val="nil"/>
              <w:right w:val="nil"/>
            </w:tcBorders>
            <w:noWrap/>
          </w:tcPr>
          <w:p w:rsidR="00EE5811" w:rsidRPr="00A01296" w:rsidRDefault="006F14B9" w:rsidP="008A68BE">
            <w:pPr>
              <w:jc w:val="right"/>
              <w:rPr>
                <w:lang w:val="en-US"/>
                <w:rPrChange w:id="3408" w:author="Иво Станков" w:date="2013-07-29T18:21:00Z">
                  <w:rPr>
                    <w:highlight w:val="yellow"/>
                    <w:lang w:val="en-US"/>
                  </w:rPr>
                </w:rPrChange>
              </w:rPr>
              <w:pPrChange w:id="3409" w:author="Иво Станков" w:date="2013-07-29T18:49:00Z">
                <w:pPr/>
              </w:pPrChange>
            </w:pPr>
            <w:r w:rsidRPr="00A01296">
              <w:rPr>
                <w:lang w:val="en-US"/>
                <w:rPrChange w:id="3410" w:author="Иво Станков" w:date="2013-07-29T18:21:00Z">
                  <w:rPr>
                    <w:highlight w:val="yellow"/>
                    <w:lang w:val="en-US"/>
                  </w:rPr>
                </w:rPrChange>
              </w:rPr>
              <w:t>2,968</w:t>
            </w:r>
          </w:p>
        </w:tc>
        <w:tc>
          <w:tcPr>
            <w:tcW w:w="1243" w:type="dxa"/>
            <w:tcBorders>
              <w:top w:val="nil"/>
              <w:left w:val="nil"/>
              <w:bottom w:val="nil"/>
              <w:right w:val="nil"/>
            </w:tcBorders>
            <w:noWrap/>
          </w:tcPr>
          <w:p w:rsidR="00EE5811" w:rsidRPr="00A01296" w:rsidRDefault="006F14B9" w:rsidP="008A68BE">
            <w:pPr>
              <w:jc w:val="right"/>
              <w:rPr>
                <w:lang w:val="en-US"/>
                <w:rPrChange w:id="3411" w:author="Иво Станков" w:date="2013-07-29T18:21:00Z">
                  <w:rPr>
                    <w:highlight w:val="yellow"/>
                    <w:lang w:val="en-US"/>
                  </w:rPr>
                </w:rPrChange>
              </w:rPr>
              <w:pPrChange w:id="3412" w:author="Иво Станков" w:date="2013-07-29T18:49:00Z">
                <w:pPr/>
              </w:pPrChange>
            </w:pPr>
            <w:r w:rsidRPr="00A01296">
              <w:rPr>
                <w:lang w:val="en-US"/>
                <w:rPrChange w:id="3413" w:author="Иво Станков" w:date="2013-07-29T18:21:00Z">
                  <w:rPr>
                    <w:highlight w:val="yellow"/>
                    <w:lang w:val="en-US"/>
                  </w:rPr>
                </w:rPrChange>
              </w:rPr>
              <w:t>3,052</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14" w:author="Иво Станков" w:date="2013-07-29T18:48:00Z">
                <w:pPr/>
              </w:pPrChange>
            </w:pPr>
            <w:r w:rsidRPr="00A01296">
              <w:t>Инвестиции държани до падеж</w:t>
            </w:r>
          </w:p>
        </w:tc>
        <w:tc>
          <w:tcPr>
            <w:tcW w:w="920" w:type="dxa"/>
            <w:tcBorders>
              <w:top w:val="nil"/>
              <w:left w:val="nil"/>
              <w:bottom w:val="nil"/>
              <w:right w:val="nil"/>
            </w:tcBorders>
            <w:noWrap/>
          </w:tcPr>
          <w:p w:rsidR="00EE5811" w:rsidRPr="00A01296" w:rsidRDefault="00EE5811" w:rsidP="008A68BE">
            <w:pPr>
              <w:jc w:val="right"/>
              <w:pPrChange w:id="3415" w:author="Иво Станков" w:date="2013-07-29T18:49:00Z">
                <w:pPr/>
              </w:pPrChange>
            </w:pPr>
          </w:p>
        </w:tc>
        <w:tc>
          <w:tcPr>
            <w:tcW w:w="1080" w:type="dxa"/>
            <w:tcBorders>
              <w:top w:val="nil"/>
              <w:left w:val="nil"/>
              <w:bottom w:val="nil"/>
              <w:right w:val="nil"/>
            </w:tcBorders>
            <w:noWrap/>
          </w:tcPr>
          <w:p w:rsidR="00EE5811" w:rsidRPr="00A01296" w:rsidRDefault="00D86007" w:rsidP="008A68BE">
            <w:pPr>
              <w:jc w:val="right"/>
              <w:pPrChange w:id="3416"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17"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18" w:author="Иво Станков" w:date="2013-07-29T18:49:00Z">
                <w:pPr/>
              </w:pPrChange>
            </w:pPr>
            <w:r w:rsidRPr="00A01296">
              <w:t>-</w:t>
            </w:r>
          </w:p>
        </w:tc>
        <w:tc>
          <w:tcPr>
            <w:tcW w:w="1040" w:type="dxa"/>
            <w:tcBorders>
              <w:top w:val="nil"/>
              <w:left w:val="nil"/>
              <w:bottom w:val="nil"/>
              <w:right w:val="nil"/>
            </w:tcBorders>
            <w:noWrap/>
          </w:tcPr>
          <w:p w:rsidR="00EE5811" w:rsidRPr="00A01296" w:rsidRDefault="00D86007" w:rsidP="008A68BE">
            <w:pPr>
              <w:jc w:val="right"/>
              <w:pPrChange w:id="3419" w:author="Иво Станков" w:date="2013-07-29T18:49:00Z">
                <w:pPr/>
              </w:pPrChange>
            </w:pPr>
            <w:r w:rsidRPr="00A01296">
              <w:t>-</w:t>
            </w:r>
          </w:p>
        </w:tc>
        <w:tc>
          <w:tcPr>
            <w:tcW w:w="1243" w:type="dxa"/>
            <w:tcBorders>
              <w:top w:val="nil"/>
              <w:left w:val="nil"/>
              <w:bottom w:val="nil"/>
              <w:right w:val="nil"/>
            </w:tcBorders>
            <w:noWrap/>
          </w:tcPr>
          <w:p w:rsidR="00EE5811" w:rsidRPr="00A01296" w:rsidRDefault="00EE5811" w:rsidP="008A68BE">
            <w:pPr>
              <w:jc w:val="right"/>
              <w:pPrChange w:id="3420" w:author="Иво Станков" w:date="2013-07-29T18:49:00Z">
                <w:pPr/>
              </w:pPrChange>
            </w:pP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21" w:author="Иво Станков" w:date="2013-07-29T18:48:00Z">
                <w:pPr/>
              </w:pPrChange>
            </w:pPr>
            <w:r w:rsidRPr="00A01296">
              <w:t>Търговски вземания</w:t>
            </w:r>
          </w:p>
        </w:tc>
        <w:tc>
          <w:tcPr>
            <w:tcW w:w="920" w:type="dxa"/>
            <w:tcBorders>
              <w:top w:val="nil"/>
              <w:left w:val="nil"/>
              <w:bottom w:val="nil"/>
              <w:right w:val="nil"/>
            </w:tcBorders>
            <w:noWrap/>
          </w:tcPr>
          <w:p w:rsidR="00EE5811" w:rsidRPr="00A01296" w:rsidRDefault="006F14B9" w:rsidP="008A68BE">
            <w:pPr>
              <w:jc w:val="right"/>
              <w:rPr>
                <w:lang w:val="en-US"/>
              </w:rPr>
              <w:pPrChange w:id="3422" w:author="Иво Станков" w:date="2013-07-29T18:49:00Z">
                <w:pPr/>
              </w:pPrChange>
            </w:pPr>
            <w:r w:rsidRPr="00A01296">
              <w:rPr>
                <w:lang w:val="en-US"/>
              </w:rPr>
              <w:t>63</w:t>
            </w:r>
          </w:p>
        </w:tc>
        <w:tc>
          <w:tcPr>
            <w:tcW w:w="1080" w:type="dxa"/>
            <w:tcBorders>
              <w:top w:val="nil"/>
              <w:left w:val="nil"/>
              <w:bottom w:val="nil"/>
              <w:right w:val="nil"/>
            </w:tcBorders>
            <w:noWrap/>
          </w:tcPr>
          <w:p w:rsidR="00EE5811" w:rsidRPr="00A01296" w:rsidRDefault="00D86007" w:rsidP="008A68BE">
            <w:pPr>
              <w:jc w:val="right"/>
              <w:pPrChange w:id="3423"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24"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25" w:author="Иво Станков" w:date="2013-07-29T18:49:00Z">
                <w:pPr/>
              </w:pPrChange>
            </w:pPr>
            <w:r w:rsidRPr="00A01296">
              <w:t>-</w:t>
            </w:r>
          </w:p>
        </w:tc>
        <w:tc>
          <w:tcPr>
            <w:tcW w:w="1040" w:type="dxa"/>
            <w:tcBorders>
              <w:top w:val="nil"/>
              <w:left w:val="nil"/>
              <w:bottom w:val="nil"/>
              <w:right w:val="nil"/>
            </w:tcBorders>
            <w:noWrap/>
          </w:tcPr>
          <w:p w:rsidR="00EE5811" w:rsidRPr="00A01296" w:rsidRDefault="00D86007" w:rsidP="008A68BE">
            <w:pPr>
              <w:jc w:val="right"/>
              <w:pPrChange w:id="3426" w:author="Иво Станков" w:date="2013-07-29T18:49:00Z">
                <w:pPr/>
              </w:pPrChange>
            </w:pPr>
            <w:r w:rsidRPr="00A01296">
              <w:t>-</w:t>
            </w:r>
          </w:p>
        </w:tc>
        <w:tc>
          <w:tcPr>
            <w:tcW w:w="1243" w:type="dxa"/>
            <w:tcBorders>
              <w:top w:val="nil"/>
              <w:left w:val="nil"/>
              <w:bottom w:val="nil"/>
              <w:right w:val="nil"/>
            </w:tcBorders>
            <w:noWrap/>
          </w:tcPr>
          <w:p w:rsidR="00EE5811" w:rsidRPr="00A01296" w:rsidRDefault="006F14B9" w:rsidP="008A68BE">
            <w:pPr>
              <w:jc w:val="right"/>
              <w:rPr>
                <w:lang w:val="en-US"/>
              </w:rPr>
              <w:pPrChange w:id="3427" w:author="Иво Станков" w:date="2013-07-29T18:49:00Z">
                <w:pPr/>
              </w:pPrChange>
            </w:pPr>
            <w:r w:rsidRPr="00A01296">
              <w:rPr>
                <w:lang w:val="en-US"/>
              </w:rPr>
              <w:t>63</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28" w:author="Иво Станков" w:date="2013-07-29T18:48:00Z">
                <w:pPr/>
              </w:pPrChange>
            </w:pPr>
            <w:r w:rsidRPr="00A01296">
              <w:t>Срочни депозити в банки</w:t>
            </w:r>
          </w:p>
        </w:tc>
        <w:tc>
          <w:tcPr>
            <w:tcW w:w="920" w:type="dxa"/>
            <w:tcBorders>
              <w:top w:val="nil"/>
              <w:left w:val="nil"/>
              <w:bottom w:val="nil"/>
              <w:right w:val="nil"/>
            </w:tcBorders>
            <w:noWrap/>
          </w:tcPr>
          <w:p w:rsidR="00EE5811" w:rsidRPr="00A01296" w:rsidRDefault="006F14B9" w:rsidP="008A68BE">
            <w:pPr>
              <w:jc w:val="right"/>
              <w:rPr>
                <w:lang w:val="en-US"/>
              </w:rPr>
              <w:pPrChange w:id="3429" w:author="Иво Станков" w:date="2013-07-29T18:49:00Z">
                <w:pPr/>
              </w:pPrChange>
            </w:pPr>
            <w:r w:rsidRPr="00A01296">
              <w:rPr>
                <w:lang w:val="en-US"/>
              </w:rPr>
              <w:t>3,456</w:t>
            </w:r>
          </w:p>
        </w:tc>
        <w:tc>
          <w:tcPr>
            <w:tcW w:w="1080" w:type="dxa"/>
            <w:tcBorders>
              <w:top w:val="nil"/>
              <w:left w:val="nil"/>
              <w:bottom w:val="nil"/>
              <w:right w:val="nil"/>
            </w:tcBorders>
            <w:noWrap/>
          </w:tcPr>
          <w:p w:rsidR="00EE5811" w:rsidRPr="00A01296" w:rsidRDefault="006F14B9" w:rsidP="008A68BE">
            <w:pPr>
              <w:jc w:val="right"/>
              <w:rPr>
                <w:lang w:val="en-US"/>
              </w:rPr>
              <w:pPrChange w:id="3430" w:author="Иво Станков" w:date="2013-07-29T18:49:00Z">
                <w:pPr/>
              </w:pPrChange>
            </w:pPr>
            <w:r w:rsidRPr="00A01296">
              <w:rPr>
                <w:lang w:val="en-US"/>
              </w:rPr>
              <w:t>-</w:t>
            </w:r>
          </w:p>
        </w:tc>
        <w:tc>
          <w:tcPr>
            <w:tcW w:w="960" w:type="dxa"/>
            <w:tcBorders>
              <w:top w:val="nil"/>
              <w:left w:val="nil"/>
              <w:bottom w:val="nil"/>
              <w:right w:val="nil"/>
            </w:tcBorders>
            <w:noWrap/>
          </w:tcPr>
          <w:p w:rsidR="00EE5811" w:rsidRPr="00A01296" w:rsidRDefault="00EE5811" w:rsidP="008A68BE">
            <w:pPr>
              <w:jc w:val="right"/>
              <w:pPrChange w:id="3431" w:author="Иво Станков" w:date="2013-07-29T18:49:00Z">
                <w:pPr/>
              </w:pPrChange>
            </w:pPr>
          </w:p>
        </w:tc>
        <w:tc>
          <w:tcPr>
            <w:tcW w:w="960" w:type="dxa"/>
            <w:tcBorders>
              <w:top w:val="nil"/>
              <w:left w:val="nil"/>
              <w:bottom w:val="nil"/>
              <w:right w:val="nil"/>
            </w:tcBorders>
            <w:noWrap/>
          </w:tcPr>
          <w:p w:rsidR="00EE5811" w:rsidRPr="00A01296" w:rsidRDefault="006F14B9" w:rsidP="008A68BE">
            <w:pPr>
              <w:jc w:val="right"/>
              <w:rPr>
                <w:lang w:val="en-US"/>
              </w:rPr>
              <w:pPrChange w:id="3432" w:author="Иво Станков" w:date="2013-07-29T18:49:00Z">
                <w:pPr/>
              </w:pPrChange>
            </w:pPr>
            <w:r w:rsidRPr="00A01296">
              <w:rPr>
                <w:lang w:val="en-US"/>
              </w:rPr>
              <w:t>2,036</w:t>
            </w:r>
          </w:p>
        </w:tc>
        <w:tc>
          <w:tcPr>
            <w:tcW w:w="1040" w:type="dxa"/>
            <w:tcBorders>
              <w:top w:val="nil"/>
              <w:left w:val="nil"/>
              <w:bottom w:val="nil"/>
              <w:right w:val="nil"/>
            </w:tcBorders>
            <w:noWrap/>
          </w:tcPr>
          <w:p w:rsidR="00EE5811" w:rsidRPr="00A01296" w:rsidRDefault="00D86007" w:rsidP="008A68BE">
            <w:pPr>
              <w:jc w:val="right"/>
              <w:pPrChange w:id="3433" w:author="Иво Станков" w:date="2013-07-29T18:49:00Z">
                <w:pPr/>
              </w:pPrChange>
            </w:pPr>
            <w:r w:rsidRPr="00A01296">
              <w:t>-</w:t>
            </w:r>
          </w:p>
        </w:tc>
        <w:tc>
          <w:tcPr>
            <w:tcW w:w="1243" w:type="dxa"/>
            <w:tcBorders>
              <w:top w:val="nil"/>
              <w:left w:val="nil"/>
              <w:bottom w:val="nil"/>
              <w:right w:val="nil"/>
            </w:tcBorders>
            <w:noWrap/>
          </w:tcPr>
          <w:p w:rsidR="00EE5811" w:rsidRPr="00A01296" w:rsidRDefault="006F14B9" w:rsidP="008A68BE">
            <w:pPr>
              <w:jc w:val="right"/>
              <w:rPr>
                <w:lang w:val="en-US"/>
              </w:rPr>
              <w:pPrChange w:id="3434" w:author="Иво Станков" w:date="2013-07-29T18:49:00Z">
                <w:pPr/>
              </w:pPrChange>
            </w:pPr>
            <w:r w:rsidRPr="00A01296">
              <w:rPr>
                <w:lang w:val="en-US"/>
              </w:rPr>
              <w:t>5,492</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35" w:author="Иво Станков" w:date="2013-07-29T18:48:00Z">
                <w:pPr/>
              </w:pPrChange>
            </w:pPr>
            <w:proofErr w:type="gramStart"/>
            <w:r w:rsidRPr="00A01296">
              <w:t>Парични средства и парични</w:t>
            </w:r>
            <w:proofErr w:type="gramEnd"/>
            <w:r w:rsidRPr="00A01296">
              <w:t xml:space="preserve"> еквиваленти</w:t>
            </w:r>
          </w:p>
        </w:tc>
        <w:tc>
          <w:tcPr>
            <w:tcW w:w="920" w:type="dxa"/>
            <w:tcBorders>
              <w:top w:val="nil"/>
              <w:left w:val="nil"/>
              <w:bottom w:val="nil"/>
              <w:right w:val="nil"/>
            </w:tcBorders>
            <w:noWrap/>
          </w:tcPr>
          <w:p w:rsidR="00EE5811" w:rsidRPr="00A01296" w:rsidRDefault="006F14B9" w:rsidP="008A68BE">
            <w:pPr>
              <w:jc w:val="right"/>
              <w:rPr>
                <w:lang w:val="en-US"/>
              </w:rPr>
              <w:pPrChange w:id="3436" w:author="Иво Станков" w:date="2013-07-29T18:49:00Z">
                <w:pPr/>
              </w:pPrChange>
            </w:pPr>
            <w:r w:rsidRPr="00A01296">
              <w:rPr>
                <w:lang w:val="en-US"/>
              </w:rPr>
              <w:t>2,090</w:t>
            </w:r>
          </w:p>
        </w:tc>
        <w:tc>
          <w:tcPr>
            <w:tcW w:w="1080" w:type="dxa"/>
            <w:tcBorders>
              <w:top w:val="nil"/>
              <w:left w:val="nil"/>
              <w:bottom w:val="nil"/>
              <w:right w:val="nil"/>
            </w:tcBorders>
            <w:noWrap/>
          </w:tcPr>
          <w:p w:rsidR="00EE5811" w:rsidRPr="00A01296" w:rsidRDefault="006F14B9" w:rsidP="008A68BE">
            <w:pPr>
              <w:jc w:val="right"/>
              <w:rPr>
                <w:lang w:val="en-US"/>
              </w:rPr>
              <w:pPrChange w:id="3437" w:author="Иво Станков" w:date="2013-07-29T18:49:00Z">
                <w:pPr/>
              </w:pPrChange>
            </w:pPr>
            <w:r w:rsidRPr="00A01296">
              <w:rPr>
                <w:lang w:val="en-US"/>
              </w:rPr>
              <w:t>1,000</w:t>
            </w:r>
          </w:p>
        </w:tc>
        <w:tc>
          <w:tcPr>
            <w:tcW w:w="960" w:type="dxa"/>
            <w:tcBorders>
              <w:top w:val="nil"/>
              <w:left w:val="nil"/>
              <w:bottom w:val="nil"/>
              <w:right w:val="nil"/>
            </w:tcBorders>
            <w:noWrap/>
          </w:tcPr>
          <w:p w:rsidR="00EE5811" w:rsidRPr="00A01296" w:rsidRDefault="00D86007" w:rsidP="008A68BE">
            <w:pPr>
              <w:jc w:val="right"/>
              <w:pPrChange w:id="3438"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39" w:author="Иво Станков" w:date="2013-07-29T18:49:00Z">
                <w:pPr/>
              </w:pPrChange>
            </w:pPr>
            <w:r w:rsidRPr="00A01296">
              <w:t>-</w:t>
            </w:r>
          </w:p>
        </w:tc>
        <w:tc>
          <w:tcPr>
            <w:tcW w:w="1040" w:type="dxa"/>
            <w:tcBorders>
              <w:top w:val="nil"/>
              <w:left w:val="nil"/>
              <w:bottom w:val="nil"/>
              <w:right w:val="nil"/>
            </w:tcBorders>
            <w:noWrap/>
          </w:tcPr>
          <w:p w:rsidR="00EE5811" w:rsidRPr="00A01296" w:rsidRDefault="00D86007" w:rsidP="008A68BE">
            <w:pPr>
              <w:jc w:val="right"/>
              <w:pPrChange w:id="3440" w:author="Иво Станков" w:date="2013-07-29T18:49:00Z">
                <w:pPr/>
              </w:pPrChange>
            </w:pPr>
            <w:r w:rsidRPr="00A01296">
              <w:t>-</w:t>
            </w:r>
          </w:p>
        </w:tc>
        <w:tc>
          <w:tcPr>
            <w:tcW w:w="1243" w:type="dxa"/>
            <w:tcBorders>
              <w:top w:val="nil"/>
              <w:left w:val="nil"/>
              <w:bottom w:val="nil"/>
              <w:right w:val="nil"/>
            </w:tcBorders>
            <w:noWrap/>
          </w:tcPr>
          <w:p w:rsidR="00EE5811" w:rsidRPr="00A01296" w:rsidRDefault="006F14B9" w:rsidP="008A68BE">
            <w:pPr>
              <w:jc w:val="right"/>
              <w:rPr>
                <w:lang w:val="en-US"/>
              </w:rPr>
              <w:pPrChange w:id="3441" w:author="Иво Станков" w:date="2013-07-29T18:49:00Z">
                <w:pPr/>
              </w:pPrChange>
            </w:pPr>
            <w:r w:rsidRPr="00A01296">
              <w:rPr>
                <w:lang w:val="en-US"/>
              </w:rPr>
              <w:t>3,090</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pPrChange w:id="3442" w:author="Иво Станков" w:date="2013-07-29T18:48:00Z">
                <w:pPr/>
              </w:pPrChange>
            </w:pPr>
          </w:p>
        </w:tc>
        <w:tc>
          <w:tcPr>
            <w:tcW w:w="920" w:type="dxa"/>
            <w:tcBorders>
              <w:top w:val="single" w:sz="8" w:space="0" w:color="auto"/>
              <w:left w:val="nil"/>
              <w:bottom w:val="double" w:sz="6" w:space="0" w:color="auto"/>
              <w:right w:val="nil"/>
            </w:tcBorders>
            <w:noWrap/>
          </w:tcPr>
          <w:p w:rsidR="00EE5811" w:rsidRPr="00A01296" w:rsidRDefault="006F14B9" w:rsidP="008A68BE">
            <w:pPr>
              <w:jc w:val="right"/>
              <w:rPr>
                <w:lang w:val="en-US"/>
              </w:rPr>
              <w:pPrChange w:id="3443" w:author="Иво Станков" w:date="2013-07-29T18:49:00Z">
                <w:pPr/>
              </w:pPrChange>
            </w:pPr>
            <w:r w:rsidRPr="00A01296">
              <w:rPr>
                <w:lang w:val="en-US"/>
              </w:rPr>
              <w:t>5,623</w:t>
            </w:r>
          </w:p>
        </w:tc>
        <w:tc>
          <w:tcPr>
            <w:tcW w:w="1080" w:type="dxa"/>
            <w:tcBorders>
              <w:top w:val="single" w:sz="8" w:space="0" w:color="auto"/>
              <w:left w:val="nil"/>
              <w:bottom w:val="double" w:sz="6" w:space="0" w:color="auto"/>
              <w:right w:val="nil"/>
            </w:tcBorders>
            <w:noWrap/>
          </w:tcPr>
          <w:p w:rsidR="00EE5811" w:rsidRPr="00A01296" w:rsidRDefault="006F14B9" w:rsidP="008A68BE">
            <w:pPr>
              <w:jc w:val="right"/>
              <w:rPr>
                <w:lang w:val="en-US"/>
              </w:rPr>
              <w:pPrChange w:id="3444" w:author="Иво Станков" w:date="2013-07-29T18:49:00Z">
                <w:pPr/>
              </w:pPrChange>
            </w:pPr>
            <w:r w:rsidRPr="00A01296">
              <w:rPr>
                <w:lang w:val="en-US"/>
              </w:rPr>
              <w:t>1,028</w:t>
            </w:r>
          </w:p>
        </w:tc>
        <w:tc>
          <w:tcPr>
            <w:tcW w:w="960" w:type="dxa"/>
            <w:tcBorders>
              <w:top w:val="single" w:sz="8" w:space="0" w:color="auto"/>
              <w:left w:val="nil"/>
              <w:bottom w:val="double" w:sz="6" w:space="0" w:color="auto"/>
              <w:right w:val="nil"/>
            </w:tcBorders>
            <w:noWrap/>
          </w:tcPr>
          <w:p w:rsidR="00EE5811" w:rsidRPr="00A01296" w:rsidRDefault="00EE5811" w:rsidP="008A68BE">
            <w:pPr>
              <w:jc w:val="right"/>
              <w:pPrChange w:id="3445" w:author="Иво Станков" w:date="2013-07-29T18:49:00Z">
                <w:pPr/>
              </w:pPrChange>
            </w:pPr>
          </w:p>
        </w:tc>
        <w:tc>
          <w:tcPr>
            <w:tcW w:w="960" w:type="dxa"/>
            <w:tcBorders>
              <w:top w:val="single" w:sz="8" w:space="0" w:color="auto"/>
              <w:left w:val="nil"/>
              <w:bottom w:val="double" w:sz="6" w:space="0" w:color="auto"/>
              <w:right w:val="nil"/>
            </w:tcBorders>
            <w:noWrap/>
          </w:tcPr>
          <w:p w:rsidR="00EE5811" w:rsidRPr="00A01296" w:rsidRDefault="006F14B9" w:rsidP="008A68BE">
            <w:pPr>
              <w:jc w:val="right"/>
              <w:rPr>
                <w:lang w:val="en-US"/>
              </w:rPr>
              <w:pPrChange w:id="3446" w:author="Иво Станков" w:date="2013-07-29T18:49:00Z">
                <w:pPr/>
              </w:pPrChange>
            </w:pPr>
            <w:r w:rsidRPr="00A01296">
              <w:rPr>
                <w:lang w:val="en-US"/>
              </w:rPr>
              <w:t>2,078</w:t>
            </w:r>
          </w:p>
        </w:tc>
        <w:tc>
          <w:tcPr>
            <w:tcW w:w="1040" w:type="dxa"/>
            <w:tcBorders>
              <w:top w:val="single" w:sz="8" w:space="0" w:color="auto"/>
              <w:left w:val="nil"/>
              <w:bottom w:val="double" w:sz="6" w:space="0" w:color="auto"/>
              <w:right w:val="nil"/>
            </w:tcBorders>
            <w:noWrap/>
          </w:tcPr>
          <w:p w:rsidR="00EE5811" w:rsidRPr="00A01296" w:rsidRDefault="006F14B9" w:rsidP="008A68BE">
            <w:pPr>
              <w:jc w:val="right"/>
              <w:rPr>
                <w:lang w:val="en-US"/>
              </w:rPr>
              <w:pPrChange w:id="3447" w:author="Иво Станков" w:date="2013-07-29T18:49:00Z">
                <w:pPr/>
              </w:pPrChange>
            </w:pPr>
            <w:r w:rsidRPr="00A01296">
              <w:rPr>
                <w:lang w:val="en-US"/>
              </w:rPr>
              <w:t>2,968</w:t>
            </w:r>
          </w:p>
        </w:tc>
        <w:tc>
          <w:tcPr>
            <w:tcW w:w="1243" w:type="dxa"/>
            <w:tcBorders>
              <w:top w:val="single" w:sz="8" w:space="0" w:color="auto"/>
              <w:left w:val="nil"/>
              <w:bottom w:val="double" w:sz="6" w:space="0" w:color="auto"/>
              <w:right w:val="nil"/>
            </w:tcBorders>
            <w:noWrap/>
          </w:tcPr>
          <w:p w:rsidR="00EE5811" w:rsidRPr="00A01296" w:rsidRDefault="006F14B9" w:rsidP="008A68BE">
            <w:pPr>
              <w:jc w:val="right"/>
              <w:rPr>
                <w:lang w:val="en-US"/>
              </w:rPr>
              <w:pPrChange w:id="3448" w:author="Иво Станков" w:date="2013-07-29T18:49:00Z">
                <w:pPr/>
              </w:pPrChange>
            </w:pPr>
            <w:r w:rsidRPr="00A01296">
              <w:rPr>
                <w:lang w:val="en-US"/>
              </w:rPr>
              <w:t>11,697</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pPrChange w:id="3449" w:author="Иво Станков" w:date="2013-07-29T18:48:00Z">
                <w:pPr/>
              </w:pPrChange>
            </w:pPr>
          </w:p>
        </w:tc>
        <w:tc>
          <w:tcPr>
            <w:tcW w:w="920" w:type="dxa"/>
            <w:tcBorders>
              <w:top w:val="nil"/>
              <w:left w:val="nil"/>
              <w:bottom w:val="nil"/>
              <w:right w:val="nil"/>
            </w:tcBorders>
            <w:noWrap/>
          </w:tcPr>
          <w:p w:rsidR="00EE5811" w:rsidRPr="00A01296" w:rsidRDefault="00EE5811" w:rsidP="008A68BE">
            <w:pPr>
              <w:jc w:val="right"/>
              <w:pPrChange w:id="3450" w:author="Иво Станков" w:date="2013-07-29T18:49:00Z">
                <w:pPr/>
              </w:pPrChange>
            </w:pPr>
          </w:p>
        </w:tc>
        <w:tc>
          <w:tcPr>
            <w:tcW w:w="1080" w:type="dxa"/>
            <w:tcBorders>
              <w:top w:val="nil"/>
              <w:left w:val="nil"/>
              <w:bottom w:val="nil"/>
              <w:right w:val="nil"/>
            </w:tcBorders>
            <w:noWrap/>
          </w:tcPr>
          <w:p w:rsidR="00EE5811" w:rsidRPr="00A01296" w:rsidRDefault="00EE5811" w:rsidP="008A68BE">
            <w:pPr>
              <w:jc w:val="right"/>
              <w:pPrChange w:id="3451" w:author="Иво Станков" w:date="2013-07-29T18:49:00Z">
                <w:pPr/>
              </w:pPrChange>
            </w:pPr>
          </w:p>
        </w:tc>
        <w:tc>
          <w:tcPr>
            <w:tcW w:w="960" w:type="dxa"/>
            <w:tcBorders>
              <w:top w:val="nil"/>
              <w:left w:val="nil"/>
              <w:bottom w:val="nil"/>
              <w:right w:val="nil"/>
            </w:tcBorders>
            <w:noWrap/>
          </w:tcPr>
          <w:p w:rsidR="00EE5811" w:rsidRPr="00A01296" w:rsidRDefault="00EE5811" w:rsidP="008A68BE">
            <w:pPr>
              <w:jc w:val="right"/>
              <w:pPrChange w:id="3452" w:author="Иво Станков" w:date="2013-07-29T18:49:00Z">
                <w:pPr/>
              </w:pPrChange>
            </w:pPr>
          </w:p>
        </w:tc>
        <w:tc>
          <w:tcPr>
            <w:tcW w:w="960" w:type="dxa"/>
            <w:tcBorders>
              <w:top w:val="nil"/>
              <w:left w:val="nil"/>
              <w:bottom w:val="nil"/>
              <w:right w:val="nil"/>
            </w:tcBorders>
            <w:noWrap/>
          </w:tcPr>
          <w:p w:rsidR="00EE5811" w:rsidRPr="00A01296" w:rsidRDefault="00EE5811" w:rsidP="008A68BE">
            <w:pPr>
              <w:jc w:val="right"/>
              <w:pPrChange w:id="3453" w:author="Иво Станков" w:date="2013-07-29T18:49:00Z">
                <w:pPr/>
              </w:pPrChange>
            </w:pPr>
          </w:p>
        </w:tc>
        <w:tc>
          <w:tcPr>
            <w:tcW w:w="1040" w:type="dxa"/>
            <w:tcBorders>
              <w:top w:val="nil"/>
              <w:left w:val="nil"/>
              <w:bottom w:val="nil"/>
              <w:right w:val="nil"/>
            </w:tcBorders>
            <w:noWrap/>
          </w:tcPr>
          <w:p w:rsidR="00EE5811" w:rsidRPr="00A01296" w:rsidRDefault="00EE5811" w:rsidP="008A68BE">
            <w:pPr>
              <w:jc w:val="right"/>
              <w:pPrChange w:id="3454" w:author="Иво Станков" w:date="2013-07-29T18:49:00Z">
                <w:pPr/>
              </w:pPrChange>
            </w:pPr>
          </w:p>
        </w:tc>
        <w:tc>
          <w:tcPr>
            <w:tcW w:w="1243" w:type="dxa"/>
            <w:tcBorders>
              <w:top w:val="nil"/>
              <w:left w:val="nil"/>
              <w:bottom w:val="nil"/>
              <w:right w:val="nil"/>
            </w:tcBorders>
            <w:noWrap/>
          </w:tcPr>
          <w:p w:rsidR="00EE5811" w:rsidRPr="00A01296" w:rsidRDefault="00EE5811" w:rsidP="008A68BE">
            <w:pPr>
              <w:jc w:val="right"/>
              <w:pPrChange w:id="3455" w:author="Иво Станков" w:date="2013-07-29T18:49:00Z">
                <w:pPr/>
              </w:pPrChange>
            </w:pP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56" w:author="Иво Станков" w:date="2013-07-29T18:48:00Z">
                <w:pPr/>
              </w:pPrChange>
            </w:pPr>
            <w:r w:rsidRPr="00A01296">
              <w:t>Финансови пасиви</w:t>
            </w:r>
          </w:p>
        </w:tc>
        <w:tc>
          <w:tcPr>
            <w:tcW w:w="920" w:type="dxa"/>
            <w:tcBorders>
              <w:top w:val="nil"/>
              <w:left w:val="nil"/>
              <w:bottom w:val="nil"/>
              <w:right w:val="nil"/>
            </w:tcBorders>
            <w:noWrap/>
          </w:tcPr>
          <w:p w:rsidR="00EE5811" w:rsidRPr="00A01296" w:rsidRDefault="00EE5811" w:rsidP="008A68BE">
            <w:pPr>
              <w:jc w:val="right"/>
              <w:pPrChange w:id="3457" w:author="Иво Станков" w:date="2013-07-29T18:49:00Z">
                <w:pPr/>
              </w:pPrChange>
            </w:pPr>
          </w:p>
        </w:tc>
        <w:tc>
          <w:tcPr>
            <w:tcW w:w="1080" w:type="dxa"/>
            <w:tcBorders>
              <w:top w:val="nil"/>
              <w:left w:val="nil"/>
              <w:bottom w:val="nil"/>
              <w:right w:val="nil"/>
            </w:tcBorders>
            <w:noWrap/>
          </w:tcPr>
          <w:p w:rsidR="00EE5811" w:rsidRPr="00A01296" w:rsidRDefault="00EE5811" w:rsidP="008A68BE">
            <w:pPr>
              <w:jc w:val="right"/>
              <w:pPrChange w:id="3458" w:author="Иво Станков" w:date="2013-07-29T18:49:00Z">
                <w:pPr/>
              </w:pPrChange>
            </w:pPr>
          </w:p>
        </w:tc>
        <w:tc>
          <w:tcPr>
            <w:tcW w:w="960" w:type="dxa"/>
            <w:tcBorders>
              <w:top w:val="nil"/>
              <w:left w:val="nil"/>
              <w:bottom w:val="nil"/>
              <w:right w:val="nil"/>
            </w:tcBorders>
            <w:noWrap/>
          </w:tcPr>
          <w:p w:rsidR="00EE5811" w:rsidRPr="00A01296" w:rsidRDefault="00EE5811" w:rsidP="008A68BE">
            <w:pPr>
              <w:jc w:val="right"/>
              <w:pPrChange w:id="3459" w:author="Иво Станков" w:date="2013-07-29T18:49:00Z">
                <w:pPr/>
              </w:pPrChange>
            </w:pPr>
          </w:p>
        </w:tc>
        <w:tc>
          <w:tcPr>
            <w:tcW w:w="960" w:type="dxa"/>
            <w:tcBorders>
              <w:top w:val="nil"/>
              <w:left w:val="nil"/>
              <w:bottom w:val="nil"/>
              <w:right w:val="nil"/>
            </w:tcBorders>
            <w:noWrap/>
          </w:tcPr>
          <w:p w:rsidR="00EE5811" w:rsidRPr="00A01296" w:rsidRDefault="00EE5811" w:rsidP="008A68BE">
            <w:pPr>
              <w:jc w:val="right"/>
              <w:pPrChange w:id="3460" w:author="Иво Станков" w:date="2013-07-29T18:49:00Z">
                <w:pPr/>
              </w:pPrChange>
            </w:pPr>
          </w:p>
        </w:tc>
        <w:tc>
          <w:tcPr>
            <w:tcW w:w="1040" w:type="dxa"/>
            <w:tcBorders>
              <w:top w:val="nil"/>
              <w:left w:val="nil"/>
              <w:bottom w:val="nil"/>
              <w:right w:val="nil"/>
            </w:tcBorders>
            <w:noWrap/>
          </w:tcPr>
          <w:p w:rsidR="00EE5811" w:rsidRPr="00A01296" w:rsidRDefault="00EE5811" w:rsidP="008A68BE">
            <w:pPr>
              <w:jc w:val="right"/>
              <w:pPrChange w:id="3461" w:author="Иво Станков" w:date="2013-07-29T18:49:00Z">
                <w:pPr/>
              </w:pPrChange>
            </w:pPr>
          </w:p>
        </w:tc>
        <w:tc>
          <w:tcPr>
            <w:tcW w:w="1243" w:type="dxa"/>
            <w:tcBorders>
              <w:top w:val="nil"/>
              <w:left w:val="nil"/>
              <w:bottom w:val="nil"/>
              <w:right w:val="nil"/>
            </w:tcBorders>
            <w:noWrap/>
          </w:tcPr>
          <w:p w:rsidR="00EE5811" w:rsidRPr="00A01296" w:rsidRDefault="00EE5811" w:rsidP="008A68BE">
            <w:pPr>
              <w:jc w:val="right"/>
              <w:pPrChange w:id="3462" w:author="Иво Станков" w:date="2013-07-29T18:49:00Z">
                <w:pPr/>
              </w:pPrChange>
            </w:pP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63" w:author="Иво Станков" w:date="2013-07-29T18:48:00Z">
                <w:pPr/>
              </w:pPrChange>
            </w:pPr>
            <w:r w:rsidRPr="00A01296">
              <w:t>Търговски и други задължения</w:t>
            </w:r>
          </w:p>
        </w:tc>
        <w:tc>
          <w:tcPr>
            <w:tcW w:w="920" w:type="dxa"/>
            <w:tcBorders>
              <w:top w:val="nil"/>
              <w:left w:val="nil"/>
              <w:bottom w:val="nil"/>
              <w:right w:val="nil"/>
            </w:tcBorders>
            <w:noWrap/>
          </w:tcPr>
          <w:p w:rsidR="00EE5811" w:rsidRPr="00A01296" w:rsidRDefault="006F14B9" w:rsidP="008A68BE">
            <w:pPr>
              <w:jc w:val="right"/>
              <w:rPr>
                <w:lang w:val="en-US"/>
              </w:rPr>
              <w:pPrChange w:id="3464" w:author="Иво Станков" w:date="2013-07-29T18:49:00Z">
                <w:pPr/>
              </w:pPrChange>
            </w:pPr>
            <w:r w:rsidRPr="00A01296">
              <w:rPr>
                <w:lang w:val="en-US"/>
              </w:rPr>
              <w:t>151</w:t>
            </w:r>
          </w:p>
        </w:tc>
        <w:tc>
          <w:tcPr>
            <w:tcW w:w="1080" w:type="dxa"/>
            <w:tcBorders>
              <w:top w:val="nil"/>
              <w:left w:val="nil"/>
              <w:bottom w:val="nil"/>
              <w:right w:val="nil"/>
            </w:tcBorders>
            <w:noWrap/>
          </w:tcPr>
          <w:p w:rsidR="00EE5811" w:rsidRPr="00A01296" w:rsidRDefault="00D86007" w:rsidP="008A68BE">
            <w:pPr>
              <w:jc w:val="right"/>
              <w:pPrChange w:id="3465"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66"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67" w:author="Иво Станков" w:date="2013-07-29T18:49:00Z">
                <w:pPr/>
              </w:pPrChange>
            </w:pPr>
            <w:r w:rsidRPr="00A01296">
              <w:t>-</w:t>
            </w:r>
          </w:p>
        </w:tc>
        <w:tc>
          <w:tcPr>
            <w:tcW w:w="1040" w:type="dxa"/>
            <w:tcBorders>
              <w:top w:val="nil"/>
              <w:left w:val="nil"/>
              <w:bottom w:val="nil"/>
              <w:right w:val="nil"/>
            </w:tcBorders>
            <w:noWrap/>
          </w:tcPr>
          <w:p w:rsidR="00EE5811" w:rsidRPr="00A01296" w:rsidRDefault="00D86007" w:rsidP="008A68BE">
            <w:pPr>
              <w:jc w:val="right"/>
              <w:pPrChange w:id="3468" w:author="Иво Станков" w:date="2013-07-29T18:49:00Z">
                <w:pPr/>
              </w:pPrChange>
            </w:pPr>
            <w:r w:rsidRPr="00A01296">
              <w:t>-</w:t>
            </w:r>
          </w:p>
        </w:tc>
        <w:tc>
          <w:tcPr>
            <w:tcW w:w="1243" w:type="dxa"/>
            <w:tcBorders>
              <w:top w:val="nil"/>
              <w:left w:val="nil"/>
              <w:bottom w:val="nil"/>
              <w:right w:val="nil"/>
            </w:tcBorders>
            <w:noWrap/>
          </w:tcPr>
          <w:p w:rsidR="00EE5811" w:rsidRPr="00A01296" w:rsidRDefault="006F14B9" w:rsidP="008A68BE">
            <w:pPr>
              <w:jc w:val="right"/>
              <w:rPr>
                <w:lang w:val="en-US"/>
              </w:rPr>
              <w:pPrChange w:id="3469" w:author="Иво Станков" w:date="2013-07-29T18:49:00Z">
                <w:pPr/>
              </w:pPrChange>
            </w:pPr>
            <w:r w:rsidRPr="00A01296">
              <w:rPr>
                <w:lang w:val="en-US"/>
              </w:rPr>
              <w:t>151</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70" w:author="Иво Станков" w:date="2013-07-29T18:48:00Z">
                <w:pPr/>
              </w:pPrChange>
            </w:pPr>
            <w:r w:rsidRPr="00A01296">
              <w:t>Задължения по вноски за Гаранционен фонд</w:t>
            </w:r>
          </w:p>
        </w:tc>
        <w:tc>
          <w:tcPr>
            <w:tcW w:w="920" w:type="dxa"/>
            <w:tcBorders>
              <w:top w:val="nil"/>
              <w:left w:val="nil"/>
              <w:bottom w:val="nil"/>
              <w:right w:val="nil"/>
            </w:tcBorders>
            <w:noWrap/>
          </w:tcPr>
          <w:p w:rsidR="00EE5811" w:rsidRPr="00A01296" w:rsidRDefault="006F14B9" w:rsidP="008A68BE">
            <w:pPr>
              <w:jc w:val="right"/>
              <w:rPr>
                <w:lang w:val="en-US"/>
              </w:rPr>
              <w:pPrChange w:id="3471" w:author="Иво Станков" w:date="2013-07-29T18:49:00Z">
                <w:pPr/>
              </w:pPrChange>
            </w:pPr>
            <w:r w:rsidRPr="00A01296">
              <w:rPr>
                <w:lang w:val="en-US"/>
              </w:rPr>
              <w:t>944</w:t>
            </w:r>
          </w:p>
        </w:tc>
        <w:tc>
          <w:tcPr>
            <w:tcW w:w="1080" w:type="dxa"/>
            <w:tcBorders>
              <w:top w:val="nil"/>
              <w:left w:val="nil"/>
              <w:bottom w:val="nil"/>
              <w:right w:val="nil"/>
            </w:tcBorders>
            <w:noWrap/>
          </w:tcPr>
          <w:p w:rsidR="00EE5811" w:rsidRPr="00A01296" w:rsidRDefault="00D86007" w:rsidP="008A68BE">
            <w:pPr>
              <w:jc w:val="right"/>
              <w:pPrChange w:id="3472"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73"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74" w:author="Иво Станков" w:date="2013-07-29T18:49:00Z">
                <w:pPr/>
              </w:pPrChange>
            </w:pPr>
            <w:r w:rsidRPr="00A01296">
              <w:t>-</w:t>
            </w:r>
          </w:p>
        </w:tc>
        <w:tc>
          <w:tcPr>
            <w:tcW w:w="1040" w:type="dxa"/>
            <w:tcBorders>
              <w:top w:val="nil"/>
              <w:left w:val="nil"/>
              <w:bottom w:val="nil"/>
              <w:right w:val="nil"/>
            </w:tcBorders>
            <w:noWrap/>
          </w:tcPr>
          <w:p w:rsidR="00EE5811" w:rsidRPr="00A01296" w:rsidRDefault="00D86007" w:rsidP="008A68BE">
            <w:pPr>
              <w:jc w:val="right"/>
              <w:pPrChange w:id="3475" w:author="Иво Станков" w:date="2013-07-29T18:49:00Z">
                <w:pPr/>
              </w:pPrChange>
            </w:pPr>
            <w:r w:rsidRPr="00A01296">
              <w:t>-</w:t>
            </w:r>
          </w:p>
        </w:tc>
        <w:tc>
          <w:tcPr>
            <w:tcW w:w="1243" w:type="dxa"/>
            <w:tcBorders>
              <w:top w:val="nil"/>
              <w:left w:val="nil"/>
              <w:bottom w:val="nil"/>
              <w:right w:val="nil"/>
            </w:tcBorders>
            <w:noWrap/>
          </w:tcPr>
          <w:p w:rsidR="00EE5811" w:rsidRPr="00A01296" w:rsidRDefault="006F14B9" w:rsidP="008A68BE">
            <w:pPr>
              <w:jc w:val="right"/>
              <w:rPr>
                <w:lang w:val="en-US"/>
              </w:rPr>
              <w:pPrChange w:id="3476" w:author="Иво Станков" w:date="2013-07-29T18:49:00Z">
                <w:pPr/>
              </w:pPrChange>
            </w:pPr>
            <w:r w:rsidRPr="00A01296">
              <w:rPr>
                <w:lang w:val="en-US"/>
              </w:rPr>
              <w:t>944</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77" w:author="Иво Станков" w:date="2013-07-29T18:48:00Z">
                <w:pPr/>
              </w:pPrChange>
            </w:pPr>
            <w:r w:rsidRPr="00A01296">
              <w:t>Задължения за дивиденти</w:t>
            </w:r>
          </w:p>
        </w:tc>
        <w:tc>
          <w:tcPr>
            <w:tcW w:w="920" w:type="dxa"/>
            <w:tcBorders>
              <w:top w:val="nil"/>
              <w:left w:val="nil"/>
              <w:bottom w:val="nil"/>
              <w:right w:val="nil"/>
            </w:tcBorders>
            <w:noWrap/>
          </w:tcPr>
          <w:p w:rsidR="00EE5811" w:rsidRPr="00A01296" w:rsidRDefault="006F14B9" w:rsidP="008A68BE">
            <w:pPr>
              <w:jc w:val="right"/>
              <w:rPr>
                <w:lang w:val="en-US"/>
              </w:rPr>
              <w:pPrChange w:id="3478" w:author="Иво Станков" w:date="2013-07-29T18:49:00Z">
                <w:pPr/>
              </w:pPrChange>
            </w:pPr>
            <w:r w:rsidRPr="00A01296">
              <w:rPr>
                <w:lang w:val="en-US"/>
              </w:rPr>
              <w:t>607</w:t>
            </w:r>
          </w:p>
        </w:tc>
        <w:tc>
          <w:tcPr>
            <w:tcW w:w="1080" w:type="dxa"/>
            <w:tcBorders>
              <w:top w:val="nil"/>
              <w:left w:val="nil"/>
              <w:bottom w:val="nil"/>
              <w:right w:val="nil"/>
            </w:tcBorders>
            <w:noWrap/>
          </w:tcPr>
          <w:p w:rsidR="00EE5811" w:rsidRPr="00A01296" w:rsidRDefault="00D86007" w:rsidP="008A68BE">
            <w:pPr>
              <w:jc w:val="right"/>
              <w:pPrChange w:id="3479"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80" w:author="Иво Станков" w:date="2013-07-29T18:49:00Z">
                <w:pPr/>
              </w:pPrChange>
            </w:pPr>
            <w:r w:rsidRPr="00A01296">
              <w:t>-</w:t>
            </w:r>
          </w:p>
        </w:tc>
        <w:tc>
          <w:tcPr>
            <w:tcW w:w="960" w:type="dxa"/>
            <w:tcBorders>
              <w:top w:val="nil"/>
              <w:left w:val="nil"/>
              <w:bottom w:val="nil"/>
              <w:right w:val="nil"/>
            </w:tcBorders>
            <w:noWrap/>
          </w:tcPr>
          <w:p w:rsidR="00EE5811" w:rsidRPr="00A01296" w:rsidRDefault="00D86007" w:rsidP="008A68BE">
            <w:pPr>
              <w:jc w:val="right"/>
              <w:pPrChange w:id="3481" w:author="Иво Станков" w:date="2013-07-29T18:49:00Z">
                <w:pPr/>
              </w:pPrChange>
            </w:pPr>
            <w:r w:rsidRPr="00A01296">
              <w:t>-</w:t>
            </w:r>
          </w:p>
        </w:tc>
        <w:tc>
          <w:tcPr>
            <w:tcW w:w="1040" w:type="dxa"/>
            <w:tcBorders>
              <w:top w:val="nil"/>
              <w:left w:val="nil"/>
              <w:bottom w:val="nil"/>
              <w:right w:val="nil"/>
            </w:tcBorders>
            <w:noWrap/>
          </w:tcPr>
          <w:p w:rsidR="00EE5811" w:rsidRPr="00A01296" w:rsidRDefault="00D86007" w:rsidP="008A68BE">
            <w:pPr>
              <w:jc w:val="right"/>
              <w:pPrChange w:id="3482" w:author="Иво Станков" w:date="2013-07-29T18:49:00Z">
                <w:pPr/>
              </w:pPrChange>
            </w:pPr>
            <w:r w:rsidRPr="00A01296">
              <w:t>-</w:t>
            </w:r>
          </w:p>
        </w:tc>
        <w:tc>
          <w:tcPr>
            <w:tcW w:w="1243" w:type="dxa"/>
            <w:tcBorders>
              <w:top w:val="nil"/>
              <w:left w:val="nil"/>
              <w:bottom w:val="nil"/>
              <w:right w:val="nil"/>
            </w:tcBorders>
            <w:noWrap/>
          </w:tcPr>
          <w:p w:rsidR="00EE5811" w:rsidRPr="00A01296" w:rsidRDefault="006F14B9" w:rsidP="008A68BE">
            <w:pPr>
              <w:jc w:val="right"/>
              <w:rPr>
                <w:lang w:val="en-US"/>
              </w:rPr>
              <w:pPrChange w:id="3483" w:author="Иво Станков" w:date="2013-07-29T18:49:00Z">
                <w:pPr/>
              </w:pPrChange>
            </w:pPr>
            <w:r w:rsidRPr="00A01296">
              <w:rPr>
                <w:lang w:val="en-US"/>
              </w:rPr>
              <w:t>607</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pPrChange w:id="3484" w:author="Иво Станков" w:date="2013-07-29T18:48:00Z">
                <w:pPr/>
              </w:pPrChange>
            </w:pPr>
          </w:p>
        </w:tc>
        <w:tc>
          <w:tcPr>
            <w:tcW w:w="920" w:type="dxa"/>
            <w:tcBorders>
              <w:top w:val="single" w:sz="8" w:space="0" w:color="auto"/>
              <w:left w:val="nil"/>
              <w:bottom w:val="double" w:sz="6" w:space="0" w:color="auto"/>
              <w:right w:val="nil"/>
            </w:tcBorders>
            <w:noWrap/>
          </w:tcPr>
          <w:p w:rsidR="00EE5811" w:rsidRPr="00A01296" w:rsidRDefault="006F14B9" w:rsidP="008A68BE">
            <w:pPr>
              <w:jc w:val="right"/>
              <w:rPr>
                <w:lang w:val="en-US"/>
              </w:rPr>
              <w:pPrChange w:id="3485" w:author="Иво Станков" w:date="2013-07-29T18:49:00Z">
                <w:pPr/>
              </w:pPrChange>
            </w:pPr>
            <w:r w:rsidRPr="00A01296">
              <w:rPr>
                <w:lang w:val="en-US"/>
              </w:rPr>
              <w:t>1,702</w:t>
            </w:r>
          </w:p>
        </w:tc>
        <w:tc>
          <w:tcPr>
            <w:tcW w:w="1080" w:type="dxa"/>
            <w:tcBorders>
              <w:top w:val="single" w:sz="8" w:space="0" w:color="auto"/>
              <w:left w:val="nil"/>
              <w:bottom w:val="double" w:sz="6" w:space="0" w:color="auto"/>
              <w:right w:val="nil"/>
            </w:tcBorders>
            <w:noWrap/>
          </w:tcPr>
          <w:p w:rsidR="00EE5811" w:rsidRPr="00A01296" w:rsidRDefault="00D86007" w:rsidP="008A68BE">
            <w:pPr>
              <w:jc w:val="right"/>
              <w:pPrChange w:id="3486" w:author="Иво Станков" w:date="2013-07-29T18:49:00Z">
                <w:pPr/>
              </w:pPrChange>
            </w:pPr>
            <w:r w:rsidRPr="00A01296">
              <w:t>-</w:t>
            </w:r>
          </w:p>
        </w:tc>
        <w:tc>
          <w:tcPr>
            <w:tcW w:w="960" w:type="dxa"/>
            <w:tcBorders>
              <w:top w:val="single" w:sz="8" w:space="0" w:color="auto"/>
              <w:left w:val="nil"/>
              <w:bottom w:val="double" w:sz="6" w:space="0" w:color="auto"/>
              <w:right w:val="nil"/>
            </w:tcBorders>
            <w:noWrap/>
          </w:tcPr>
          <w:p w:rsidR="00EE5811" w:rsidRPr="00A01296" w:rsidRDefault="00D86007" w:rsidP="008A68BE">
            <w:pPr>
              <w:jc w:val="right"/>
              <w:pPrChange w:id="3487" w:author="Иво Станков" w:date="2013-07-29T18:49:00Z">
                <w:pPr/>
              </w:pPrChange>
            </w:pPr>
            <w:r w:rsidRPr="00A01296">
              <w:t>-</w:t>
            </w:r>
          </w:p>
        </w:tc>
        <w:tc>
          <w:tcPr>
            <w:tcW w:w="960" w:type="dxa"/>
            <w:tcBorders>
              <w:top w:val="single" w:sz="8" w:space="0" w:color="auto"/>
              <w:left w:val="nil"/>
              <w:bottom w:val="double" w:sz="6" w:space="0" w:color="auto"/>
              <w:right w:val="nil"/>
            </w:tcBorders>
            <w:noWrap/>
          </w:tcPr>
          <w:p w:rsidR="00EE5811" w:rsidRPr="00A01296" w:rsidRDefault="00D86007" w:rsidP="008A68BE">
            <w:pPr>
              <w:jc w:val="right"/>
              <w:pPrChange w:id="3488" w:author="Иво Станков" w:date="2013-07-29T18:49:00Z">
                <w:pPr/>
              </w:pPrChange>
            </w:pPr>
            <w:r w:rsidRPr="00A01296">
              <w:t>-</w:t>
            </w:r>
          </w:p>
        </w:tc>
        <w:tc>
          <w:tcPr>
            <w:tcW w:w="1040" w:type="dxa"/>
            <w:tcBorders>
              <w:top w:val="single" w:sz="8" w:space="0" w:color="auto"/>
              <w:left w:val="nil"/>
              <w:bottom w:val="double" w:sz="6" w:space="0" w:color="auto"/>
              <w:right w:val="nil"/>
            </w:tcBorders>
            <w:noWrap/>
          </w:tcPr>
          <w:p w:rsidR="00EE5811" w:rsidRPr="00A01296" w:rsidRDefault="00D86007" w:rsidP="008A68BE">
            <w:pPr>
              <w:jc w:val="right"/>
              <w:pPrChange w:id="3489" w:author="Иво Станков" w:date="2013-07-29T18:49:00Z">
                <w:pPr/>
              </w:pPrChange>
            </w:pPr>
            <w:r w:rsidRPr="00A01296">
              <w:t>-</w:t>
            </w:r>
          </w:p>
        </w:tc>
        <w:tc>
          <w:tcPr>
            <w:tcW w:w="1243" w:type="dxa"/>
            <w:tcBorders>
              <w:top w:val="single" w:sz="8" w:space="0" w:color="auto"/>
              <w:left w:val="nil"/>
              <w:bottom w:val="double" w:sz="6" w:space="0" w:color="auto"/>
              <w:right w:val="nil"/>
            </w:tcBorders>
            <w:noWrap/>
          </w:tcPr>
          <w:p w:rsidR="00EE5811" w:rsidRPr="00A01296" w:rsidRDefault="006F14B9" w:rsidP="008A68BE">
            <w:pPr>
              <w:jc w:val="right"/>
              <w:rPr>
                <w:lang w:val="en-US"/>
              </w:rPr>
              <w:pPrChange w:id="3490" w:author="Иво Станков" w:date="2013-07-29T18:49:00Z">
                <w:pPr/>
              </w:pPrChange>
            </w:pPr>
            <w:r w:rsidRPr="00A01296">
              <w:rPr>
                <w:lang w:val="en-US"/>
              </w:rPr>
              <w:t>1,702</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pPrChange w:id="3491" w:author="Иво Станков" w:date="2013-07-29T18:48:00Z">
                <w:pPr/>
              </w:pPrChange>
            </w:pPr>
          </w:p>
        </w:tc>
        <w:tc>
          <w:tcPr>
            <w:tcW w:w="920" w:type="dxa"/>
            <w:tcBorders>
              <w:top w:val="nil"/>
              <w:left w:val="nil"/>
              <w:bottom w:val="nil"/>
              <w:right w:val="nil"/>
            </w:tcBorders>
            <w:noWrap/>
            <w:vAlign w:val="center"/>
          </w:tcPr>
          <w:p w:rsidR="004C0111" w:rsidRPr="00A01296" w:rsidRDefault="004C0111" w:rsidP="008A68BE">
            <w:pPr>
              <w:jc w:val="right"/>
              <w:pPrChange w:id="3492" w:author="Иво Станков" w:date="2013-07-29T18:49:00Z">
                <w:pPr/>
              </w:pPrChange>
            </w:pPr>
          </w:p>
        </w:tc>
        <w:tc>
          <w:tcPr>
            <w:tcW w:w="1080" w:type="dxa"/>
            <w:tcBorders>
              <w:top w:val="nil"/>
              <w:left w:val="nil"/>
              <w:bottom w:val="nil"/>
              <w:right w:val="nil"/>
            </w:tcBorders>
            <w:noWrap/>
            <w:vAlign w:val="center"/>
          </w:tcPr>
          <w:p w:rsidR="004C0111" w:rsidRPr="00A01296" w:rsidRDefault="004C0111" w:rsidP="008A68BE">
            <w:pPr>
              <w:jc w:val="right"/>
              <w:pPrChange w:id="3493" w:author="Иво Станков" w:date="2013-07-29T18:49:00Z">
                <w:pPr/>
              </w:pPrChange>
            </w:pPr>
          </w:p>
        </w:tc>
        <w:tc>
          <w:tcPr>
            <w:tcW w:w="960" w:type="dxa"/>
            <w:tcBorders>
              <w:top w:val="nil"/>
              <w:left w:val="nil"/>
              <w:bottom w:val="nil"/>
              <w:right w:val="nil"/>
            </w:tcBorders>
            <w:noWrap/>
            <w:vAlign w:val="center"/>
          </w:tcPr>
          <w:p w:rsidR="004C0111" w:rsidRPr="00A01296" w:rsidRDefault="004C0111" w:rsidP="008A68BE">
            <w:pPr>
              <w:jc w:val="right"/>
              <w:pPrChange w:id="3494" w:author="Иво Станков" w:date="2013-07-29T18:49:00Z">
                <w:pPr/>
              </w:pPrChange>
            </w:pPr>
          </w:p>
        </w:tc>
        <w:tc>
          <w:tcPr>
            <w:tcW w:w="960" w:type="dxa"/>
            <w:tcBorders>
              <w:top w:val="nil"/>
              <w:left w:val="nil"/>
              <w:bottom w:val="nil"/>
              <w:right w:val="nil"/>
            </w:tcBorders>
            <w:noWrap/>
            <w:vAlign w:val="center"/>
          </w:tcPr>
          <w:p w:rsidR="004C0111" w:rsidRPr="00A01296" w:rsidRDefault="004C0111" w:rsidP="008A68BE">
            <w:pPr>
              <w:jc w:val="right"/>
              <w:pPrChange w:id="3495" w:author="Иво Станков" w:date="2013-07-29T18:49:00Z">
                <w:pPr/>
              </w:pPrChange>
            </w:pPr>
          </w:p>
        </w:tc>
        <w:tc>
          <w:tcPr>
            <w:tcW w:w="1040" w:type="dxa"/>
            <w:tcBorders>
              <w:top w:val="nil"/>
              <w:left w:val="nil"/>
              <w:bottom w:val="nil"/>
              <w:right w:val="nil"/>
            </w:tcBorders>
            <w:noWrap/>
            <w:vAlign w:val="center"/>
          </w:tcPr>
          <w:p w:rsidR="004C0111" w:rsidRPr="00A01296" w:rsidRDefault="004C0111" w:rsidP="008A68BE">
            <w:pPr>
              <w:jc w:val="right"/>
              <w:pPrChange w:id="3496" w:author="Иво Станков" w:date="2013-07-29T18:49:00Z">
                <w:pPr/>
              </w:pPrChange>
            </w:pPr>
          </w:p>
        </w:tc>
        <w:tc>
          <w:tcPr>
            <w:tcW w:w="1243" w:type="dxa"/>
            <w:tcBorders>
              <w:top w:val="nil"/>
              <w:left w:val="nil"/>
              <w:bottom w:val="nil"/>
              <w:right w:val="nil"/>
            </w:tcBorders>
            <w:noWrap/>
            <w:vAlign w:val="center"/>
          </w:tcPr>
          <w:p w:rsidR="004C0111" w:rsidRPr="00A01296" w:rsidRDefault="004C0111" w:rsidP="008A68BE">
            <w:pPr>
              <w:jc w:val="right"/>
              <w:pPrChange w:id="3497" w:author="Иво Станков" w:date="2013-07-29T18:49:00Z">
                <w:pPr/>
              </w:pPrChange>
            </w:pP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498" w:author="Иво Станков" w:date="2013-07-29T18:48:00Z">
                <w:pPr/>
              </w:pPrChange>
            </w:pPr>
            <w:r w:rsidRPr="00A01296">
              <w:t>31.12.2012</w:t>
            </w:r>
          </w:p>
        </w:tc>
        <w:tc>
          <w:tcPr>
            <w:tcW w:w="920" w:type="dxa"/>
            <w:tcBorders>
              <w:top w:val="nil"/>
              <w:left w:val="nil"/>
              <w:bottom w:val="nil"/>
              <w:right w:val="nil"/>
            </w:tcBorders>
            <w:noWrap/>
            <w:vAlign w:val="center"/>
          </w:tcPr>
          <w:p w:rsidR="004C0111" w:rsidRPr="00A01296" w:rsidRDefault="0012073B" w:rsidP="008A68BE">
            <w:pPr>
              <w:jc w:val="right"/>
              <w:pPrChange w:id="3499" w:author="Иво Станков" w:date="2013-07-29T18:49:00Z">
                <w:pPr/>
              </w:pPrChange>
            </w:pPr>
            <w:proofErr w:type="gramStart"/>
            <w:r w:rsidRPr="00A01296">
              <w:t>до</w:t>
            </w:r>
            <w:proofErr w:type="gramEnd"/>
            <w:r w:rsidRPr="00A01296">
              <w:t xml:space="preserve"> 1 м.</w:t>
            </w:r>
          </w:p>
        </w:tc>
        <w:tc>
          <w:tcPr>
            <w:tcW w:w="1080" w:type="dxa"/>
            <w:tcBorders>
              <w:top w:val="nil"/>
              <w:left w:val="nil"/>
              <w:bottom w:val="nil"/>
              <w:right w:val="nil"/>
            </w:tcBorders>
            <w:noWrap/>
            <w:vAlign w:val="center"/>
          </w:tcPr>
          <w:p w:rsidR="004C0111" w:rsidRPr="00A01296" w:rsidRDefault="0012073B" w:rsidP="008A68BE">
            <w:pPr>
              <w:jc w:val="right"/>
              <w:pPrChange w:id="3500" w:author="Иво Станков" w:date="2013-07-29T18:49:00Z">
                <w:pPr/>
              </w:pPrChange>
            </w:pPr>
            <w:proofErr w:type="gramStart"/>
            <w:r w:rsidRPr="00A01296">
              <w:t>1- 3</w:t>
            </w:r>
            <w:proofErr w:type="gramEnd"/>
            <w:r w:rsidRPr="00A01296">
              <w:t xml:space="preserve"> м.</w:t>
            </w:r>
          </w:p>
        </w:tc>
        <w:tc>
          <w:tcPr>
            <w:tcW w:w="960" w:type="dxa"/>
            <w:tcBorders>
              <w:top w:val="nil"/>
              <w:left w:val="nil"/>
              <w:bottom w:val="nil"/>
              <w:right w:val="nil"/>
            </w:tcBorders>
            <w:noWrap/>
            <w:vAlign w:val="center"/>
          </w:tcPr>
          <w:p w:rsidR="004C0111" w:rsidRPr="00A01296" w:rsidRDefault="0012073B" w:rsidP="008A68BE">
            <w:pPr>
              <w:jc w:val="right"/>
              <w:pPrChange w:id="3501" w:author="Иво Станков" w:date="2013-07-29T18:49:00Z">
                <w:pPr/>
              </w:pPrChange>
            </w:pPr>
            <w:r w:rsidRPr="00A01296">
              <w:t>3-6 м.</w:t>
            </w:r>
          </w:p>
        </w:tc>
        <w:tc>
          <w:tcPr>
            <w:tcW w:w="960" w:type="dxa"/>
            <w:tcBorders>
              <w:top w:val="nil"/>
              <w:left w:val="nil"/>
              <w:bottom w:val="nil"/>
              <w:right w:val="nil"/>
            </w:tcBorders>
            <w:noWrap/>
            <w:vAlign w:val="center"/>
          </w:tcPr>
          <w:p w:rsidR="004C0111" w:rsidRPr="00A01296" w:rsidRDefault="0012073B" w:rsidP="008A68BE">
            <w:pPr>
              <w:jc w:val="right"/>
              <w:pPrChange w:id="3502" w:author="Иво Станков" w:date="2013-07-29T18:49:00Z">
                <w:pPr/>
              </w:pPrChange>
            </w:pPr>
            <w:r w:rsidRPr="00A01296">
              <w:t>6-9 м.</w:t>
            </w:r>
          </w:p>
        </w:tc>
        <w:tc>
          <w:tcPr>
            <w:tcW w:w="1040" w:type="dxa"/>
            <w:tcBorders>
              <w:top w:val="nil"/>
              <w:left w:val="nil"/>
              <w:bottom w:val="nil"/>
              <w:right w:val="nil"/>
            </w:tcBorders>
            <w:noWrap/>
            <w:vAlign w:val="center"/>
          </w:tcPr>
          <w:p w:rsidR="004C0111" w:rsidRPr="00A01296" w:rsidRDefault="0012073B" w:rsidP="008A68BE">
            <w:pPr>
              <w:jc w:val="right"/>
              <w:pPrChange w:id="3503" w:author="Иво Станков" w:date="2013-07-29T18:49:00Z">
                <w:pPr/>
              </w:pPrChange>
            </w:pPr>
            <w:proofErr w:type="gramStart"/>
            <w:r w:rsidRPr="00A01296">
              <w:t>над</w:t>
            </w:r>
            <w:proofErr w:type="gramEnd"/>
            <w:r w:rsidRPr="00A01296">
              <w:t xml:space="preserve"> 1 г.</w:t>
            </w:r>
          </w:p>
        </w:tc>
        <w:tc>
          <w:tcPr>
            <w:tcW w:w="1243" w:type="dxa"/>
            <w:tcBorders>
              <w:top w:val="nil"/>
              <w:left w:val="nil"/>
              <w:bottom w:val="nil"/>
              <w:right w:val="nil"/>
            </w:tcBorders>
            <w:noWrap/>
            <w:vAlign w:val="center"/>
          </w:tcPr>
          <w:p w:rsidR="004C0111" w:rsidRPr="00A01296" w:rsidRDefault="0012073B" w:rsidP="008A68BE">
            <w:pPr>
              <w:jc w:val="right"/>
              <w:pPrChange w:id="3504" w:author="Иво Станков" w:date="2013-07-29T18:49:00Z">
                <w:pPr/>
              </w:pPrChange>
            </w:pPr>
            <w:r w:rsidRPr="00A01296">
              <w:t>Общо</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pPrChange w:id="3505" w:author="Иво Станков" w:date="2013-07-29T18:48:00Z">
                <w:pPr/>
              </w:pPrChange>
            </w:pPr>
          </w:p>
        </w:tc>
        <w:tc>
          <w:tcPr>
            <w:tcW w:w="920" w:type="dxa"/>
            <w:tcBorders>
              <w:top w:val="nil"/>
              <w:left w:val="nil"/>
              <w:bottom w:val="nil"/>
              <w:right w:val="nil"/>
            </w:tcBorders>
            <w:noWrap/>
            <w:vAlign w:val="center"/>
          </w:tcPr>
          <w:p w:rsidR="004C0111" w:rsidRPr="00A01296" w:rsidRDefault="0012073B" w:rsidP="008A68BE">
            <w:pPr>
              <w:jc w:val="right"/>
              <w:pPrChange w:id="3506" w:author="Иво Станков" w:date="2013-07-29T18:49:00Z">
                <w:pPr/>
              </w:pPrChange>
            </w:pPr>
            <w:r w:rsidRPr="00A01296">
              <w:t>BGN '000</w:t>
            </w:r>
          </w:p>
        </w:tc>
        <w:tc>
          <w:tcPr>
            <w:tcW w:w="1080" w:type="dxa"/>
            <w:tcBorders>
              <w:top w:val="nil"/>
              <w:left w:val="nil"/>
              <w:bottom w:val="nil"/>
              <w:right w:val="nil"/>
            </w:tcBorders>
            <w:noWrap/>
            <w:vAlign w:val="center"/>
          </w:tcPr>
          <w:p w:rsidR="004C0111" w:rsidRPr="00A01296" w:rsidRDefault="0012073B" w:rsidP="008A68BE">
            <w:pPr>
              <w:jc w:val="right"/>
              <w:pPrChange w:id="3507" w:author="Иво Станков" w:date="2013-07-29T18:49:00Z">
                <w:pPr/>
              </w:pPrChange>
            </w:pPr>
            <w:r w:rsidRPr="00A01296">
              <w:t>BGN '000</w:t>
            </w:r>
          </w:p>
        </w:tc>
        <w:tc>
          <w:tcPr>
            <w:tcW w:w="960" w:type="dxa"/>
            <w:tcBorders>
              <w:top w:val="nil"/>
              <w:left w:val="nil"/>
              <w:bottom w:val="nil"/>
              <w:right w:val="nil"/>
            </w:tcBorders>
            <w:noWrap/>
            <w:vAlign w:val="center"/>
          </w:tcPr>
          <w:p w:rsidR="004C0111" w:rsidRPr="00A01296" w:rsidRDefault="0012073B" w:rsidP="008A68BE">
            <w:pPr>
              <w:jc w:val="right"/>
              <w:pPrChange w:id="3508" w:author="Иво Станков" w:date="2013-07-29T18:49:00Z">
                <w:pPr/>
              </w:pPrChange>
            </w:pPr>
            <w:r w:rsidRPr="00A01296">
              <w:t>BGN '000</w:t>
            </w:r>
          </w:p>
        </w:tc>
        <w:tc>
          <w:tcPr>
            <w:tcW w:w="960" w:type="dxa"/>
            <w:tcBorders>
              <w:top w:val="nil"/>
              <w:left w:val="nil"/>
              <w:bottom w:val="nil"/>
              <w:right w:val="nil"/>
            </w:tcBorders>
            <w:noWrap/>
            <w:vAlign w:val="center"/>
          </w:tcPr>
          <w:p w:rsidR="004C0111" w:rsidRPr="00A01296" w:rsidRDefault="0012073B" w:rsidP="008A68BE">
            <w:pPr>
              <w:jc w:val="right"/>
              <w:pPrChange w:id="3509" w:author="Иво Станков" w:date="2013-07-29T18:49:00Z">
                <w:pPr/>
              </w:pPrChange>
            </w:pPr>
            <w:r w:rsidRPr="00A01296">
              <w:t>BGN '000</w:t>
            </w:r>
          </w:p>
        </w:tc>
        <w:tc>
          <w:tcPr>
            <w:tcW w:w="1040" w:type="dxa"/>
            <w:tcBorders>
              <w:top w:val="nil"/>
              <w:left w:val="nil"/>
              <w:bottom w:val="nil"/>
              <w:right w:val="nil"/>
            </w:tcBorders>
            <w:noWrap/>
            <w:vAlign w:val="center"/>
          </w:tcPr>
          <w:p w:rsidR="004C0111" w:rsidRPr="00A01296" w:rsidRDefault="0012073B" w:rsidP="008A68BE">
            <w:pPr>
              <w:jc w:val="right"/>
              <w:pPrChange w:id="3510" w:author="Иво Станков" w:date="2013-07-29T18:49:00Z">
                <w:pPr/>
              </w:pPrChange>
            </w:pPr>
            <w:r w:rsidRPr="00A01296">
              <w:t>BGN '000</w:t>
            </w:r>
          </w:p>
        </w:tc>
        <w:tc>
          <w:tcPr>
            <w:tcW w:w="1243" w:type="dxa"/>
            <w:tcBorders>
              <w:top w:val="nil"/>
              <w:left w:val="nil"/>
              <w:bottom w:val="nil"/>
              <w:right w:val="nil"/>
            </w:tcBorders>
            <w:noWrap/>
            <w:vAlign w:val="center"/>
          </w:tcPr>
          <w:p w:rsidR="004C0111" w:rsidRPr="00A01296" w:rsidRDefault="0012073B" w:rsidP="008A68BE">
            <w:pPr>
              <w:jc w:val="right"/>
              <w:pPrChange w:id="3511" w:author="Иво Станков" w:date="2013-07-29T18:49:00Z">
                <w:pPr/>
              </w:pPrChange>
            </w:pPr>
            <w:r w:rsidRPr="00A01296">
              <w:t>BGN '000</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12" w:author="Иво Станков" w:date="2013-07-29T18:48:00Z">
                <w:pPr/>
              </w:pPrChange>
            </w:pPr>
            <w:r w:rsidRPr="00A01296">
              <w:t>Финансови активи</w:t>
            </w:r>
          </w:p>
        </w:tc>
        <w:tc>
          <w:tcPr>
            <w:tcW w:w="920" w:type="dxa"/>
            <w:tcBorders>
              <w:top w:val="nil"/>
              <w:left w:val="nil"/>
              <w:bottom w:val="nil"/>
              <w:right w:val="nil"/>
            </w:tcBorders>
            <w:noWrap/>
            <w:vAlign w:val="center"/>
          </w:tcPr>
          <w:p w:rsidR="004C0111" w:rsidRPr="00A01296" w:rsidRDefault="004C0111" w:rsidP="008A68BE">
            <w:pPr>
              <w:jc w:val="right"/>
              <w:pPrChange w:id="3513" w:author="Иво Станков" w:date="2013-07-29T18:49:00Z">
                <w:pPr/>
              </w:pPrChange>
            </w:pPr>
          </w:p>
        </w:tc>
        <w:tc>
          <w:tcPr>
            <w:tcW w:w="1080" w:type="dxa"/>
            <w:tcBorders>
              <w:top w:val="nil"/>
              <w:left w:val="nil"/>
              <w:bottom w:val="nil"/>
              <w:right w:val="nil"/>
            </w:tcBorders>
            <w:noWrap/>
            <w:vAlign w:val="center"/>
          </w:tcPr>
          <w:p w:rsidR="004C0111" w:rsidRPr="00A01296" w:rsidRDefault="004C0111" w:rsidP="008A68BE">
            <w:pPr>
              <w:jc w:val="right"/>
              <w:pPrChange w:id="3514" w:author="Иво Станков" w:date="2013-07-29T18:49:00Z">
                <w:pPr/>
              </w:pPrChange>
            </w:pPr>
          </w:p>
        </w:tc>
        <w:tc>
          <w:tcPr>
            <w:tcW w:w="960" w:type="dxa"/>
            <w:tcBorders>
              <w:top w:val="nil"/>
              <w:left w:val="nil"/>
              <w:bottom w:val="nil"/>
              <w:right w:val="nil"/>
            </w:tcBorders>
            <w:noWrap/>
            <w:vAlign w:val="center"/>
          </w:tcPr>
          <w:p w:rsidR="004C0111" w:rsidRPr="00A01296" w:rsidRDefault="004C0111" w:rsidP="008A68BE">
            <w:pPr>
              <w:jc w:val="right"/>
              <w:pPrChange w:id="3515" w:author="Иво Станков" w:date="2013-07-29T18:49:00Z">
                <w:pPr/>
              </w:pPrChange>
            </w:pPr>
          </w:p>
        </w:tc>
        <w:tc>
          <w:tcPr>
            <w:tcW w:w="960" w:type="dxa"/>
            <w:tcBorders>
              <w:top w:val="nil"/>
              <w:left w:val="nil"/>
              <w:bottom w:val="nil"/>
              <w:right w:val="nil"/>
            </w:tcBorders>
            <w:noWrap/>
            <w:vAlign w:val="center"/>
          </w:tcPr>
          <w:p w:rsidR="004C0111" w:rsidRPr="00A01296" w:rsidRDefault="004C0111" w:rsidP="008A68BE">
            <w:pPr>
              <w:jc w:val="right"/>
              <w:pPrChange w:id="3516" w:author="Иво Станков" w:date="2013-07-29T18:49:00Z">
                <w:pPr/>
              </w:pPrChange>
            </w:pPr>
          </w:p>
        </w:tc>
        <w:tc>
          <w:tcPr>
            <w:tcW w:w="1040" w:type="dxa"/>
            <w:tcBorders>
              <w:top w:val="nil"/>
              <w:left w:val="nil"/>
              <w:bottom w:val="nil"/>
              <w:right w:val="nil"/>
            </w:tcBorders>
            <w:noWrap/>
            <w:vAlign w:val="center"/>
          </w:tcPr>
          <w:p w:rsidR="004C0111" w:rsidRPr="00A01296" w:rsidRDefault="004C0111" w:rsidP="008A68BE">
            <w:pPr>
              <w:jc w:val="right"/>
              <w:pPrChange w:id="3517" w:author="Иво Станков" w:date="2013-07-29T18:49:00Z">
                <w:pPr/>
              </w:pPrChange>
            </w:pPr>
          </w:p>
        </w:tc>
        <w:tc>
          <w:tcPr>
            <w:tcW w:w="1243" w:type="dxa"/>
            <w:tcBorders>
              <w:top w:val="nil"/>
              <w:left w:val="nil"/>
              <w:bottom w:val="nil"/>
              <w:right w:val="nil"/>
            </w:tcBorders>
            <w:noWrap/>
            <w:vAlign w:val="center"/>
          </w:tcPr>
          <w:p w:rsidR="004C0111" w:rsidRPr="00A01296" w:rsidRDefault="004C0111" w:rsidP="008A68BE">
            <w:pPr>
              <w:jc w:val="right"/>
              <w:pPrChange w:id="3518" w:author="Иво Станков" w:date="2013-07-29T18:49:00Z">
                <w:pPr/>
              </w:pPrChange>
            </w:pP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19" w:author="Иво Станков" w:date="2013-07-29T18:48:00Z">
                <w:pPr/>
              </w:pPrChange>
            </w:pPr>
            <w:r w:rsidRPr="00A01296">
              <w:t>Инвестиции на разположение за продажба</w:t>
            </w:r>
          </w:p>
        </w:tc>
        <w:tc>
          <w:tcPr>
            <w:tcW w:w="920" w:type="dxa"/>
            <w:tcBorders>
              <w:top w:val="nil"/>
              <w:left w:val="nil"/>
              <w:bottom w:val="nil"/>
              <w:right w:val="nil"/>
            </w:tcBorders>
            <w:noWrap/>
            <w:vAlign w:val="bottom"/>
          </w:tcPr>
          <w:p w:rsidR="00EE5811" w:rsidRPr="00A01296" w:rsidRDefault="0012073B" w:rsidP="008A68BE">
            <w:pPr>
              <w:jc w:val="right"/>
              <w:pPrChange w:id="3520" w:author="Иво Станков" w:date="2013-07-29T18:49:00Z">
                <w:pPr/>
              </w:pPrChange>
            </w:pPr>
            <w:r w:rsidRPr="00A01296">
              <w:t>14</w:t>
            </w:r>
          </w:p>
        </w:tc>
        <w:tc>
          <w:tcPr>
            <w:tcW w:w="1080" w:type="dxa"/>
            <w:tcBorders>
              <w:top w:val="nil"/>
              <w:left w:val="nil"/>
              <w:bottom w:val="nil"/>
              <w:right w:val="nil"/>
            </w:tcBorders>
            <w:noWrap/>
            <w:vAlign w:val="bottom"/>
          </w:tcPr>
          <w:p w:rsidR="00EE5811" w:rsidRPr="00A01296" w:rsidRDefault="0012073B" w:rsidP="008A68BE">
            <w:pPr>
              <w:jc w:val="right"/>
              <w:pPrChange w:id="3521" w:author="Иво Станков" w:date="2013-07-29T18:49:00Z">
                <w:pPr/>
              </w:pPrChange>
            </w:pPr>
            <w:r w:rsidRPr="00A01296">
              <w:t>28</w:t>
            </w:r>
          </w:p>
        </w:tc>
        <w:tc>
          <w:tcPr>
            <w:tcW w:w="960" w:type="dxa"/>
            <w:tcBorders>
              <w:top w:val="nil"/>
              <w:left w:val="nil"/>
              <w:bottom w:val="nil"/>
              <w:right w:val="nil"/>
            </w:tcBorders>
            <w:noWrap/>
            <w:vAlign w:val="bottom"/>
          </w:tcPr>
          <w:p w:rsidR="00EE5811" w:rsidRPr="00A01296" w:rsidRDefault="0012073B" w:rsidP="008A68BE">
            <w:pPr>
              <w:jc w:val="right"/>
              <w:pPrChange w:id="3522"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23" w:author="Иво Станков" w:date="2013-07-29T18:49:00Z">
                <w:pPr/>
              </w:pPrChange>
            </w:pPr>
            <w:r w:rsidRPr="00A01296">
              <w:t>42</w:t>
            </w:r>
          </w:p>
        </w:tc>
        <w:tc>
          <w:tcPr>
            <w:tcW w:w="1040" w:type="dxa"/>
            <w:tcBorders>
              <w:top w:val="nil"/>
              <w:left w:val="nil"/>
              <w:bottom w:val="nil"/>
              <w:right w:val="nil"/>
            </w:tcBorders>
            <w:noWrap/>
            <w:vAlign w:val="bottom"/>
          </w:tcPr>
          <w:p w:rsidR="00EE5811" w:rsidRPr="00A01296" w:rsidRDefault="0012073B" w:rsidP="008A68BE">
            <w:pPr>
              <w:jc w:val="right"/>
              <w:pPrChange w:id="3524" w:author="Иво Станков" w:date="2013-07-29T18:49:00Z">
                <w:pPr/>
              </w:pPrChange>
            </w:pPr>
            <w:r w:rsidRPr="00A01296">
              <w:t>3,036</w:t>
            </w:r>
          </w:p>
        </w:tc>
        <w:tc>
          <w:tcPr>
            <w:tcW w:w="1243" w:type="dxa"/>
            <w:tcBorders>
              <w:top w:val="nil"/>
              <w:left w:val="nil"/>
              <w:bottom w:val="nil"/>
              <w:right w:val="nil"/>
            </w:tcBorders>
            <w:noWrap/>
            <w:vAlign w:val="bottom"/>
          </w:tcPr>
          <w:p w:rsidR="00EE5811" w:rsidRPr="00A01296" w:rsidRDefault="0012073B" w:rsidP="008A68BE">
            <w:pPr>
              <w:jc w:val="right"/>
              <w:pPrChange w:id="3525" w:author="Иво Станков" w:date="2013-07-29T18:49:00Z">
                <w:pPr/>
              </w:pPrChange>
            </w:pPr>
            <w:r w:rsidRPr="00A01296">
              <w:t>3,12</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26" w:author="Иво Станков" w:date="2013-07-29T18:48:00Z">
                <w:pPr/>
              </w:pPrChange>
            </w:pPr>
            <w:r w:rsidRPr="00A01296">
              <w:t>Инвестиции държани до падеж</w:t>
            </w:r>
          </w:p>
        </w:tc>
        <w:tc>
          <w:tcPr>
            <w:tcW w:w="920" w:type="dxa"/>
            <w:tcBorders>
              <w:top w:val="nil"/>
              <w:left w:val="nil"/>
              <w:bottom w:val="nil"/>
              <w:right w:val="nil"/>
            </w:tcBorders>
            <w:noWrap/>
            <w:vAlign w:val="bottom"/>
          </w:tcPr>
          <w:p w:rsidR="00EE5811" w:rsidRPr="00A01296" w:rsidRDefault="0012073B" w:rsidP="008A68BE">
            <w:pPr>
              <w:jc w:val="right"/>
              <w:pPrChange w:id="3527" w:author="Иво Станков" w:date="2013-07-29T18:49:00Z">
                <w:pPr/>
              </w:pPrChange>
            </w:pPr>
            <w:r w:rsidRPr="00A01296">
              <w:t>1,482</w:t>
            </w:r>
          </w:p>
        </w:tc>
        <w:tc>
          <w:tcPr>
            <w:tcW w:w="1080" w:type="dxa"/>
            <w:tcBorders>
              <w:top w:val="nil"/>
              <w:left w:val="nil"/>
              <w:bottom w:val="nil"/>
              <w:right w:val="nil"/>
            </w:tcBorders>
            <w:noWrap/>
            <w:vAlign w:val="bottom"/>
          </w:tcPr>
          <w:p w:rsidR="00EE5811" w:rsidRPr="00A01296" w:rsidRDefault="0012073B" w:rsidP="008A68BE">
            <w:pPr>
              <w:jc w:val="right"/>
              <w:pPrChange w:id="3528"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29"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30" w:author="Иво Станков" w:date="2013-07-29T18:49:00Z">
                <w:pPr/>
              </w:pPrChange>
            </w:pPr>
            <w:r w:rsidRPr="00A01296">
              <w:t>-</w:t>
            </w:r>
          </w:p>
        </w:tc>
        <w:tc>
          <w:tcPr>
            <w:tcW w:w="1040" w:type="dxa"/>
            <w:tcBorders>
              <w:top w:val="nil"/>
              <w:left w:val="nil"/>
              <w:bottom w:val="nil"/>
              <w:right w:val="nil"/>
            </w:tcBorders>
            <w:noWrap/>
            <w:vAlign w:val="bottom"/>
          </w:tcPr>
          <w:p w:rsidR="00EE5811" w:rsidRPr="00A01296" w:rsidRDefault="0012073B" w:rsidP="008A68BE">
            <w:pPr>
              <w:jc w:val="right"/>
              <w:pPrChange w:id="3531" w:author="Иво Станков" w:date="2013-07-29T18:49:00Z">
                <w:pPr/>
              </w:pPrChange>
            </w:pPr>
            <w:r w:rsidRPr="00A01296">
              <w:t>-</w:t>
            </w:r>
          </w:p>
        </w:tc>
        <w:tc>
          <w:tcPr>
            <w:tcW w:w="1243" w:type="dxa"/>
            <w:tcBorders>
              <w:top w:val="nil"/>
              <w:left w:val="nil"/>
              <w:bottom w:val="nil"/>
              <w:right w:val="nil"/>
            </w:tcBorders>
            <w:noWrap/>
            <w:vAlign w:val="bottom"/>
          </w:tcPr>
          <w:p w:rsidR="00EE5811" w:rsidRPr="00A01296" w:rsidRDefault="0012073B" w:rsidP="008A68BE">
            <w:pPr>
              <w:jc w:val="right"/>
              <w:pPrChange w:id="3532" w:author="Иво Станков" w:date="2013-07-29T18:49:00Z">
                <w:pPr/>
              </w:pPrChange>
            </w:pPr>
            <w:r w:rsidRPr="00A01296">
              <w:t>1,482</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33" w:author="Иво Станков" w:date="2013-07-29T18:48:00Z">
                <w:pPr/>
              </w:pPrChange>
            </w:pPr>
            <w:r w:rsidRPr="00A01296">
              <w:t>Търговски вземания</w:t>
            </w:r>
          </w:p>
        </w:tc>
        <w:tc>
          <w:tcPr>
            <w:tcW w:w="920" w:type="dxa"/>
            <w:tcBorders>
              <w:top w:val="nil"/>
              <w:left w:val="nil"/>
              <w:bottom w:val="nil"/>
              <w:right w:val="nil"/>
            </w:tcBorders>
            <w:noWrap/>
            <w:vAlign w:val="bottom"/>
          </w:tcPr>
          <w:p w:rsidR="00EE5811" w:rsidRPr="00A01296" w:rsidRDefault="0012073B" w:rsidP="008A68BE">
            <w:pPr>
              <w:jc w:val="right"/>
              <w:pPrChange w:id="3534" w:author="Иво Станков" w:date="2013-07-29T18:49:00Z">
                <w:pPr/>
              </w:pPrChange>
            </w:pPr>
            <w:r w:rsidRPr="00A01296">
              <w:t>70</w:t>
            </w:r>
          </w:p>
        </w:tc>
        <w:tc>
          <w:tcPr>
            <w:tcW w:w="1080" w:type="dxa"/>
            <w:tcBorders>
              <w:top w:val="nil"/>
              <w:left w:val="nil"/>
              <w:bottom w:val="nil"/>
              <w:right w:val="nil"/>
            </w:tcBorders>
            <w:noWrap/>
            <w:vAlign w:val="bottom"/>
          </w:tcPr>
          <w:p w:rsidR="00EE5811" w:rsidRPr="00A01296" w:rsidRDefault="0012073B" w:rsidP="008A68BE">
            <w:pPr>
              <w:jc w:val="right"/>
              <w:pPrChange w:id="3535"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36"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37" w:author="Иво Станков" w:date="2013-07-29T18:49:00Z">
                <w:pPr/>
              </w:pPrChange>
            </w:pPr>
            <w:r w:rsidRPr="00A01296">
              <w:t>-</w:t>
            </w:r>
          </w:p>
        </w:tc>
        <w:tc>
          <w:tcPr>
            <w:tcW w:w="1040" w:type="dxa"/>
            <w:tcBorders>
              <w:top w:val="nil"/>
              <w:left w:val="nil"/>
              <w:bottom w:val="nil"/>
              <w:right w:val="nil"/>
            </w:tcBorders>
            <w:noWrap/>
            <w:vAlign w:val="bottom"/>
          </w:tcPr>
          <w:p w:rsidR="00EE5811" w:rsidRPr="00A01296" w:rsidRDefault="0012073B" w:rsidP="008A68BE">
            <w:pPr>
              <w:jc w:val="right"/>
              <w:pPrChange w:id="3538" w:author="Иво Станков" w:date="2013-07-29T18:49:00Z">
                <w:pPr/>
              </w:pPrChange>
            </w:pPr>
            <w:r w:rsidRPr="00A01296">
              <w:t>-</w:t>
            </w:r>
          </w:p>
        </w:tc>
        <w:tc>
          <w:tcPr>
            <w:tcW w:w="1243" w:type="dxa"/>
            <w:tcBorders>
              <w:top w:val="nil"/>
              <w:left w:val="nil"/>
              <w:bottom w:val="nil"/>
              <w:right w:val="nil"/>
            </w:tcBorders>
            <w:noWrap/>
            <w:vAlign w:val="bottom"/>
          </w:tcPr>
          <w:p w:rsidR="00EE5811" w:rsidRPr="00A01296" w:rsidRDefault="0012073B" w:rsidP="008A68BE">
            <w:pPr>
              <w:jc w:val="right"/>
              <w:pPrChange w:id="3539" w:author="Иво Станков" w:date="2013-07-29T18:49:00Z">
                <w:pPr/>
              </w:pPrChange>
            </w:pPr>
            <w:r w:rsidRPr="00A01296">
              <w:t>70</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40" w:author="Иво Станков" w:date="2013-07-29T18:48:00Z">
                <w:pPr/>
              </w:pPrChange>
            </w:pPr>
            <w:r w:rsidRPr="00A01296">
              <w:t>Срочни депозити в банки</w:t>
            </w:r>
          </w:p>
        </w:tc>
        <w:tc>
          <w:tcPr>
            <w:tcW w:w="920" w:type="dxa"/>
            <w:tcBorders>
              <w:top w:val="nil"/>
              <w:left w:val="nil"/>
              <w:bottom w:val="nil"/>
              <w:right w:val="nil"/>
            </w:tcBorders>
            <w:noWrap/>
            <w:vAlign w:val="bottom"/>
          </w:tcPr>
          <w:p w:rsidR="00EE5811" w:rsidRPr="00A01296" w:rsidRDefault="0012073B" w:rsidP="008A68BE">
            <w:pPr>
              <w:jc w:val="right"/>
              <w:pPrChange w:id="3541" w:author="Иво Станков" w:date="2013-07-29T18:49:00Z">
                <w:pPr/>
              </w:pPrChange>
            </w:pPr>
            <w:r w:rsidRPr="00A01296">
              <w:t>1,776</w:t>
            </w:r>
          </w:p>
        </w:tc>
        <w:tc>
          <w:tcPr>
            <w:tcW w:w="1080" w:type="dxa"/>
            <w:tcBorders>
              <w:top w:val="nil"/>
              <w:left w:val="nil"/>
              <w:bottom w:val="nil"/>
              <w:right w:val="nil"/>
            </w:tcBorders>
            <w:noWrap/>
            <w:vAlign w:val="bottom"/>
          </w:tcPr>
          <w:p w:rsidR="00EE5811" w:rsidRPr="00A01296" w:rsidRDefault="0012073B" w:rsidP="008A68BE">
            <w:pPr>
              <w:jc w:val="right"/>
              <w:pPrChange w:id="3542"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43" w:author="Иво Станков" w:date="2013-07-29T18:49:00Z">
                <w:pPr/>
              </w:pPrChange>
            </w:pPr>
            <w:r w:rsidRPr="00A01296">
              <w:t>3,105</w:t>
            </w:r>
          </w:p>
        </w:tc>
        <w:tc>
          <w:tcPr>
            <w:tcW w:w="960" w:type="dxa"/>
            <w:tcBorders>
              <w:top w:val="nil"/>
              <w:left w:val="nil"/>
              <w:bottom w:val="nil"/>
              <w:right w:val="nil"/>
            </w:tcBorders>
            <w:noWrap/>
            <w:vAlign w:val="bottom"/>
          </w:tcPr>
          <w:p w:rsidR="00EE5811" w:rsidRPr="00A01296" w:rsidRDefault="0012073B" w:rsidP="008A68BE">
            <w:pPr>
              <w:jc w:val="right"/>
              <w:pPrChange w:id="3544" w:author="Иво Станков" w:date="2013-07-29T18:49:00Z">
                <w:pPr/>
              </w:pPrChange>
            </w:pPr>
            <w:r w:rsidRPr="00A01296">
              <w:t>-</w:t>
            </w:r>
          </w:p>
        </w:tc>
        <w:tc>
          <w:tcPr>
            <w:tcW w:w="1040" w:type="dxa"/>
            <w:tcBorders>
              <w:top w:val="nil"/>
              <w:left w:val="nil"/>
              <w:bottom w:val="nil"/>
              <w:right w:val="nil"/>
            </w:tcBorders>
            <w:noWrap/>
            <w:vAlign w:val="bottom"/>
          </w:tcPr>
          <w:p w:rsidR="00EE5811" w:rsidRPr="00A01296" w:rsidRDefault="0012073B" w:rsidP="008A68BE">
            <w:pPr>
              <w:jc w:val="right"/>
              <w:pPrChange w:id="3545" w:author="Иво Станков" w:date="2013-07-29T18:49:00Z">
                <w:pPr/>
              </w:pPrChange>
            </w:pPr>
            <w:r w:rsidRPr="00A01296">
              <w:t>-</w:t>
            </w:r>
          </w:p>
        </w:tc>
        <w:tc>
          <w:tcPr>
            <w:tcW w:w="1243" w:type="dxa"/>
            <w:tcBorders>
              <w:top w:val="nil"/>
              <w:left w:val="nil"/>
              <w:bottom w:val="nil"/>
              <w:right w:val="nil"/>
            </w:tcBorders>
            <w:noWrap/>
            <w:vAlign w:val="bottom"/>
          </w:tcPr>
          <w:p w:rsidR="00EE5811" w:rsidRPr="00A01296" w:rsidRDefault="0012073B" w:rsidP="008A68BE">
            <w:pPr>
              <w:jc w:val="right"/>
              <w:pPrChange w:id="3546" w:author="Иво Станков" w:date="2013-07-29T18:49:00Z">
                <w:pPr/>
              </w:pPrChange>
            </w:pPr>
            <w:r w:rsidRPr="00A01296">
              <w:t>4,881</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47" w:author="Иво Станков" w:date="2013-07-29T18:48:00Z">
                <w:pPr/>
              </w:pPrChange>
            </w:pPr>
            <w:proofErr w:type="gramStart"/>
            <w:r w:rsidRPr="00A01296">
              <w:t>Парични средства и парични</w:t>
            </w:r>
            <w:proofErr w:type="gramEnd"/>
            <w:r w:rsidRPr="00A01296">
              <w:t xml:space="preserve"> еквиваленти</w:t>
            </w:r>
          </w:p>
        </w:tc>
        <w:tc>
          <w:tcPr>
            <w:tcW w:w="920" w:type="dxa"/>
            <w:tcBorders>
              <w:top w:val="nil"/>
              <w:left w:val="nil"/>
              <w:bottom w:val="nil"/>
              <w:right w:val="nil"/>
            </w:tcBorders>
            <w:noWrap/>
            <w:vAlign w:val="bottom"/>
          </w:tcPr>
          <w:p w:rsidR="00EE5811" w:rsidRPr="00A01296" w:rsidRDefault="0012073B" w:rsidP="008A68BE">
            <w:pPr>
              <w:jc w:val="right"/>
              <w:pPrChange w:id="3548" w:author="Иво Станков" w:date="2013-07-29T18:49:00Z">
                <w:pPr/>
              </w:pPrChange>
            </w:pPr>
            <w:r w:rsidRPr="00A01296">
              <w:t>1,616</w:t>
            </w:r>
          </w:p>
        </w:tc>
        <w:tc>
          <w:tcPr>
            <w:tcW w:w="1080" w:type="dxa"/>
            <w:tcBorders>
              <w:top w:val="nil"/>
              <w:left w:val="nil"/>
              <w:bottom w:val="nil"/>
              <w:right w:val="nil"/>
            </w:tcBorders>
            <w:noWrap/>
            <w:vAlign w:val="bottom"/>
          </w:tcPr>
          <w:p w:rsidR="00EE5811" w:rsidRPr="00A01296" w:rsidRDefault="0012073B" w:rsidP="008A68BE">
            <w:pPr>
              <w:jc w:val="right"/>
              <w:pPrChange w:id="3549"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50"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51" w:author="Иво Станков" w:date="2013-07-29T18:49:00Z">
                <w:pPr/>
              </w:pPrChange>
            </w:pPr>
            <w:r w:rsidRPr="00A01296">
              <w:t>-</w:t>
            </w:r>
          </w:p>
        </w:tc>
        <w:tc>
          <w:tcPr>
            <w:tcW w:w="1040" w:type="dxa"/>
            <w:tcBorders>
              <w:top w:val="nil"/>
              <w:left w:val="nil"/>
              <w:bottom w:val="nil"/>
              <w:right w:val="nil"/>
            </w:tcBorders>
            <w:noWrap/>
            <w:vAlign w:val="bottom"/>
          </w:tcPr>
          <w:p w:rsidR="00EE5811" w:rsidRPr="00A01296" w:rsidRDefault="0012073B" w:rsidP="008A68BE">
            <w:pPr>
              <w:jc w:val="right"/>
              <w:pPrChange w:id="3552" w:author="Иво Станков" w:date="2013-07-29T18:49:00Z">
                <w:pPr/>
              </w:pPrChange>
            </w:pPr>
            <w:r w:rsidRPr="00A01296">
              <w:t>-</w:t>
            </w:r>
          </w:p>
        </w:tc>
        <w:tc>
          <w:tcPr>
            <w:tcW w:w="1243" w:type="dxa"/>
            <w:tcBorders>
              <w:top w:val="nil"/>
              <w:left w:val="nil"/>
              <w:bottom w:val="nil"/>
              <w:right w:val="nil"/>
            </w:tcBorders>
            <w:noWrap/>
            <w:vAlign w:val="bottom"/>
          </w:tcPr>
          <w:p w:rsidR="00EE5811" w:rsidRPr="00A01296" w:rsidRDefault="0012073B" w:rsidP="008A68BE">
            <w:pPr>
              <w:jc w:val="right"/>
              <w:pPrChange w:id="3553" w:author="Иво Станков" w:date="2013-07-29T18:49:00Z">
                <w:pPr/>
              </w:pPrChange>
            </w:pPr>
            <w:r w:rsidRPr="00A01296">
              <w:t>1,616</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pPrChange w:id="3554" w:author="Иво Станков" w:date="2013-07-29T18:48:00Z">
                <w:pPr/>
              </w:pPrChange>
            </w:pPr>
          </w:p>
        </w:tc>
        <w:tc>
          <w:tcPr>
            <w:tcW w:w="92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55" w:author="Иво Станков" w:date="2013-07-29T18:49:00Z">
                <w:pPr/>
              </w:pPrChange>
            </w:pPr>
            <w:r w:rsidRPr="00A01296">
              <w:t>4,958</w:t>
            </w:r>
          </w:p>
        </w:tc>
        <w:tc>
          <w:tcPr>
            <w:tcW w:w="108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56" w:author="Иво Станков" w:date="2013-07-29T18:49:00Z">
                <w:pPr/>
              </w:pPrChange>
            </w:pPr>
            <w:r w:rsidRPr="00A01296">
              <w:t>28</w:t>
            </w:r>
          </w:p>
        </w:tc>
        <w:tc>
          <w:tcPr>
            <w:tcW w:w="96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57" w:author="Иво Станков" w:date="2013-07-29T18:49:00Z">
                <w:pPr/>
              </w:pPrChange>
            </w:pPr>
            <w:r w:rsidRPr="00A01296">
              <w:t>3,105</w:t>
            </w:r>
          </w:p>
        </w:tc>
        <w:tc>
          <w:tcPr>
            <w:tcW w:w="96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58" w:author="Иво Станков" w:date="2013-07-29T18:49:00Z">
                <w:pPr/>
              </w:pPrChange>
            </w:pPr>
            <w:r w:rsidRPr="00A01296">
              <w:t>42</w:t>
            </w:r>
          </w:p>
        </w:tc>
        <w:tc>
          <w:tcPr>
            <w:tcW w:w="104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59" w:author="Иво Станков" w:date="2013-07-29T18:49:00Z">
                <w:pPr/>
              </w:pPrChange>
            </w:pPr>
            <w:r w:rsidRPr="00A01296">
              <w:t>3,036</w:t>
            </w:r>
          </w:p>
        </w:tc>
        <w:tc>
          <w:tcPr>
            <w:tcW w:w="1243"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60" w:author="Иво Станков" w:date="2013-07-29T18:49:00Z">
                <w:pPr/>
              </w:pPrChange>
            </w:pPr>
            <w:r w:rsidRPr="00A01296">
              <w:t>11,169</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61" w:author="Иво Станков" w:date="2013-07-29T18:48:00Z">
                <w:pPr/>
              </w:pPrChange>
            </w:pPr>
            <w:r w:rsidRPr="00A01296">
              <w:t>Финансови пасиви</w:t>
            </w:r>
          </w:p>
        </w:tc>
        <w:tc>
          <w:tcPr>
            <w:tcW w:w="920" w:type="dxa"/>
            <w:tcBorders>
              <w:top w:val="nil"/>
              <w:left w:val="nil"/>
              <w:bottom w:val="nil"/>
              <w:right w:val="nil"/>
            </w:tcBorders>
            <w:noWrap/>
            <w:vAlign w:val="bottom"/>
          </w:tcPr>
          <w:p w:rsidR="00EE5811" w:rsidRPr="00A01296" w:rsidRDefault="00EE5811" w:rsidP="008A68BE">
            <w:pPr>
              <w:jc w:val="right"/>
              <w:pPrChange w:id="3562" w:author="Иво Станков" w:date="2013-07-29T18:49:00Z">
                <w:pPr/>
              </w:pPrChange>
            </w:pPr>
          </w:p>
        </w:tc>
        <w:tc>
          <w:tcPr>
            <w:tcW w:w="1080" w:type="dxa"/>
            <w:tcBorders>
              <w:top w:val="nil"/>
              <w:left w:val="nil"/>
              <w:bottom w:val="nil"/>
              <w:right w:val="nil"/>
            </w:tcBorders>
            <w:noWrap/>
            <w:vAlign w:val="bottom"/>
          </w:tcPr>
          <w:p w:rsidR="00EE5811" w:rsidRPr="00A01296" w:rsidRDefault="00EE5811" w:rsidP="008A68BE">
            <w:pPr>
              <w:jc w:val="right"/>
              <w:pPrChange w:id="3563" w:author="Иво Станков" w:date="2013-07-29T18:49:00Z">
                <w:pPr/>
              </w:pPrChange>
            </w:pPr>
          </w:p>
        </w:tc>
        <w:tc>
          <w:tcPr>
            <w:tcW w:w="960" w:type="dxa"/>
            <w:tcBorders>
              <w:top w:val="nil"/>
              <w:left w:val="nil"/>
              <w:bottom w:val="nil"/>
              <w:right w:val="nil"/>
            </w:tcBorders>
            <w:noWrap/>
            <w:vAlign w:val="bottom"/>
          </w:tcPr>
          <w:p w:rsidR="00EE5811" w:rsidRPr="00A01296" w:rsidRDefault="00EE5811" w:rsidP="008A68BE">
            <w:pPr>
              <w:jc w:val="right"/>
              <w:pPrChange w:id="3564" w:author="Иво Станков" w:date="2013-07-29T18:49:00Z">
                <w:pPr/>
              </w:pPrChange>
            </w:pPr>
          </w:p>
        </w:tc>
        <w:tc>
          <w:tcPr>
            <w:tcW w:w="960" w:type="dxa"/>
            <w:tcBorders>
              <w:top w:val="nil"/>
              <w:left w:val="nil"/>
              <w:bottom w:val="nil"/>
              <w:right w:val="nil"/>
            </w:tcBorders>
            <w:noWrap/>
            <w:vAlign w:val="bottom"/>
          </w:tcPr>
          <w:p w:rsidR="00EE5811" w:rsidRPr="00A01296" w:rsidRDefault="00EE5811" w:rsidP="008A68BE">
            <w:pPr>
              <w:jc w:val="right"/>
              <w:pPrChange w:id="3565" w:author="Иво Станков" w:date="2013-07-29T18:49:00Z">
                <w:pPr/>
              </w:pPrChange>
            </w:pPr>
          </w:p>
        </w:tc>
        <w:tc>
          <w:tcPr>
            <w:tcW w:w="1040" w:type="dxa"/>
            <w:tcBorders>
              <w:top w:val="nil"/>
              <w:left w:val="nil"/>
              <w:bottom w:val="nil"/>
              <w:right w:val="nil"/>
            </w:tcBorders>
            <w:noWrap/>
            <w:vAlign w:val="bottom"/>
          </w:tcPr>
          <w:p w:rsidR="00EE5811" w:rsidRPr="00A01296" w:rsidRDefault="00EE5811" w:rsidP="008A68BE">
            <w:pPr>
              <w:jc w:val="right"/>
              <w:pPrChange w:id="3566" w:author="Иво Станков" w:date="2013-07-29T18:49:00Z">
                <w:pPr/>
              </w:pPrChange>
            </w:pPr>
          </w:p>
        </w:tc>
        <w:tc>
          <w:tcPr>
            <w:tcW w:w="1243" w:type="dxa"/>
            <w:tcBorders>
              <w:top w:val="nil"/>
              <w:left w:val="nil"/>
              <w:bottom w:val="nil"/>
              <w:right w:val="nil"/>
            </w:tcBorders>
            <w:noWrap/>
            <w:vAlign w:val="bottom"/>
          </w:tcPr>
          <w:p w:rsidR="00EE5811" w:rsidRPr="00A01296" w:rsidRDefault="00EE5811" w:rsidP="008A68BE">
            <w:pPr>
              <w:jc w:val="right"/>
              <w:pPrChange w:id="3567" w:author="Иво Станков" w:date="2013-07-29T18:49:00Z">
                <w:pPr/>
              </w:pPrChange>
            </w:pP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68" w:author="Иво Станков" w:date="2013-07-29T18:48:00Z">
                <w:pPr/>
              </w:pPrChange>
            </w:pPr>
            <w:r w:rsidRPr="00A01296">
              <w:t>Търговски и други задължения</w:t>
            </w:r>
          </w:p>
        </w:tc>
        <w:tc>
          <w:tcPr>
            <w:tcW w:w="920" w:type="dxa"/>
            <w:tcBorders>
              <w:top w:val="nil"/>
              <w:left w:val="nil"/>
              <w:bottom w:val="nil"/>
              <w:right w:val="nil"/>
            </w:tcBorders>
            <w:noWrap/>
            <w:vAlign w:val="bottom"/>
          </w:tcPr>
          <w:p w:rsidR="00EE5811" w:rsidRPr="00A01296" w:rsidRDefault="0012073B" w:rsidP="008A68BE">
            <w:pPr>
              <w:jc w:val="right"/>
              <w:pPrChange w:id="3569" w:author="Иво Станков" w:date="2013-07-29T18:49:00Z">
                <w:pPr/>
              </w:pPrChange>
            </w:pPr>
            <w:r w:rsidRPr="00A01296">
              <w:t>456</w:t>
            </w:r>
          </w:p>
        </w:tc>
        <w:tc>
          <w:tcPr>
            <w:tcW w:w="1080" w:type="dxa"/>
            <w:tcBorders>
              <w:top w:val="nil"/>
              <w:left w:val="nil"/>
              <w:bottom w:val="nil"/>
              <w:right w:val="nil"/>
            </w:tcBorders>
            <w:noWrap/>
            <w:vAlign w:val="bottom"/>
          </w:tcPr>
          <w:p w:rsidR="00EE5811" w:rsidRPr="00A01296" w:rsidRDefault="0012073B" w:rsidP="008A68BE">
            <w:pPr>
              <w:jc w:val="right"/>
              <w:pPrChange w:id="3570"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71"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72" w:author="Иво Станков" w:date="2013-07-29T18:49:00Z">
                <w:pPr/>
              </w:pPrChange>
            </w:pPr>
            <w:r w:rsidRPr="00A01296">
              <w:t>-</w:t>
            </w:r>
          </w:p>
        </w:tc>
        <w:tc>
          <w:tcPr>
            <w:tcW w:w="1040" w:type="dxa"/>
            <w:tcBorders>
              <w:top w:val="nil"/>
              <w:left w:val="nil"/>
              <w:bottom w:val="nil"/>
              <w:right w:val="nil"/>
            </w:tcBorders>
            <w:noWrap/>
            <w:vAlign w:val="bottom"/>
          </w:tcPr>
          <w:p w:rsidR="00EE5811" w:rsidRPr="00A01296" w:rsidRDefault="0012073B" w:rsidP="008A68BE">
            <w:pPr>
              <w:jc w:val="right"/>
              <w:pPrChange w:id="3573" w:author="Иво Станков" w:date="2013-07-29T18:49:00Z">
                <w:pPr/>
              </w:pPrChange>
            </w:pPr>
            <w:r w:rsidRPr="00A01296">
              <w:t>-</w:t>
            </w:r>
          </w:p>
        </w:tc>
        <w:tc>
          <w:tcPr>
            <w:tcW w:w="1243" w:type="dxa"/>
            <w:tcBorders>
              <w:top w:val="nil"/>
              <w:left w:val="nil"/>
              <w:bottom w:val="nil"/>
              <w:right w:val="nil"/>
            </w:tcBorders>
            <w:noWrap/>
            <w:vAlign w:val="bottom"/>
          </w:tcPr>
          <w:p w:rsidR="00EE5811" w:rsidRPr="00A01296" w:rsidRDefault="0012073B" w:rsidP="008A68BE">
            <w:pPr>
              <w:jc w:val="right"/>
              <w:pPrChange w:id="3574" w:author="Иво Станков" w:date="2013-07-29T18:49:00Z">
                <w:pPr/>
              </w:pPrChange>
            </w:pPr>
            <w:r w:rsidRPr="00A01296">
              <w:t>456</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75" w:author="Иво Станков" w:date="2013-07-29T18:48:00Z">
                <w:pPr/>
              </w:pPrChange>
            </w:pPr>
            <w:r w:rsidRPr="00A01296">
              <w:t>Задължения по вноски за Гаранционен фонд</w:t>
            </w:r>
          </w:p>
        </w:tc>
        <w:tc>
          <w:tcPr>
            <w:tcW w:w="920" w:type="dxa"/>
            <w:tcBorders>
              <w:top w:val="nil"/>
              <w:left w:val="nil"/>
              <w:bottom w:val="nil"/>
              <w:right w:val="nil"/>
            </w:tcBorders>
            <w:noWrap/>
            <w:vAlign w:val="bottom"/>
          </w:tcPr>
          <w:p w:rsidR="00EE5811" w:rsidRPr="00A01296" w:rsidRDefault="0012073B" w:rsidP="008A68BE">
            <w:pPr>
              <w:jc w:val="right"/>
              <w:pPrChange w:id="3576" w:author="Иво Станков" w:date="2013-07-29T18:49:00Z">
                <w:pPr/>
              </w:pPrChange>
            </w:pPr>
            <w:r w:rsidRPr="00A01296">
              <w:t>968</w:t>
            </w:r>
          </w:p>
        </w:tc>
        <w:tc>
          <w:tcPr>
            <w:tcW w:w="1080" w:type="dxa"/>
            <w:tcBorders>
              <w:top w:val="nil"/>
              <w:left w:val="nil"/>
              <w:bottom w:val="nil"/>
              <w:right w:val="nil"/>
            </w:tcBorders>
            <w:noWrap/>
            <w:vAlign w:val="bottom"/>
          </w:tcPr>
          <w:p w:rsidR="00EE5811" w:rsidRPr="00A01296" w:rsidRDefault="0012073B" w:rsidP="008A68BE">
            <w:pPr>
              <w:jc w:val="right"/>
              <w:pPrChange w:id="3577"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78"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79" w:author="Иво Станков" w:date="2013-07-29T18:49:00Z">
                <w:pPr/>
              </w:pPrChange>
            </w:pPr>
            <w:r w:rsidRPr="00A01296">
              <w:t>-</w:t>
            </w:r>
          </w:p>
        </w:tc>
        <w:tc>
          <w:tcPr>
            <w:tcW w:w="1040" w:type="dxa"/>
            <w:tcBorders>
              <w:top w:val="nil"/>
              <w:left w:val="nil"/>
              <w:bottom w:val="nil"/>
              <w:right w:val="nil"/>
            </w:tcBorders>
            <w:noWrap/>
            <w:vAlign w:val="bottom"/>
          </w:tcPr>
          <w:p w:rsidR="00EE5811" w:rsidRPr="00A01296" w:rsidRDefault="0012073B" w:rsidP="008A68BE">
            <w:pPr>
              <w:jc w:val="right"/>
              <w:pPrChange w:id="3580" w:author="Иво Станков" w:date="2013-07-29T18:49:00Z">
                <w:pPr/>
              </w:pPrChange>
            </w:pPr>
            <w:r w:rsidRPr="00A01296">
              <w:t>-</w:t>
            </w:r>
          </w:p>
        </w:tc>
        <w:tc>
          <w:tcPr>
            <w:tcW w:w="1243" w:type="dxa"/>
            <w:tcBorders>
              <w:top w:val="nil"/>
              <w:left w:val="nil"/>
              <w:bottom w:val="nil"/>
              <w:right w:val="nil"/>
            </w:tcBorders>
            <w:noWrap/>
            <w:vAlign w:val="bottom"/>
          </w:tcPr>
          <w:p w:rsidR="00EE5811" w:rsidRPr="00A01296" w:rsidRDefault="0012073B" w:rsidP="008A68BE">
            <w:pPr>
              <w:jc w:val="right"/>
              <w:pPrChange w:id="3581" w:author="Иво Станков" w:date="2013-07-29T18:49:00Z">
                <w:pPr/>
              </w:pPrChange>
            </w:pPr>
            <w:r w:rsidRPr="00A01296">
              <w:t>968</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12073B" w:rsidP="008A68BE">
            <w:pPr>
              <w:pPrChange w:id="3582" w:author="Иво Станков" w:date="2013-07-29T18:48:00Z">
                <w:pPr/>
              </w:pPrChange>
            </w:pPr>
            <w:r w:rsidRPr="00A01296">
              <w:t>Задължения за дивиденти</w:t>
            </w:r>
          </w:p>
        </w:tc>
        <w:tc>
          <w:tcPr>
            <w:tcW w:w="920" w:type="dxa"/>
            <w:tcBorders>
              <w:top w:val="nil"/>
              <w:left w:val="nil"/>
              <w:bottom w:val="nil"/>
              <w:right w:val="nil"/>
            </w:tcBorders>
            <w:noWrap/>
            <w:vAlign w:val="bottom"/>
          </w:tcPr>
          <w:p w:rsidR="00EE5811" w:rsidRPr="00A01296" w:rsidRDefault="0012073B" w:rsidP="008A68BE">
            <w:pPr>
              <w:jc w:val="right"/>
              <w:pPrChange w:id="3583" w:author="Иво Станков" w:date="2013-07-29T18:49:00Z">
                <w:pPr/>
              </w:pPrChange>
            </w:pPr>
            <w:r w:rsidRPr="00A01296">
              <w:t>129</w:t>
            </w:r>
          </w:p>
        </w:tc>
        <w:tc>
          <w:tcPr>
            <w:tcW w:w="1080" w:type="dxa"/>
            <w:tcBorders>
              <w:top w:val="nil"/>
              <w:left w:val="nil"/>
              <w:bottom w:val="nil"/>
              <w:right w:val="nil"/>
            </w:tcBorders>
            <w:noWrap/>
            <w:vAlign w:val="bottom"/>
          </w:tcPr>
          <w:p w:rsidR="00EE5811" w:rsidRPr="00A01296" w:rsidRDefault="0012073B" w:rsidP="008A68BE">
            <w:pPr>
              <w:jc w:val="right"/>
              <w:pPrChange w:id="3584"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85" w:author="Иво Станков" w:date="2013-07-29T18:49:00Z">
                <w:pPr/>
              </w:pPrChange>
            </w:pPr>
            <w:r w:rsidRPr="00A01296">
              <w:t>-</w:t>
            </w:r>
          </w:p>
        </w:tc>
        <w:tc>
          <w:tcPr>
            <w:tcW w:w="960" w:type="dxa"/>
            <w:tcBorders>
              <w:top w:val="nil"/>
              <w:left w:val="nil"/>
              <w:bottom w:val="nil"/>
              <w:right w:val="nil"/>
            </w:tcBorders>
            <w:noWrap/>
            <w:vAlign w:val="bottom"/>
          </w:tcPr>
          <w:p w:rsidR="00EE5811" w:rsidRPr="00A01296" w:rsidRDefault="0012073B" w:rsidP="008A68BE">
            <w:pPr>
              <w:jc w:val="right"/>
              <w:pPrChange w:id="3586" w:author="Иво Станков" w:date="2013-07-29T18:49:00Z">
                <w:pPr/>
              </w:pPrChange>
            </w:pPr>
            <w:r w:rsidRPr="00A01296">
              <w:t>-</w:t>
            </w:r>
          </w:p>
        </w:tc>
        <w:tc>
          <w:tcPr>
            <w:tcW w:w="1040" w:type="dxa"/>
            <w:tcBorders>
              <w:top w:val="nil"/>
              <w:left w:val="nil"/>
              <w:bottom w:val="nil"/>
              <w:right w:val="nil"/>
            </w:tcBorders>
            <w:noWrap/>
            <w:vAlign w:val="bottom"/>
          </w:tcPr>
          <w:p w:rsidR="00EE5811" w:rsidRPr="00A01296" w:rsidRDefault="0012073B" w:rsidP="008A68BE">
            <w:pPr>
              <w:jc w:val="right"/>
              <w:pPrChange w:id="3587" w:author="Иво Станков" w:date="2013-07-29T18:49:00Z">
                <w:pPr/>
              </w:pPrChange>
            </w:pPr>
            <w:r w:rsidRPr="00A01296">
              <w:t>-</w:t>
            </w:r>
          </w:p>
        </w:tc>
        <w:tc>
          <w:tcPr>
            <w:tcW w:w="1243" w:type="dxa"/>
            <w:tcBorders>
              <w:top w:val="nil"/>
              <w:left w:val="nil"/>
              <w:bottom w:val="nil"/>
              <w:right w:val="nil"/>
            </w:tcBorders>
            <w:noWrap/>
            <w:vAlign w:val="bottom"/>
          </w:tcPr>
          <w:p w:rsidR="00EE5811" w:rsidRPr="00A01296" w:rsidRDefault="0012073B" w:rsidP="008A68BE">
            <w:pPr>
              <w:jc w:val="right"/>
              <w:pPrChange w:id="3588" w:author="Иво Станков" w:date="2013-07-29T18:49:00Z">
                <w:pPr/>
              </w:pPrChange>
            </w:pPr>
            <w:r w:rsidRPr="00A01296">
              <w:t>129</w:t>
            </w:r>
          </w:p>
        </w:tc>
      </w:tr>
      <w:tr w:rsidR="0012073B" w:rsidRPr="00A01296" w:rsidTr="00A12DC3">
        <w:trPr>
          <w:trHeight w:val="170"/>
          <w:jc w:val="center"/>
        </w:trPr>
        <w:tc>
          <w:tcPr>
            <w:tcW w:w="4080" w:type="dxa"/>
            <w:tcBorders>
              <w:top w:val="nil"/>
              <w:left w:val="nil"/>
              <w:bottom w:val="nil"/>
              <w:right w:val="nil"/>
            </w:tcBorders>
            <w:noWrap/>
            <w:vAlign w:val="center"/>
          </w:tcPr>
          <w:p w:rsidR="004C0111" w:rsidRPr="00A01296" w:rsidRDefault="004C0111" w:rsidP="008A68BE">
            <w:pPr>
              <w:pPrChange w:id="3589" w:author="Иво Станков" w:date="2013-07-29T18:48:00Z">
                <w:pPr/>
              </w:pPrChange>
            </w:pPr>
          </w:p>
        </w:tc>
        <w:tc>
          <w:tcPr>
            <w:tcW w:w="92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90" w:author="Иво Станков" w:date="2013-07-29T18:49:00Z">
                <w:pPr/>
              </w:pPrChange>
            </w:pPr>
            <w:r w:rsidRPr="00A01296">
              <w:t>1,553</w:t>
            </w:r>
          </w:p>
        </w:tc>
        <w:tc>
          <w:tcPr>
            <w:tcW w:w="108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91" w:author="Иво Станков" w:date="2013-07-29T18:49:00Z">
                <w:pPr/>
              </w:pPrChange>
            </w:pPr>
            <w:r w:rsidRPr="00A01296">
              <w:t>-</w:t>
            </w:r>
          </w:p>
        </w:tc>
        <w:tc>
          <w:tcPr>
            <w:tcW w:w="96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92" w:author="Иво Станков" w:date="2013-07-29T18:49:00Z">
                <w:pPr/>
              </w:pPrChange>
            </w:pPr>
            <w:r w:rsidRPr="00A01296">
              <w:t>-</w:t>
            </w:r>
          </w:p>
        </w:tc>
        <w:tc>
          <w:tcPr>
            <w:tcW w:w="96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93" w:author="Иво Станков" w:date="2013-07-29T18:49:00Z">
                <w:pPr/>
              </w:pPrChange>
            </w:pPr>
            <w:r w:rsidRPr="00A01296">
              <w:t>-</w:t>
            </w:r>
          </w:p>
        </w:tc>
        <w:tc>
          <w:tcPr>
            <w:tcW w:w="1040"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94" w:author="Иво Станков" w:date="2013-07-29T18:49:00Z">
                <w:pPr/>
              </w:pPrChange>
            </w:pPr>
            <w:r w:rsidRPr="00A01296">
              <w:t>-</w:t>
            </w:r>
          </w:p>
        </w:tc>
        <w:tc>
          <w:tcPr>
            <w:tcW w:w="1243" w:type="dxa"/>
            <w:tcBorders>
              <w:top w:val="single" w:sz="8" w:space="0" w:color="auto"/>
              <w:left w:val="nil"/>
              <w:bottom w:val="double" w:sz="6" w:space="0" w:color="auto"/>
              <w:right w:val="nil"/>
            </w:tcBorders>
            <w:noWrap/>
            <w:vAlign w:val="bottom"/>
          </w:tcPr>
          <w:p w:rsidR="00EE5811" w:rsidRPr="00A01296" w:rsidRDefault="0012073B" w:rsidP="008A68BE">
            <w:pPr>
              <w:jc w:val="right"/>
              <w:pPrChange w:id="3595" w:author="Иво Станков" w:date="2013-07-29T18:49:00Z">
                <w:pPr/>
              </w:pPrChange>
            </w:pPr>
            <w:r w:rsidRPr="00A01296">
              <w:t>1,553</w:t>
            </w:r>
          </w:p>
        </w:tc>
      </w:tr>
    </w:tbl>
    <w:p w:rsidR="00EE5811" w:rsidRDefault="0012073B" w:rsidP="008A68BE">
      <w:pPr>
        <w:pStyle w:val="Heading1"/>
        <w:numPr>
          <w:ilvl w:val="1"/>
          <w:numId w:val="32"/>
        </w:numPr>
        <w:pPrChange w:id="3596" w:author="Иво Станков" w:date="2013-07-29T18:48:00Z">
          <w:pPr>
            <w:jc w:val="right"/>
          </w:pPr>
        </w:pPrChange>
      </w:pPr>
      <w:bookmarkStart w:id="3597" w:name="_Toc355005253"/>
      <w:bookmarkEnd w:id="3395"/>
      <w:r w:rsidRPr="00146731">
        <w:t xml:space="preserve">РИСК НА ЛИХВОНОСНИТЕ ПАРИЧНИ </w:t>
      </w:r>
      <w:proofErr w:type="gramStart"/>
      <w:r w:rsidRPr="00146731">
        <w:t>ПОТОЦИ</w:t>
      </w:r>
      <w:bookmarkEnd w:id="3597"/>
      <w:r>
        <w:t xml:space="preserve"> </w:t>
      </w:r>
      <w:proofErr w:type="gramEnd"/>
    </w:p>
    <w:p w:rsidR="009A7BCE" w:rsidRDefault="0012073B" w:rsidP="008A68BE">
      <w:pPr>
        <w:rPr>
          <w:ins w:id="3598" w:author="Иво Станков" w:date="2013-07-29T18:16:00Z"/>
        </w:rPr>
        <w:pPrChange w:id="3599" w:author="Иво Станков" w:date="2013-07-29T18:48:00Z">
          <w:pPr/>
        </w:pPrChange>
      </w:pPr>
      <w:r w:rsidRPr="00146731">
        <w:tab/>
        <w:t>Като цяло дружеството има значителна част лихвоносни активи. Приходите и оперативните парични потоци са стабилни, предвидими и относително слабо зависими от промените в пазарните лихвени равнища, доколкото основната част от лихвоносните активи са с фиксиран лихвен процент – инвестиции, държани до падеж - облигации (деноминирани в евро), инвестиции на разположение за продажба (държавни ценни книжа в лева и евро)</w:t>
      </w:r>
      <w:r>
        <w:t xml:space="preserve"> </w:t>
      </w:r>
      <w:r w:rsidRPr="00146731">
        <w:t xml:space="preserve">и предоставени срочни депозити в банки (в лева и в </w:t>
      </w:r>
      <w:proofErr w:type="gramStart"/>
      <w:r w:rsidRPr="00146731">
        <w:t xml:space="preserve">евро). </w:t>
      </w:r>
      <w:proofErr w:type="gramEnd"/>
    </w:p>
    <w:p w:rsidR="009A7BCE" w:rsidRDefault="009A7BCE" w:rsidP="008A68BE">
      <w:pPr>
        <w:rPr>
          <w:ins w:id="3600" w:author="Иво Станков" w:date="2013-07-29T18:16:00Z"/>
        </w:rPr>
        <w:pPrChange w:id="3601" w:author="Иво Станков" w:date="2013-07-29T18:48:00Z">
          <w:pPr>
            <w:widowControl/>
            <w:jc w:val="left"/>
          </w:pPr>
        </w:pPrChange>
      </w:pPr>
      <w:ins w:id="3602" w:author="Иво Станков" w:date="2013-07-29T18:16:00Z">
        <w:r>
          <w:br w:type="page"/>
        </w:r>
      </w:ins>
    </w:p>
    <w:p w:rsidR="004C0111" w:rsidRDefault="004C0111" w:rsidP="008A68BE">
      <w:pPr>
        <w:pPrChange w:id="3603" w:author="Иво Станков" w:date="2013-07-29T18:48:00Z">
          <w:pPr/>
        </w:pPrChange>
      </w:pPr>
    </w:p>
    <w:tbl>
      <w:tblPr>
        <w:tblW w:w="9980" w:type="dxa"/>
        <w:tblInd w:w="55" w:type="dxa"/>
        <w:tblCellMar>
          <w:left w:w="70" w:type="dxa"/>
          <w:right w:w="70" w:type="dxa"/>
        </w:tblCellMar>
        <w:tblLook w:val="00A0" w:firstRow="1" w:lastRow="0" w:firstColumn="1" w:lastColumn="0" w:noHBand="0" w:noVBand="0"/>
      </w:tblPr>
      <w:tblGrid>
        <w:gridCol w:w="4100"/>
        <w:gridCol w:w="1934"/>
        <w:gridCol w:w="1726"/>
        <w:gridCol w:w="1260"/>
        <w:gridCol w:w="960"/>
      </w:tblGrid>
      <w:tr w:rsidR="0012073B" w:rsidRPr="009C5860" w:rsidTr="009C5860">
        <w:trPr>
          <w:trHeight w:val="170"/>
        </w:trPr>
        <w:tc>
          <w:tcPr>
            <w:tcW w:w="4100" w:type="dxa"/>
            <w:tcBorders>
              <w:top w:val="nil"/>
              <w:left w:val="nil"/>
              <w:bottom w:val="nil"/>
              <w:right w:val="nil"/>
            </w:tcBorders>
            <w:noWrap/>
            <w:vAlign w:val="center"/>
          </w:tcPr>
          <w:p w:rsidR="004C0111" w:rsidRDefault="00A01296" w:rsidP="008A68BE">
            <w:pPr>
              <w:pPrChange w:id="3604" w:author="Иво Станков" w:date="2013-07-29T18:48:00Z">
                <w:pPr/>
              </w:pPrChange>
            </w:pPr>
            <w:ins w:id="3605" w:author="Иво Станков" w:date="2013-07-29T18:22:00Z">
              <w:r w:rsidRPr="00A12DC3">
                <w:rPr>
                  <w:lang w:val="en-US"/>
                </w:rPr>
                <w:t>30.06</w:t>
              </w:r>
              <w:r>
                <w:t>.2013</w:t>
              </w:r>
            </w:ins>
          </w:p>
        </w:tc>
        <w:tc>
          <w:tcPr>
            <w:tcW w:w="3660" w:type="dxa"/>
            <w:gridSpan w:val="2"/>
            <w:tcBorders>
              <w:top w:val="nil"/>
              <w:left w:val="nil"/>
              <w:bottom w:val="nil"/>
              <w:right w:val="nil"/>
            </w:tcBorders>
            <w:noWrap/>
            <w:vAlign w:val="center"/>
          </w:tcPr>
          <w:p w:rsidR="004C0111" w:rsidRDefault="0012073B" w:rsidP="008A68BE">
            <w:pPr>
              <w:pPrChange w:id="3606" w:author="Иво Станков" w:date="2013-07-29T18:48:00Z">
                <w:pPr/>
              </w:pPrChange>
            </w:pPr>
            <w:r w:rsidRPr="009C5860">
              <w:t>Лихвени</w:t>
            </w:r>
          </w:p>
        </w:tc>
        <w:tc>
          <w:tcPr>
            <w:tcW w:w="1260" w:type="dxa"/>
            <w:tcBorders>
              <w:top w:val="nil"/>
              <w:left w:val="nil"/>
              <w:bottom w:val="nil"/>
              <w:right w:val="nil"/>
            </w:tcBorders>
            <w:noWrap/>
            <w:vAlign w:val="center"/>
          </w:tcPr>
          <w:p w:rsidR="004C0111" w:rsidRDefault="0012073B" w:rsidP="008A68BE">
            <w:pPr>
              <w:pPrChange w:id="3607" w:author="Иво Станков" w:date="2013-07-29T18:48:00Z">
                <w:pPr/>
              </w:pPrChange>
            </w:pPr>
            <w:r w:rsidRPr="009C5860">
              <w:t>Нелихвени</w:t>
            </w:r>
          </w:p>
        </w:tc>
        <w:tc>
          <w:tcPr>
            <w:tcW w:w="960" w:type="dxa"/>
            <w:tcBorders>
              <w:top w:val="nil"/>
              <w:left w:val="nil"/>
              <w:bottom w:val="nil"/>
              <w:right w:val="nil"/>
            </w:tcBorders>
            <w:noWrap/>
            <w:vAlign w:val="center"/>
          </w:tcPr>
          <w:p w:rsidR="004C0111" w:rsidRDefault="0012073B" w:rsidP="008A68BE">
            <w:pPr>
              <w:pPrChange w:id="3608" w:author="Иво Станков" w:date="2013-07-29T18:48:00Z">
                <w:pPr/>
              </w:pPrChange>
            </w:pPr>
            <w:r w:rsidRPr="009C5860">
              <w:t>Общо</w:t>
            </w:r>
          </w:p>
        </w:tc>
      </w:tr>
      <w:tr w:rsidR="0012073B" w:rsidRPr="009C5860" w:rsidDel="00A01296" w:rsidTr="009C5860">
        <w:trPr>
          <w:trHeight w:val="170"/>
          <w:del w:id="3609" w:author="Иво Станков" w:date="2013-07-29T18:22:00Z"/>
        </w:trPr>
        <w:tc>
          <w:tcPr>
            <w:tcW w:w="4100" w:type="dxa"/>
            <w:tcBorders>
              <w:top w:val="nil"/>
              <w:left w:val="nil"/>
              <w:bottom w:val="nil"/>
              <w:right w:val="nil"/>
            </w:tcBorders>
            <w:noWrap/>
            <w:vAlign w:val="center"/>
          </w:tcPr>
          <w:p w:rsidR="004C0111" w:rsidDel="00A01296" w:rsidRDefault="006F14B9" w:rsidP="008A68BE">
            <w:pPr>
              <w:rPr>
                <w:del w:id="3610" w:author="Иво Станков" w:date="2013-07-29T18:22:00Z"/>
              </w:rPr>
              <w:pPrChange w:id="3611" w:author="Иво Станков" w:date="2013-07-29T18:48:00Z">
                <w:pPr/>
              </w:pPrChange>
            </w:pPr>
            <w:del w:id="3612" w:author="Иво Станков" w:date="2013-07-29T18:22:00Z">
              <w:r w:rsidRPr="00A12DC3" w:rsidDel="00A01296">
                <w:rPr>
                  <w:lang w:val="en-US"/>
                </w:rPr>
                <w:delText>30.06</w:delText>
              </w:r>
              <w:r w:rsidR="00D86007" w:rsidDel="00A01296">
                <w:delText>.2013</w:delText>
              </w:r>
            </w:del>
          </w:p>
        </w:tc>
        <w:tc>
          <w:tcPr>
            <w:tcW w:w="1934" w:type="dxa"/>
            <w:tcBorders>
              <w:top w:val="nil"/>
              <w:left w:val="nil"/>
              <w:bottom w:val="nil"/>
              <w:right w:val="nil"/>
            </w:tcBorders>
            <w:noWrap/>
            <w:vAlign w:val="center"/>
          </w:tcPr>
          <w:p w:rsidR="004C0111" w:rsidDel="00A01296" w:rsidRDefault="004C0111" w:rsidP="008A68BE">
            <w:pPr>
              <w:rPr>
                <w:del w:id="3613" w:author="Иво Станков" w:date="2013-07-29T18:22:00Z"/>
              </w:rPr>
              <w:pPrChange w:id="3614" w:author="Иво Станков" w:date="2013-07-29T18:48:00Z">
                <w:pPr/>
              </w:pPrChange>
            </w:pPr>
          </w:p>
        </w:tc>
        <w:tc>
          <w:tcPr>
            <w:tcW w:w="1726" w:type="dxa"/>
            <w:tcBorders>
              <w:top w:val="nil"/>
              <w:left w:val="nil"/>
              <w:bottom w:val="nil"/>
              <w:right w:val="nil"/>
            </w:tcBorders>
            <w:noWrap/>
            <w:vAlign w:val="center"/>
          </w:tcPr>
          <w:p w:rsidR="004C0111" w:rsidDel="00A01296" w:rsidRDefault="004C0111" w:rsidP="008A68BE">
            <w:pPr>
              <w:rPr>
                <w:del w:id="3615" w:author="Иво Станков" w:date="2013-07-29T18:22:00Z"/>
              </w:rPr>
              <w:pPrChange w:id="3616" w:author="Иво Станков" w:date="2013-07-29T18:48:00Z">
                <w:pPr/>
              </w:pPrChange>
            </w:pPr>
          </w:p>
        </w:tc>
        <w:tc>
          <w:tcPr>
            <w:tcW w:w="1260" w:type="dxa"/>
            <w:tcBorders>
              <w:top w:val="nil"/>
              <w:left w:val="nil"/>
              <w:bottom w:val="nil"/>
              <w:right w:val="nil"/>
            </w:tcBorders>
            <w:noWrap/>
            <w:vAlign w:val="center"/>
          </w:tcPr>
          <w:p w:rsidR="004C0111" w:rsidDel="00A01296" w:rsidRDefault="004C0111" w:rsidP="008A68BE">
            <w:pPr>
              <w:rPr>
                <w:del w:id="3617" w:author="Иво Станков" w:date="2013-07-29T18:22:00Z"/>
              </w:rPr>
              <w:pPrChange w:id="3618" w:author="Иво Станков" w:date="2013-07-29T18:48:00Z">
                <w:pPr/>
              </w:pPrChange>
            </w:pPr>
          </w:p>
        </w:tc>
        <w:tc>
          <w:tcPr>
            <w:tcW w:w="960" w:type="dxa"/>
            <w:tcBorders>
              <w:top w:val="nil"/>
              <w:left w:val="nil"/>
              <w:bottom w:val="nil"/>
              <w:right w:val="nil"/>
            </w:tcBorders>
            <w:noWrap/>
            <w:vAlign w:val="center"/>
          </w:tcPr>
          <w:p w:rsidR="004C0111" w:rsidDel="00A01296" w:rsidRDefault="004C0111" w:rsidP="008A68BE">
            <w:pPr>
              <w:rPr>
                <w:del w:id="3619" w:author="Иво Станков" w:date="2013-07-29T18:22:00Z"/>
              </w:rPr>
              <w:pPrChange w:id="3620" w:author="Иво Станков" w:date="2013-07-29T18:48:00Z">
                <w:pPr/>
              </w:pPrChange>
            </w:pP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621" w:author="Иво Станков" w:date="2013-07-29T18:48:00Z">
                <w:pPr/>
              </w:pPrChange>
            </w:pPr>
          </w:p>
        </w:tc>
        <w:tc>
          <w:tcPr>
            <w:tcW w:w="1934" w:type="dxa"/>
            <w:tcBorders>
              <w:top w:val="nil"/>
              <w:left w:val="nil"/>
              <w:bottom w:val="nil"/>
              <w:right w:val="nil"/>
            </w:tcBorders>
            <w:noWrap/>
            <w:vAlign w:val="center"/>
          </w:tcPr>
          <w:p w:rsidR="004C0111" w:rsidRDefault="0012073B" w:rsidP="008A68BE">
            <w:pPr>
              <w:pPrChange w:id="3622" w:author="Иво Станков" w:date="2013-07-29T18:48:00Z">
                <w:pPr/>
              </w:pPrChange>
            </w:pPr>
            <w:r w:rsidRPr="009C5860">
              <w:t>Фиксиран лихвен %</w:t>
            </w:r>
          </w:p>
        </w:tc>
        <w:tc>
          <w:tcPr>
            <w:tcW w:w="1726" w:type="dxa"/>
            <w:tcBorders>
              <w:top w:val="nil"/>
              <w:left w:val="nil"/>
              <w:bottom w:val="nil"/>
              <w:right w:val="nil"/>
            </w:tcBorders>
            <w:noWrap/>
            <w:vAlign w:val="center"/>
          </w:tcPr>
          <w:p w:rsidR="004C0111" w:rsidRDefault="0012073B" w:rsidP="008A68BE">
            <w:pPr>
              <w:pPrChange w:id="3623" w:author="Иво Станков" w:date="2013-07-29T18:48:00Z">
                <w:pPr/>
              </w:pPrChange>
            </w:pPr>
            <w:r w:rsidRPr="009C5860">
              <w:t>Плаващ лихвен %</w:t>
            </w:r>
          </w:p>
        </w:tc>
        <w:tc>
          <w:tcPr>
            <w:tcW w:w="1260" w:type="dxa"/>
            <w:tcBorders>
              <w:top w:val="nil"/>
              <w:left w:val="nil"/>
              <w:bottom w:val="nil"/>
              <w:right w:val="nil"/>
            </w:tcBorders>
            <w:noWrap/>
            <w:vAlign w:val="center"/>
          </w:tcPr>
          <w:p w:rsidR="004C0111" w:rsidRDefault="004C0111" w:rsidP="008A68BE">
            <w:pPr>
              <w:pPrChange w:id="3624" w:author="Иво Станков" w:date="2013-07-29T18:48:00Z">
                <w:pPr/>
              </w:pPrChange>
            </w:pPr>
          </w:p>
        </w:tc>
        <w:tc>
          <w:tcPr>
            <w:tcW w:w="960" w:type="dxa"/>
            <w:tcBorders>
              <w:top w:val="nil"/>
              <w:left w:val="nil"/>
              <w:bottom w:val="nil"/>
              <w:right w:val="nil"/>
            </w:tcBorders>
            <w:noWrap/>
            <w:vAlign w:val="center"/>
          </w:tcPr>
          <w:p w:rsidR="004C0111" w:rsidRDefault="004C0111" w:rsidP="008A68BE">
            <w:pPr>
              <w:pPrChange w:id="3625" w:author="Иво Станков" w:date="2013-07-29T18:48:00Z">
                <w:pPr/>
              </w:pPrChange>
            </w:pP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626" w:author="Иво Станков" w:date="2013-07-29T18:48:00Z">
                <w:pPr/>
              </w:pPrChange>
            </w:pPr>
          </w:p>
        </w:tc>
        <w:tc>
          <w:tcPr>
            <w:tcW w:w="1934" w:type="dxa"/>
            <w:tcBorders>
              <w:top w:val="nil"/>
              <w:left w:val="nil"/>
              <w:bottom w:val="nil"/>
              <w:right w:val="nil"/>
            </w:tcBorders>
            <w:noWrap/>
            <w:vAlign w:val="center"/>
          </w:tcPr>
          <w:p w:rsidR="00EE5811" w:rsidRDefault="0012073B" w:rsidP="008A68BE">
            <w:pPr>
              <w:pPrChange w:id="3627" w:author="Иво Станков" w:date="2013-07-29T18:48:00Z">
                <w:pPr/>
              </w:pPrChange>
            </w:pPr>
            <w:r w:rsidRPr="009C5860">
              <w:t>BGN '000</w:t>
            </w:r>
          </w:p>
        </w:tc>
        <w:tc>
          <w:tcPr>
            <w:tcW w:w="1726" w:type="dxa"/>
            <w:tcBorders>
              <w:top w:val="nil"/>
              <w:left w:val="nil"/>
              <w:bottom w:val="nil"/>
              <w:right w:val="nil"/>
            </w:tcBorders>
            <w:noWrap/>
            <w:vAlign w:val="center"/>
          </w:tcPr>
          <w:p w:rsidR="00EE5811" w:rsidRDefault="0012073B" w:rsidP="008A68BE">
            <w:pPr>
              <w:pPrChange w:id="3628" w:author="Иво Станков" w:date="2013-07-29T18:48:00Z">
                <w:pPr/>
              </w:pPrChange>
            </w:pPr>
            <w:r w:rsidRPr="009C5860">
              <w:t>BGN '000</w:t>
            </w:r>
          </w:p>
        </w:tc>
        <w:tc>
          <w:tcPr>
            <w:tcW w:w="1260" w:type="dxa"/>
            <w:tcBorders>
              <w:top w:val="nil"/>
              <w:left w:val="nil"/>
              <w:bottom w:val="nil"/>
              <w:right w:val="nil"/>
            </w:tcBorders>
            <w:noWrap/>
            <w:vAlign w:val="center"/>
          </w:tcPr>
          <w:p w:rsidR="00EE5811" w:rsidRDefault="0012073B" w:rsidP="008A68BE">
            <w:pPr>
              <w:pPrChange w:id="3629" w:author="Иво Станков" w:date="2013-07-29T18:48:00Z">
                <w:pPr/>
              </w:pPrChange>
            </w:pPr>
            <w:r w:rsidRPr="009C5860">
              <w:t>BGN '000</w:t>
            </w:r>
          </w:p>
        </w:tc>
        <w:tc>
          <w:tcPr>
            <w:tcW w:w="960" w:type="dxa"/>
            <w:tcBorders>
              <w:top w:val="nil"/>
              <w:left w:val="nil"/>
              <w:bottom w:val="nil"/>
              <w:right w:val="nil"/>
            </w:tcBorders>
            <w:noWrap/>
            <w:vAlign w:val="center"/>
          </w:tcPr>
          <w:p w:rsidR="00EE5811" w:rsidRDefault="0012073B" w:rsidP="008A68BE">
            <w:pPr>
              <w:pPrChange w:id="3630" w:author="Иво Станков" w:date="2013-07-29T18:48:00Z">
                <w:pPr/>
              </w:pPrChange>
            </w:pPr>
            <w:r w:rsidRPr="009C5860">
              <w:t>BGN '000</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31" w:author="Иво Станков" w:date="2013-07-29T18:48:00Z">
                <w:pPr/>
              </w:pPrChange>
            </w:pPr>
            <w:r w:rsidRPr="009C5860">
              <w:t>Финансови активи</w:t>
            </w:r>
          </w:p>
        </w:tc>
        <w:tc>
          <w:tcPr>
            <w:tcW w:w="1934" w:type="dxa"/>
            <w:tcBorders>
              <w:top w:val="nil"/>
              <w:left w:val="nil"/>
              <w:bottom w:val="nil"/>
              <w:right w:val="nil"/>
            </w:tcBorders>
            <w:noWrap/>
            <w:vAlign w:val="center"/>
          </w:tcPr>
          <w:p w:rsidR="00EE5811" w:rsidRDefault="00EE5811" w:rsidP="008A68BE">
            <w:pPr>
              <w:pPrChange w:id="3632" w:author="Иво Станков" w:date="2013-07-29T18:48:00Z">
                <w:pPr/>
              </w:pPrChange>
            </w:pPr>
          </w:p>
        </w:tc>
        <w:tc>
          <w:tcPr>
            <w:tcW w:w="1726" w:type="dxa"/>
            <w:tcBorders>
              <w:top w:val="nil"/>
              <w:left w:val="nil"/>
              <w:bottom w:val="nil"/>
              <w:right w:val="nil"/>
            </w:tcBorders>
            <w:noWrap/>
            <w:vAlign w:val="center"/>
          </w:tcPr>
          <w:p w:rsidR="00EE5811" w:rsidRDefault="00EE5811" w:rsidP="008A68BE">
            <w:pPr>
              <w:pPrChange w:id="3633" w:author="Иво Станков" w:date="2013-07-29T18:48:00Z">
                <w:pPr/>
              </w:pPrChange>
            </w:pPr>
          </w:p>
        </w:tc>
        <w:tc>
          <w:tcPr>
            <w:tcW w:w="1260" w:type="dxa"/>
            <w:tcBorders>
              <w:top w:val="nil"/>
              <w:left w:val="nil"/>
              <w:bottom w:val="nil"/>
              <w:right w:val="nil"/>
            </w:tcBorders>
            <w:noWrap/>
            <w:vAlign w:val="center"/>
          </w:tcPr>
          <w:p w:rsidR="00EE5811" w:rsidRDefault="00EE5811" w:rsidP="008A68BE">
            <w:pPr>
              <w:pPrChange w:id="3634" w:author="Иво Станков" w:date="2013-07-29T18:48:00Z">
                <w:pPr/>
              </w:pPrChange>
            </w:pPr>
          </w:p>
        </w:tc>
        <w:tc>
          <w:tcPr>
            <w:tcW w:w="960" w:type="dxa"/>
            <w:tcBorders>
              <w:top w:val="nil"/>
              <w:left w:val="nil"/>
              <w:bottom w:val="nil"/>
              <w:right w:val="nil"/>
            </w:tcBorders>
            <w:noWrap/>
            <w:vAlign w:val="center"/>
          </w:tcPr>
          <w:p w:rsidR="00EE5811" w:rsidRDefault="00EE5811" w:rsidP="008A68BE">
            <w:pPr>
              <w:pPrChange w:id="3635" w:author="Иво Станков" w:date="2013-07-29T18:48:00Z">
                <w:pPr/>
              </w:pPrChange>
            </w:pP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36" w:author="Иво Станков" w:date="2013-07-29T18:48:00Z">
                <w:pPr/>
              </w:pPrChange>
            </w:pPr>
            <w:r w:rsidRPr="009C5860">
              <w:t>Инвестиции на разположение за продажба</w:t>
            </w:r>
          </w:p>
        </w:tc>
        <w:tc>
          <w:tcPr>
            <w:tcW w:w="1934" w:type="dxa"/>
            <w:tcBorders>
              <w:top w:val="nil"/>
              <w:left w:val="nil"/>
              <w:bottom w:val="nil"/>
              <w:right w:val="nil"/>
            </w:tcBorders>
            <w:noWrap/>
          </w:tcPr>
          <w:p w:rsidR="00EE5811" w:rsidRPr="00A12DC3" w:rsidRDefault="006F14B9" w:rsidP="008A68BE">
            <w:pPr>
              <w:rPr>
                <w:rFonts w:asciiTheme="minorHAnsi" w:hAnsiTheme="minorHAnsi"/>
                <w:lang w:val="en-US"/>
              </w:rPr>
              <w:pPrChange w:id="3637" w:author="Иво Станков" w:date="2013-07-29T18:48:00Z">
                <w:pPr/>
              </w:pPrChange>
            </w:pPr>
            <w:r w:rsidRPr="00A12DC3">
              <w:rPr>
                <w:lang w:val="en-US"/>
              </w:rPr>
              <w:t>1,7</w:t>
            </w:r>
            <w:r w:rsidR="00E335AB">
              <w:rPr>
                <w:lang w:val="en-US"/>
              </w:rPr>
              <w:t>45</w:t>
            </w:r>
          </w:p>
        </w:tc>
        <w:tc>
          <w:tcPr>
            <w:tcW w:w="1726" w:type="dxa"/>
            <w:tcBorders>
              <w:top w:val="nil"/>
              <w:left w:val="nil"/>
              <w:bottom w:val="nil"/>
              <w:right w:val="nil"/>
            </w:tcBorders>
            <w:noWrap/>
          </w:tcPr>
          <w:p w:rsidR="00EE5811" w:rsidRDefault="0012073B" w:rsidP="008A68BE">
            <w:pPr>
              <w:pPrChange w:id="3638" w:author="Иво Станков" w:date="2013-07-29T18:48:00Z">
                <w:pPr/>
              </w:pPrChange>
            </w:pPr>
            <w:r w:rsidRPr="009C5860">
              <w:t xml:space="preserve"> -</w:t>
            </w:r>
          </w:p>
        </w:tc>
        <w:tc>
          <w:tcPr>
            <w:tcW w:w="1260" w:type="dxa"/>
            <w:tcBorders>
              <w:top w:val="nil"/>
              <w:left w:val="nil"/>
              <w:bottom w:val="nil"/>
              <w:right w:val="nil"/>
            </w:tcBorders>
            <w:noWrap/>
          </w:tcPr>
          <w:p w:rsidR="00EE5811" w:rsidRPr="00A12DC3" w:rsidRDefault="006F14B9" w:rsidP="008A68BE">
            <w:pPr>
              <w:rPr>
                <w:lang w:val="en-US"/>
              </w:rPr>
              <w:pPrChange w:id="3639" w:author="Иво Станков" w:date="2013-07-29T18:48:00Z">
                <w:pPr/>
              </w:pPrChange>
            </w:pPr>
            <w:r w:rsidRPr="00A12DC3">
              <w:rPr>
                <w:lang w:val="en-US"/>
              </w:rPr>
              <w:t>337</w:t>
            </w:r>
          </w:p>
        </w:tc>
        <w:tc>
          <w:tcPr>
            <w:tcW w:w="960" w:type="dxa"/>
            <w:tcBorders>
              <w:top w:val="nil"/>
              <w:left w:val="nil"/>
              <w:bottom w:val="nil"/>
              <w:right w:val="nil"/>
            </w:tcBorders>
            <w:noWrap/>
          </w:tcPr>
          <w:p w:rsidR="00EE5811" w:rsidRPr="00A12DC3" w:rsidRDefault="006F14B9" w:rsidP="008A68BE">
            <w:pPr>
              <w:rPr>
                <w:lang w:val="en-US"/>
              </w:rPr>
              <w:pPrChange w:id="3640" w:author="Иво Станков" w:date="2013-07-29T18:48:00Z">
                <w:pPr/>
              </w:pPrChange>
            </w:pPr>
            <w:r w:rsidRPr="00A12DC3">
              <w:rPr>
                <w:lang w:val="en-US"/>
              </w:rPr>
              <w:t>2,</w:t>
            </w:r>
            <w:r w:rsidR="00630DB8">
              <w:rPr>
                <w:lang w:val="en-US"/>
              </w:rPr>
              <w:t>082</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41" w:author="Иво Станков" w:date="2013-07-29T18:48:00Z">
                <w:pPr/>
              </w:pPrChange>
            </w:pPr>
            <w:r w:rsidRPr="009C5860">
              <w:t>Инвестиции държани до падеж</w:t>
            </w:r>
          </w:p>
        </w:tc>
        <w:tc>
          <w:tcPr>
            <w:tcW w:w="1934" w:type="dxa"/>
            <w:tcBorders>
              <w:top w:val="nil"/>
              <w:left w:val="nil"/>
              <w:bottom w:val="nil"/>
              <w:right w:val="nil"/>
            </w:tcBorders>
            <w:noWrap/>
          </w:tcPr>
          <w:p w:rsidR="00EE5811" w:rsidRDefault="0012073B" w:rsidP="008A68BE">
            <w:pPr>
              <w:pPrChange w:id="3642" w:author="Иво Станков" w:date="2013-07-29T18:48:00Z">
                <w:pPr/>
              </w:pPrChange>
            </w:pPr>
            <w:r w:rsidRPr="009C5860">
              <w:t>-</w:t>
            </w:r>
          </w:p>
        </w:tc>
        <w:tc>
          <w:tcPr>
            <w:tcW w:w="1726" w:type="dxa"/>
            <w:tcBorders>
              <w:top w:val="nil"/>
              <w:left w:val="nil"/>
              <w:bottom w:val="nil"/>
              <w:right w:val="nil"/>
            </w:tcBorders>
            <w:noWrap/>
          </w:tcPr>
          <w:p w:rsidR="00EE5811" w:rsidRDefault="0012073B" w:rsidP="008A68BE">
            <w:pPr>
              <w:pPrChange w:id="3643" w:author="Иво Станков" w:date="2013-07-29T18:48:00Z">
                <w:pPr/>
              </w:pPrChange>
            </w:pPr>
            <w:r w:rsidRPr="009C5860">
              <w:t xml:space="preserve"> -</w:t>
            </w:r>
          </w:p>
        </w:tc>
        <w:tc>
          <w:tcPr>
            <w:tcW w:w="1260" w:type="dxa"/>
            <w:tcBorders>
              <w:top w:val="nil"/>
              <w:left w:val="nil"/>
              <w:bottom w:val="nil"/>
              <w:right w:val="nil"/>
            </w:tcBorders>
            <w:noWrap/>
          </w:tcPr>
          <w:p w:rsidR="00EE5811" w:rsidRDefault="00EE5811" w:rsidP="008A68BE">
            <w:pPr>
              <w:pPrChange w:id="3644" w:author="Иво Станков" w:date="2013-07-29T18:48:00Z">
                <w:pPr/>
              </w:pPrChange>
            </w:pPr>
          </w:p>
        </w:tc>
        <w:tc>
          <w:tcPr>
            <w:tcW w:w="960" w:type="dxa"/>
            <w:tcBorders>
              <w:top w:val="nil"/>
              <w:left w:val="nil"/>
              <w:bottom w:val="nil"/>
              <w:right w:val="nil"/>
            </w:tcBorders>
            <w:noWrap/>
          </w:tcPr>
          <w:p w:rsidR="00EE5811" w:rsidRDefault="0012073B" w:rsidP="008A68BE">
            <w:pPr>
              <w:pPrChange w:id="3645" w:author="Иво Станков" w:date="2013-07-29T18:48:00Z">
                <w:pPr/>
              </w:pPrChange>
            </w:pPr>
            <w:r w:rsidRPr="009C5860">
              <w:t xml:space="preserve"> </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46" w:author="Иво Станков" w:date="2013-07-29T18:48:00Z">
                <w:pPr/>
              </w:pPrChange>
            </w:pPr>
            <w:r w:rsidRPr="009C5860">
              <w:t>Търговски вземания</w:t>
            </w:r>
          </w:p>
        </w:tc>
        <w:tc>
          <w:tcPr>
            <w:tcW w:w="1934" w:type="dxa"/>
            <w:tcBorders>
              <w:top w:val="nil"/>
              <w:left w:val="nil"/>
              <w:bottom w:val="nil"/>
              <w:right w:val="nil"/>
            </w:tcBorders>
            <w:noWrap/>
          </w:tcPr>
          <w:p w:rsidR="00EE5811" w:rsidRDefault="0012073B" w:rsidP="008A68BE">
            <w:pPr>
              <w:pPrChange w:id="3647" w:author="Иво Станков" w:date="2013-07-29T18:48:00Z">
                <w:pPr/>
              </w:pPrChange>
            </w:pPr>
            <w:r w:rsidRPr="009C5860">
              <w:t xml:space="preserve"> -</w:t>
            </w:r>
          </w:p>
        </w:tc>
        <w:tc>
          <w:tcPr>
            <w:tcW w:w="1726" w:type="dxa"/>
            <w:tcBorders>
              <w:top w:val="nil"/>
              <w:left w:val="nil"/>
              <w:bottom w:val="nil"/>
              <w:right w:val="nil"/>
            </w:tcBorders>
            <w:noWrap/>
          </w:tcPr>
          <w:p w:rsidR="00EE5811" w:rsidRDefault="0012073B" w:rsidP="008A68BE">
            <w:pPr>
              <w:pPrChange w:id="3648" w:author="Иво Станков" w:date="2013-07-29T18:48:00Z">
                <w:pPr/>
              </w:pPrChange>
            </w:pPr>
            <w:r w:rsidRPr="009C5860">
              <w:t xml:space="preserve"> -</w:t>
            </w:r>
          </w:p>
        </w:tc>
        <w:tc>
          <w:tcPr>
            <w:tcW w:w="1260" w:type="dxa"/>
            <w:tcBorders>
              <w:top w:val="nil"/>
              <w:left w:val="nil"/>
              <w:bottom w:val="nil"/>
              <w:right w:val="nil"/>
            </w:tcBorders>
            <w:noWrap/>
          </w:tcPr>
          <w:p w:rsidR="00EE5811" w:rsidRPr="00A12DC3" w:rsidRDefault="006F14B9" w:rsidP="008A68BE">
            <w:pPr>
              <w:rPr>
                <w:lang w:val="en-US"/>
              </w:rPr>
              <w:pPrChange w:id="3649" w:author="Иво Станков" w:date="2013-07-29T18:48:00Z">
                <w:pPr/>
              </w:pPrChange>
            </w:pPr>
            <w:r w:rsidRPr="00A12DC3">
              <w:rPr>
                <w:lang w:val="en-US"/>
              </w:rPr>
              <w:t>63</w:t>
            </w:r>
          </w:p>
        </w:tc>
        <w:tc>
          <w:tcPr>
            <w:tcW w:w="960" w:type="dxa"/>
            <w:tcBorders>
              <w:top w:val="nil"/>
              <w:left w:val="nil"/>
              <w:bottom w:val="nil"/>
              <w:right w:val="nil"/>
            </w:tcBorders>
            <w:noWrap/>
          </w:tcPr>
          <w:p w:rsidR="00EE5811" w:rsidRPr="00A12DC3" w:rsidRDefault="006F14B9" w:rsidP="008A68BE">
            <w:pPr>
              <w:rPr>
                <w:lang w:val="en-US"/>
              </w:rPr>
              <w:pPrChange w:id="3650" w:author="Иво Станков" w:date="2013-07-29T18:48:00Z">
                <w:pPr/>
              </w:pPrChange>
            </w:pPr>
            <w:r w:rsidRPr="00A12DC3">
              <w:rPr>
                <w:lang w:val="en-US"/>
              </w:rPr>
              <w:t>63</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51" w:author="Иво Станков" w:date="2013-07-29T18:48:00Z">
                <w:pPr/>
              </w:pPrChange>
            </w:pPr>
            <w:r w:rsidRPr="009C5860">
              <w:t>Срочни депозити в банки</w:t>
            </w:r>
          </w:p>
        </w:tc>
        <w:tc>
          <w:tcPr>
            <w:tcW w:w="1934" w:type="dxa"/>
            <w:tcBorders>
              <w:top w:val="nil"/>
              <w:left w:val="nil"/>
              <w:bottom w:val="nil"/>
              <w:right w:val="nil"/>
            </w:tcBorders>
            <w:noWrap/>
          </w:tcPr>
          <w:p w:rsidR="00EE5811" w:rsidRPr="00A12DC3" w:rsidRDefault="007E7DAD" w:rsidP="008A68BE">
            <w:pPr>
              <w:rPr>
                <w:lang w:val="en-US"/>
              </w:rPr>
              <w:pPrChange w:id="3652" w:author="Иво Станков" w:date="2013-07-29T18:48:00Z">
                <w:pPr/>
              </w:pPrChange>
            </w:pPr>
            <w:r>
              <w:rPr>
                <w:lang w:val="en-US"/>
              </w:rPr>
              <w:t>5,441</w:t>
            </w:r>
          </w:p>
        </w:tc>
        <w:tc>
          <w:tcPr>
            <w:tcW w:w="1726" w:type="dxa"/>
            <w:tcBorders>
              <w:top w:val="nil"/>
              <w:left w:val="nil"/>
              <w:bottom w:val="nil"/>
              <w:right w:val="nil"/>
            </w:tcBorders>
            <w:noWrap/>
          </w:tcPr>
          <w:p w:rsidR="00EE5811" w:rsidRDefault="0012073B" w:rsidP="008A68BE">
            <w:pPr>
              <w:pPrChange w:id="3653" w:author="Иво Станков" w:date="2013-07-29T18:48:00Z">
                <w:pPr/>
              </w:pPrChange>
            </w:pPr>
            <w:r w:rsidRPr="009C5860">
              <w:t xml:space="preserve"> -</w:t>
            </w:r>
          </w:p>
        </w:tc>
        <w:tc>
          <w:tcPr>
            <w:tcW w:w="1260" w:type="dxa"/>
            <w:tcBorders>
              <w:top w:val="nil"/>
              <w:left w:val="nil"/>
              <w:bottom w:val="nil"/>
              <w:right w:val="nil"/>
            </w:tcBorders>
            <w:noWrap/>
          </w:tcPr>
          <w:p w:rsidR="00EE5811" w:rsidRPr="00A12DC3" w:rsidRDefault="007E7DAD" w:rsidP="008A68BE">
            <w:pPr>
              <w:rPr>
                <w:lang w:val="en-US"/>
              </w:rPr>
              <w:pPrChange w:id="3654" w:author="Иво Станков" w:date="2013-07-29T18:48:00Z">
                <w:pPr/>
              </w:pPrChange>
            </w:pPr>
            <w:r>
              <w:rPr>
                <w:lang w:val="en-US"/>
              </w:rPr>
              <w:t>51</w:t>
            </w:r>
          </w:p>
        </w:tc>
        <w:tc>
          <w:tcPr>
            <w:tcW w:w="960" w:type="dxa"/>
            <w:tcBorders>
              <w:top w:val="nil"/>
              <w:left w:val="nil"/>
              <w:bottom w:val="nil"/>
              <w:right w:val="nil"/>
            </w:tcBorders>
            <w:noWrap/>
          </w:tcPr>
          <w:p w:rsidR="00EE5811" w:rsidRPr="00A12DC3" w:rsidRDefault="007E7DAD" w:rsidP="008A68BE">
            <w:pPr>
              <w:rPr>
                <w:lang w:val="en-US"/>
              </w:rPr>
              <w:pPrChange w:id="3655" w:author="Иво Станков" w:date="2013-07-29T18:48:00Z">
                <w:pPr/>
              </w:pPrChange>
            </w:pPr>
            <w:r>
              <w:rPr>
                <w:lang w:val="en-US"/>
              </w:rPr>
              <w:t>5,492</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56" w:author="Иво Станков" w:date="2013-07-29T18:48:00Z">
                <w:pPr/>
              </w:pPrChange>
            </w:pPr>
            <w:proofErr w:type="gramStart"/>
            <w:r w:rsidRPr="009C5860">
              <w:t>Парични средства и парични</w:t>
            </w:r>
            <w:proofErr w:type="gramEnd"/>
            <w:r w:rsidRPr="009C5860">
              <w:t xml:space="preserve"> еквиваленти</w:t>
            </w:r>
          </w:p>
        </w:tc>
        <w:tc>
          <w:tcPr>
            <w:tcW w:w="1934" w:type="dxa"/>
            <w:tcBorders>
              <w:top w:val="nil"/>
              <w:left w:val="nil"/>
              <w:bottom w:val="nil"/>
              <w:right w:val="nil"/>
            </w:tcBorders>
            <w:noWrap/>
          </w:tcPr>
          <w:p w:rsidR="00EE5811" w:rsidRPr="00A12DC3" w:rsidRDefault="009477B3" w:rsidP="008A68BE">
            <w:pPr>
              <w:rPr>
                <w:lang w:val="en-US"/>
              </w:rPr>
              <w:pPrChange w:id="3657" w:author="Иво Станков" w:date="2013-07-29T18:48:00Z">
                <w:pPr/>
              </w:pPrChange>
            </w:pPr>
            <w:r>
              <w:rPr>
                <w:lang w:val="en-US"/>
              </w:rPr>
              <w:t>3,046</w:t>
            </w:r>
          </w:p>
        </w:tc>
        <w:tc>
          <w:tcPr>
            <w:tcW w:w="1726" w:type="dxa"/>
            <w:tcBorders>
              <w:top w:val="nil"/>
              <w:left w:val="nil"/>
              <w:bottom w:val="nil"/>
              <w:right w:val="nil"/>
            </w:tcBorders>
            <w:noWrap/>
          </w:tcPr>
          <w:p w:rsidR="00EE5811" w:rsidRPr="00A12DC3" w:rsidRDefault="007E7DAD" w:rsidP="008A68BE">
            <w:pPr>
              <w:rPr>
                <w:lang w:val="en-US"/>
              </w:rPr>
              <w:pPrChange w:id="3658" w:author="Иво Станков" w:date="2013-07-29T18:48:00Z">
                <w:pPr/>
              </w:pPrChange>
            </w:pPr>
            <w:r>
              <w:rPr>
                <w:lang w:val="en-US"/>
              </w:rPr>
              <w:t>28</w:t>
            </w:r>
          </w:p>
        </w:tc>
        <w:tc>
          <w:tcPr>
            <w:tcW w:w="1260" w:type="dxa"/>
            <w:tcBorders>
              <w:top w:val="nil"/>
              <w:left w:val="nil"/>
              <w:bottom w:val="single" w:sz="8" w:space="0" w:color="auto"/>
              <w:right w:val="nil"/>
            </w:tcBorders>
            <w:noWrap/>
          </w:tcPr>
          <w:p w:rsidR="00EE5811" w:rsidRPr="00A12DC3" w:rsidRDefault="007E7DAD" w:rsidP="008A68BE">
            <w:pPr>
              <w:rPr>
                <w:lang w:val="en-US"/>
              </w:rPr>
              <w:pPrChange w:id="3659" w:author="Иво Станков" w:date="2013-07-29T18:48:00Z">
                <w:pPr/>
              </w:pPrChange>
            </w:pPr>
            <w:r>
              <w:rPr>
                <w:lang w:val="en-US"/>
              </w:rPr>
              <w:t>16</w:t>
            </w:r>
          </w:p>
        </w:tc>
        <w:tc>
          <w:tcPr>
            <w:tcW w:w="960" w:type="dxa"/>
            <w:tcBorders>
              <w:top w:val="nil"/>
              <w:left w:val="nil"/>
              <w:bottom w:val="nil"/>
              <w:right w:val="nil"/>
            </w:tcBorders>
            <w:noWrap/>
          </w:tcPr>
          <w:p w:rsidR="00EE5811" w:rsidRPr="00A12DC3" w:rsidRDefault="007E7DAD" w:rsidP="008A68BE">
            <w:pPr>
              <w:rPr>
                <w:lang w:val="en-US"/>
              </w:rPr>
              <w:pPrChange w:id="3660" w:author="Иво Станков" w:date="2013-07-29T18:48:00Z">
                <w:pPr/>
              </w:pPrChange>
            </w:pPr>
            <w:r>
              <w:rPr>
                <w:lang w:val="en-US"/>
              </w:rPr>
              <w:t>3,090</w:t>
            </w: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661" w:author="Иво Станков" w:date="2013-07-29T18:48:00Z">
                <w:pPr/>
              </w:pPrChange>
            </w:pPr>
          </w:p>
        </w:tc>
        <w:tc>
          <w:tcPr>
            <w:tcW w:w="1934" w:type="dxa"/>
            <w:tcBorders>
              <w:top w:val="single" w:sz="8" w:space="0" w:color="auto"/>
              <w:left w:val="nil"/>
              <w:bottom w:val="double" w:sz="6" w:space="0" w:color="auto"/>
              <w:right w:val="nil"/>
            </w:tcBorders>
            <w:noWrap/>
          </w:tcPr>
          <w:p w:rsidR="00EE5811" w:rsidRPr="00A12DC3" w:rsidRDefault="009477B3" w:rsidP="008A68BE">
            <w:pPr>
              <w:rPr>
                <w:lang w:val="en-US"/>
              </w:rPr>
              <w:pPrChange w:id="3662" w:author="Иво Станков" w:date="2013-07-29T18:48:00Z">
                <w:pPr/>
              </w:pPrChange>
            </w:pPr>
            <w:r>
              <w:rPr>
                <w:lang w:val="en-US"/>
              </w:rPr>
              <w:t>10.2</w:t>
            </w:r>
            <w:r w:rsidR="00E335AB">
              <w:rPr>
                <w:lang w:val="en-US"/>
              </w:rPr>
              <w:t>32</w:t>
            </w:r>
          </w:p>
        </w:tc>
        <w:tc>
          <w:tcPr>
            <w:tcW w:w="1726" w:type="dxa"/>
            <w:tcBorders>
              <w:top w:val="single" w:sz="8" w:space="0" w:color="auto"/>
              <w:left w:val="nil"/>
              <w:bottom w:val="double" w:sz="6" w:space="0" w:color="auto"/>
              <w:right w:val="nil"/>
            </w:tcBorders>
            <w:noWrap/>
          </w:tcPr>
          <w:p w:rsidR="00EE5811" w:rsidRPr="00A12DC3" w:rsidRDefault="009477B3" w:rsidP="008A68BE">
            <w:pPr>
              <w:rPr>
                <w:lang w:val="en-US"/>
              </w:rPr>
              <w:pPrChange w:id="3663" w:author="Иво Станков" w:date="2013-07-29T18:48:00Z">
                <w:pPr/>
              </w:pPrChange>
            </w:pPr>
            <w:r>
              <w:rPr>
                <w:lang w:val="en-US"/>
              </w:rPr>
              <w:t>28</w:t>
            </w:r>
          </w:p>
        </w:tc>
        <w:tc>
          <w:tcPr>
            <w:tcW w:w="1260" w:type="dxa"/>
            <w:tcBorders>
              <w:top w:val="nil"/>
              <w:left w:val="nil"/>
              <w:bottom w:val="double" w:sz="6" w:space="0" w:color="auto"/>
              <w:right w:val="nil"/>
            </w:tcBorders>
            <w:noWrap/>
          </w:tcPr>
          <w:p w:rsidR="00EE5811" w:rsidRPr="00A12DC3" w:rsidRDefault="009477B3" w:rsidP="008A68BE">
            <w:pPr>
              <w:rPr>
                <w:lang w:val="en-US"/>
              </w:rPr>
              <w:pPrChange w:id="3664" w:author="Иво Станков" w:date="2013-07-29T18:48:00Z">
                <w:pPr/>
              </w:pPrChange>
            </w:pPr>
            <w:r>
              <w:rPr>
                <w:lang w:val="en-US"/>
              </w:rPr>
              <w:t>467</w:t>
            </w:r>
          </w:p>
        </w:tc>
        <w:tc>
          <w:tcPr>
            <w:tcW w:w="960" w:type="dxa"/>
            <w:tcBorders>
              <w:top w:val="single" w:sz="8" w:space="0" w:color="auto"/>
              <w:left w:val="nil"/>
              <w:bottom w:val="double" w:sz="6" w:space="0" w:color="auto"/>
              <w:right w:val="nil"/>
            </w:tcBorders>
            <w:noWrap/>
          </w:tcPr>
          <w:p w:rsidR="00EE5811" w:rsidRPr="00A12DC3" w:rsidRDefault="009477B3" w:rsidP="008A68BE">
            <w:pPr>
              <w:rPr>
                <w:lang w:val="en-US"/>
              </w:rPr>
              <w:pPrChange w:id="3665" w:author="Иво Станков" w:date="2013-07-29T18:48:00Z">
                <w:pPr/>
              </w:pPrChange>
            </w:pPr>
            <w:r>
              <w:rPr>
                <w:lang w:val="en-US"/>
              </w:rPr>
              <w:t>10,7</w:t>
            </w:r>
            <w:r w:rsidR="00E335AB">
              <w:rPr>
                <w:lang w:val="en-US"/>
              </w:rPr>
              <w:t>27</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66" w:author="Иво Станков" w:date="2013-07-29T18:48:00Z">
                <w:pPr/>
              </w:pPrChange>
            </w:pPr>
            <w:r w:rsidRPr="009C5860">
              <w:t>Финансови пасиви</w:t>
            </w:r>
          </w:p>
        </w:tc>
        <w:tc>
          <w:tcPr>
            <w:tcW w:w="1934" w:type="dxa"/>
            <w:tcBorders>
              <w:top w:val="nil"/>
              <w:left w:val="nil"/>
              <w:bottom w:val="nil"/>
              <w:right w:val="nil"/>
            </w:tcBorders>
            <w:noWrap/>
          </w:tcPr>
          <w:p w:rsidR="00EE5811" w:rsidRDefault="00EE5811" w:rsidP="008A68BE">
            <w:pPr>
              <w:pPrChange w:id="3667" w:author="Иво Станков" w:date="2013-07-29T18:48:00Z">
                <w:pPr/>
              </w:pPrChange>
            </w:pPr>
          </w:p>
        </w:tc>
        <w:tc>
          <w:tcPr>
            <w:tcW w:w="1726" w:type="dxa"/>
            <w:tcBorders>
              <w:top w:val="nil"/>
              <w:left w:val="nil"/>
              <w:bottom w:val="nil"/>
              <w:right w:val="nil"/>
            </w:tcBorders>
            <w:noWrap/>
          </w:tcPr>
          <w:p w:rsidR="00EE5811" w:rsidRDefault="00EE5811" w:rsidP="008A68BE">
            <w:pPr>
              <w:pPrChange w:id="3668" w:author="Иво Станков" w:date="2013-07-29T18:48:00Z">
                <w:pPr/>
              </w:pPrChange>
            </w:pPr>
          </w:p>
        </w:tc>
        <w:tc>
          <w:tcPr>
            <w:tcW w:w="1260" w:type="dxa"/>
            <w:tcBorders>
              <w:top w:val="nil"/>
              <w:left w:val="nil"/>
              <w:bottom w:val="nil"/>
              <w:right w:val="nil"/>
            </w:tcBorders>
            <w:noWrap/>
          </w:tcPr>
          <w:p w:rsidR="00EE5811" w:rsidRDefault="0012073B" w:rsidP="008A68BE">
            <w:pPr>
              <w:pPrChange w:id="3669" w:author="Иво Станков" w:date="2013-07-29T18:48:00Z">
                <w:pPr/>
              </w:pPrChange>
            </w:pPr>
            <w:r w:rsidRPr="009C5860">
              <w:t> </w:t>
            </w:r>
          </w:p>
        </w:tc>
        <w:tc>
          <w:tcPr>
            <w:tcW w:w="960" w:type="dxa"/>
            <w:tcBorders>
              <w:top w:val="nil"/>
              <w:left w:val="nil"/>
              <w:bottom w:val="nil"/>
              <w:right w:val="nil"/>
            </w:tcBorders>
            <w:noWrap/>
          </w:tcPr>
          <w:p w:rsidR="00EE5811" w:rsidRDefault="00EE5811" w:rsidP="008A68BE">
            <w:pPr>
              <w:pPrChange w:id="3670" w:author="Иво Станков" w:date="2013-07-29T18:48:00Z">
                <w:pPr/>
              </w:pPrChange>
            </w:pP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71" w:author="Иво Станков" w:date="2013-07-29T18:48:00Z">
                <w:pPr/>
              </w:pPrChange>
            </w:pPr>
            <w:r w:rsidRPr="009C5860">
              <w:t>Търговски и други задължения</w:t>
            </w:r>
          </w:p>
        </w:tc>
        <w:tc>
          <w:tcPr>
            <w:tcW w:w="1934" w:type="dxa"/>
            <w:tcBorders>
              <w:top w:val="nil"/>
              <w:left w:val="nil"/>
              <w:bottom w:val="nil"/>
              <w:right w:val="nil"/>
            </w:tcBorders>
            <w:noWrap/>
          </w:tcPr>
          <w:p w:rsidR="00EE5811" w:rsidRDefault="0012073B" w:rsidP="008A68BE">
            <w:pPr>
              <w:pPrChange w:id="3672" w:author="Иво Станков" w:date="2013-07-29T18:48:00Z">
                <w:pPr/>
              </w:pPrChange>
            </w:pPr>
            <w:r w:rsidRPr="009C5860">
              <w:t>-</w:t>
            </w:r>
          </w:p>
        </w:tc>
        <w:tc>
          <w:tcPr>
            <w:tcW w:w="1726" w:type="dxa"/>
            <w:tcBorders>
              <w:top w:val="nil"/>
              <w:left w:val="nil"/>
              <w:bottom w:val="nil"/>
              <w:right w:val="nil"/>
            </w:tcBorders>
            <w:noWrap/>
          </w:tcPr>
          <w:p w:rsidR="00EE5811" w:rsidRDefault="0012073B" w:rsidP="008A68BE">
            <w:pPr>
              <w:pPrChange w:id="3673" w:author="Иво Станков" w:date="2013-07-29T18:48:00Z">
                <w:pPr/>
              </w:pPrChange>
            </w:pPr>
            <w:r w:rsidRPr="009C5860">
              <w:t>-</w:t>
            </w:r>
          </w:p>
        </w:tc>
        <w:tc>
          <w:tcPr>
            <w:tcW w:w="1260" w:type="dxa"/>
            <w:tcBorders>
              <w:top w:val="nil"/>
              <w:left w:val="nil"/>
              <w:bottom w:val="nil"/>
              <w:right w:val="nil"/>
            </w:tcBorders>
            <w:noWrap/>
          </w:tcPr>
          <w:p w:rsidR="00EE5811" w:rsidRPr="00A12DC3" w:rsidRDefault="009477B3" w:rsidP="008A68BE">
            <w:pPr>
              <w:rPr>
                <w:lang w:val="en-US"/>
              </w:rPr>
              <w:pPrChange w:id="3674" w:author="Иво Станков" w:date="2013-07-29T18:48:00Z">
                <w:pPr/>
              </w:pPrChange>
            </w:pPr>
            <w:r>
              <w:rPr>
                <w:lang w:val="en-US"/>
              </w:rPr>
              <w:t>151</w:t>
            </w:r>
          </w:p>
        </w:tc>
        <w:tc>
          <w:tcPr>
            <w:tcW w:w="960" w:type="dxa"/>
            <w:tcBorders>
              <w:top w:val="nil"/>
              <w:left w:val="nil"/>
              <w:bottom w:val="nil"/>
              <w:right w:val="nil"/>
            </w:tcBorders>
            <w:noWrap/>
          </w:tcPr>
          <w:p w:rsidR="00EE5811" w:rsidRPr="00A12DC3" w:rsidRDefault="009477B3" w:rsidP="008A68BE">
            <w:pPr>
              <w:rPr>
                <w:lang w:val="en-US"/>
              </w:rPr>
              <w:pPrChange w:id="3675" w:author="Иво Станков" w:date="2013-07-29T18:48:00Z">
                <w:pPr/>
              </w:pPrChange>
            </w:pPr>
            <w:r>
              <w:rPr>
                <w:lang w:val="en-US"/>
              </w:rPr>
              <w:t>151</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76" w:author="Иво Станков" w:date="2013-07-29T18:48:00Z">
                <w:pPr/>
              </w:pPrChange>
            </w:pPr>
            <w:r w:rsidRPr="009C5860">
              <w:t>Задължения по вноски за Гаранционен фонд</w:t>
            </w:r>
          </w:p>
        </w:tc>
        <w:tc>
          <w:tcPr>
            <w:tcW w:w="1934" w:type="dxa"/>
            <w:tcBorders>
              <w:top w:val="nil"/>
              <w:left w:val="nil"/>
              <w:bottom w:val="nil"/>
              <w:right w:val="nil"/>
            </w:tcBorders>
            <w:noWrap/>
          </w:tcPr>
          <w:p w:rsidR="00EE5811" w:rsidRPr="00A12DC3" w:rsidRDefault="009477B3" w:rsidP="008A68BE">
            <w:pPr>
              <w:rPr>
                <w:lang w:val="en-US"/>
              </w:rPr>
              <w:pPrChange w:id="3677" w:author="Иво Станков" w:date="2013-07-29T18:48:00Z">
                <w:pPr/>
              </w:pPrChange>
            </w:pPr>
            <w:r>
              <w:rPr>
                <w:lang w:val="en-US"/>
              </w:rPr>
              <w:t>932</w:t>
            </w:r>
          </w:p>
        </w:tc>
        <w:tc>
          <w:tcPr>
            <w:tcW w:w="1726" w:type="dxa"/>
            <w:tcBorders>
              <w:top w:val="nil"/>
              <w:left w:val="nil"/>
              <w:bottom w:val="nil"/>
              <w:right w:val="nil"/>
            </w:tcBorders>
            <w:noWrap/>
          </w:tcPr>
          <w:p w:rsidR="00EE5811" w:rsidRDefault="0012073B" w:rsidP="008A68BE">
            <w:pPr>
              <w:pPrChange w:id="3678" w:author="Иво Станков" w:date="2013-07-29T18:48:00Z">
                <w:pPr/>
              </w:pPrChange>
            </w:pPr>
            <w:r w:rsidRPr="009C5860">
              <w:t>-</w:t>
            </w:r>
          </w:p>
        </w:tc>
        <w:tc>
          <w:tcPr>
            <w:tcW w:w="1260" w:type="dxa"/>
            <w:tcBorders>
              <w:top w:val="nil"/>
              <w:left w:val="nil"/>
              <w:bottom w:val="nil"/>
              <w:right w:val="nil"/>
            </w:tcBorders>
            <w:noWrap/>
          </w:tcPr>
          <w:p w:rsidR="00EE5811" w:rsidRPr="00A12DC3" w:rsidRDefault="009477B3" w:rsidP="008A68BE">
            <w:pPr>
              <w:rPr>
                <w:lang w:val="en-US"/>
              </w:rPr>
              <w:pPrChange w:id="3679" w:author="Иво Станков" w:date="2013-07-29T18:48:00Z">
                <w:pPr/>
              </w:pPrChange>
            </w:pPr>
            <w:r>
              <w:rPr>
                <w:lang w:val="en-US"/>
              </w:rPr>
              <w:t>12</w:t>
            </w:r>
          </w:p>
        </w:tc>
        <w:tc>
          <w:tcPr>
            <w:tcW w:w="960" w:type="dxa"/>
            <w:tcBorders>
              <w:top w:val="nil"/>
              <w:left w:val="nil"/>
              <w:bottom w:val="nil"/>
              <w:right w:val="nil"/>
            </w:tcBorders>
            <w:noWrap/>
          </w:tcPr>
          <w:p w:rsidR="00EE5811" w:rsidRPr="00A12DC3" w:rsidRDefault="009477B3" w:rsidP="008A68BE">
            <w:pPr>
              <w:rPr>
                <w:lang w:val="en-US"/>
              </w:rPr>
              <w:pPrChange w:id="3680" w:author="Иво Станков" w:date="2013-07-29T18:48:00Z">
                <w:pPr/>
              </w:pPrChange>
            </w:pPr>
            <w:r>
              <w:rPr>
                <w:lang w:val="en-US"/>
              </w:rPr>
              <w:t>944</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81" w:author="Иво Станков" w:date="2013-07-29T18:48:00Z">
                <w:pPr/>
              </w:pPrChange>
            </w:pPr>
            <w:r w:rsidRPr="009C5860">
              <w:t>Задължения за дивиденти</w:t>
            </w:r>
          </w:p>
        </w:tc>
        <w:tc>
          <w:tcPr>
            <w:tcW w:w="1934" w:type="dxa"/>
            <w:tcBorders>
              <w:top w:val="nil"/>
              <w:left w:val="nil"/>
              <w:bottom w:val="nil"/>
              <w:right w:val="nil"/>
            </w:tcBorders>
            <w:noWrap/>
          </w:tcPr>
          <w:p w:rsidR="00EE5811" w:rsidRDefault="0012073B" w:rsidP="008A68BE">
            <w:pPr>
              <w:pPrChange w:id="3682" w:author="Иво Станков" w:date="2013-07-29T18:48:00Z">
                <w:pPr/>
              </w:pPrChange>
            </w:pPr>
            <w:r w:rsidRPr="009C5860">
              <w:t>-</w:t>
            </w:r>
          </w:p>
        </w:tc>
        <w:tc>
          <w:tcPr>
            <w:tcW w:w="1726" w:type="dxa"/>
            <w:tcBorders>
              <w:top w:val="nil"/>
              <w:left w:val="nil"/>
              <w:bottom w:val="nil"/>
              <w:right w:val="nil"/>
            </w:tcBorders>
            <w:noWrap/>
          </w:tcPr>
          <w:p w:rsidR="00EE5811" w:rsidRDefault="0012073B" w:rsidP="008A68BE">
            <w:pPr>
              <w:pPrChange w:id="3683" w:author="Иво Станков" w:date="2013-07-29T18:48:00Z">
                <w:pPr/>
              </w:pPrChange>
            </w:pPr>
            <w:r w:rsidRPr="009C5860">
              <w:t>-</w:t>
            </w:r>
          </w:p>
        </w:tc>
        <w:tc>
          <w:tcPr>
            <w:tcW w:w="1260" w:type="dxa"/>
            <w:tcBorders>
              <w:top w:val="nil"/>
              <w:left w:val="nil"/>
              <w:bottom w:val="single" w:sz="8" w:space="0" w:color="auto"/>
              <w:right w:val="nil"/>
            </w:tcBorders>
            <w:noWrap/>
          </w:tcPr>
          <w:p w:rsidR="00EE5811" w:rsidRPr="00A12DC3" w:rsidRDefault="009477B3" w:rsidP="008A68BE">
            <w:pPr>
              <w:rPr>
                <w:lang w:val="en-US"/>
              </w:rPr>
              <w:pPrChange w:id="3684" w:author="Иво Станков" w:date="2013-07-29T18:48:00Z">
                <w:pPr/>
              </w:pPrChange>
            </w:pPr>
            <w:r>
              <w:rPr>
                <w:lang w:val="en-US"/>
              </w:rPr>
              <w:t>607</w:t>
            </w:r>
          </w:p>
        </w:tc>
        <w:tc>
          <w:tcPr>
            <w:tcW w:w="960" w:type="dxa"/>
            <w:tcBorders>
              <w:top w:val="nil"/>
              <w:left w:val="nil"/>
              <w:bottom w:val="nil"/>
              <w:right w:val="nil"/>
            </w:tcBorders>
            <w:noWrap/>
          </w:tcPr>
          <w:p w:rsidR="00EE5811" w:rsidRPr="00A12DC3" w:rsidRDefault="009477B3" w:rsidP="008A68BE">
            <w:pPr>
              <w:rPr>
                <w:lang w:val="en-US"/>
              </w:rPr>
              <w:pPrChange w:id="3685" w:author="Иво Станков" w:date="2013-07-29T18:48:00Z">
                <w:pPr/>
              </w:pPrChange>
            </w:pPr>
            <w:r>
              <w:rPr>
                <w:lang w:val="en-US"/>
              </w:rPr>
              <w:t>607</w:t>
            </w: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686" w:author="Иво Станков" w:date="2013-07-29T18:48:00Z">
                <w:pPr/>
              </w:pPrChange>
            </w:pPr>
          </w:p>
        </w:tc>
        <w:tc>
          <w:tcPr>
            <w:tcW w:w="1934" w:type="dxa"/>
            <w:tcBorders>
              <w:top w:val="single" w:sz="8" w:space="0" w:color="auto"/>
              <w:left w:val="nil"/>
              <w:bottom w:val="double" w:sz="6" w:space="0" w:color="auto"/>
              <w:right w:val="nil"/>
            </w:tcBorders>
            <w:noWrap/>
          </w:tcPr>
          <w:p w:rsidR="00EE5811" w:rsidRPr="00A12DC3" w:rsidRDefault="009477B3" w:rsidP="008A68BE">
            <w:pPr>
              <w:rPr>
                <w:lang w:val="en-US"/>
              </w:rPr>
              <w:pPrChange w:id="3687" w:author="Иво Станков" w:date="2013-07-29T18:48:00Z">
                <w:pPr/>
              </w:pPrChange>
            </w:pPr>
            <w:r>
              <w:rPr>
                <w:lang w:val="en-US"/>
              </w:rPr>
              <w:t>932</w:t>
            </w:r>
          </w:p>
        </w:tc>
        <w:tc>
          <w:tcPr>
            <w:tcW w:w="1726" w:type="dxa"/>
            <w:tcBorders>
              <w:top w:val="single" w:sz="8" w:space="0" w:color="auto"/>
              <w:left w:val="nil"/>
              <w:bottom w:val="double" w:sz="6" w:space="0" w:color="auto"/>
              <w:right w:val="nil"/>
            </w:tcBorders>
            <w:noWrap/>
          </w:tcPr>
          <w:p w:rsidR="00EE5811" w:rsidRDefault="0012073B" w:rsidP="008A68BE">
            <w:pPr>
              <w:pPrChange w:id="3688" w:author="Иво Станков" w:date="2013-07-29T18:48:00Z">
                <w:pPr/>
              </w:pPrChange>
            </w:pPr>
            <w:r w:rsidRPr="009C5860">
              <w:t>-</w:t>
            </w:r>
          </w:p>
        </w:tc>
        <w:tc>
          <w:tcPr>
            <w:tcW w:w="1260" w:type="dxa"/>
            <w:tcBorders>
              <w:top w:val="nil"/>
              <w:left w:val="nil"/>
              <w:bottom w:val="double" w:sz="6" w:space="0" w:color="auto"/>
              <w:right w:val="nil"/>
            </w:tcBorders>
            <w:noWrap/>
          </w:tcPr>
          <w:p w:rsidR="00EE5811" w:rsidRPr="00A12DC3" w:rsidRDefault="009477B3" w:rsidP="008A68BE">
            <w:pPr>
              <w:rPr>
                <w:lang w:val="en-US"/>
              </w:rPr>
              <w:pPrChange w:id="3689" w:author="Иво Станков" w:date="2013-07-29T18:48:00Z">
                <w:pPr/>
              </w:pPrChange>
            </w:pPr>
            <w:r>
              <w:rPr>
                <w:lang w:val="en-US"/>
              </w:rPr>
              <w:t>770</w:t>
            </w:r>
          </w:p>
        </w:tc>
        <w:tc>
          <w:tcPr>
            <w:tcW w:w="960" w:type="dxa"/>
            <w:tcBorders>
              <w:top w:val="single" w:sz="8" w:space="0" w:color="auto"/>
              <w:left w:val="nil"/>
              <w:bottom w:val="double" w:sz="6" w:space="0" w:color="auto"/>
              <w:right w:val="nil"/>
            </w:tcBorders>
            <w:noWrap/>
          </w:tcPr>
          <w:p w:rsidR="00EE5811" w:rsidRPr="00A12DC3" w:rsidRDefault="009477B3" w:rsidP="008A68BE">
            <w:pPr>
              <w:rPr>
                <w:lang w:val="en-US"/>
              </w:rPr>
              <w:pPrChange w:id="3690" w:author="Иво Станков" w:date="2013-07-29T18:48:00Z">
                <w:pPr/>
              </w:pPrChange>
            </w:pPr>
            <w:r>
              <w:rPr>
                <w:lang w:val="en-US"/>
              </w:rPr>
              <w:t>1,702</w:t>
            </w:r>
          </w:p>
        </w:tc>
      </w:tr>
      <w:tr w:rsidR="0012073B" w:rsidRPr="009C5860" w:rsidTr="009C5860">
        <w:trPr>
          <w:trHeight w:val="170"/>
        </w:trPr>
        <w:tc>
          <w:tcPr>
            <w:tcW w:w="4100" w:type="dxa"/>
            <w:tcBorders>
              <w:top w:val="nil"/>
              <w:left w:val="nil"/>
              <w:bottom w:val="nil"/>
              <w:right w:val="nil"/>
            </w:tcBorders>
            <w:noWrap/>
            <w:vAlign w:val="bottom"/>
          </w:tcPr>
          <w:p w:rsidR="004C0111" w:rsidRDefault="004C0111" w:rsidP="008A68BE">
            <w:pPr>
              <w:pPrChange w:id="3691" w:author="Иво Станков" w:date="2013-07-29T18:48:00Z">
                <w:pPr/>
              </w:pPrChange>
            </w:pPr>
          </w:p>
        </w:tc>
        <w:tc>
          <w:tcPr>
            <w:tcW w:w="1934" w:type="dxa"/>
            <w:tcBorders>
              <w:top w:val="nil"/>
              <w:left w:val="nil"/>
              <w:bottom w:val="nil"/>
              <w:right w:val="nil"/>
            </w:tcBorders>
            <w:noWrap/>
            <w:vAlign w:val="bottom"/>
          </w:tcPr>
          <w:p w:rsidR="004C0111" w:rsidRDefault="004C0111" w:rsidP="008A68BE">
            <w:pPr>
              <w:pPrChange w:id="3692" w:author="Иво Станков" w:date="2013-07-29T18:48:00Z">
                <w:pPr/>
              </w:pPrChange>
            </w:pPr>
          </w:p>
        </w:tc>
        <w:tc>
          <w:tcPr>
            <w:tcW w:w="1726" w:type="dxa"/>
            <w:tcBorders>
              <w:top w:val="nil"/>
              <w:left w:val="nil"/>
              <w:bottom w:val="nil"/>
              <w:right w:val="nil"/>
            </w:tcBorders>
            <w:noWrap/>
            <w:vAlign w:val="bottom"/>
          </w:tcPr>
          <w:p w:rsidR="004C0111" w:rsidRDefault="004C0111" w:rsidP="008A68BE">
            <w:pPr>
              <w:pPrChange w:id="3693" w:author="Иво Станков" w:date="2013-07-29T18:48:00Z">
                <w:pPr/>
              </w:pPrChange>
            </w:pPr>
          </w:p>
        </w:tc>
        <w:tc>
          <w:tcPr>
            <w:tcW w:w="1260" w:type="dxa"/>
            <w:tcBorders>
              <w:top w:val="nil"/>
              <w:left w:val="nil"/>
              <w:bottom w:val="nil"/>
              <w:right w:val="nil"/>
            </w:tcBorders>
            <w:noWrap/>
            <w:vAlign w:val="bottom"/>
          </w:tcPr>
          <w:p w:rsidR="004C0111" w:rsidRDefault="004C0111" w:rsidP="008A68BE">
            <w:pPr>
              <w:pPrChange w:id="3694" w:author="Иво Станков" w:date="2013-07-29T18:48:00Z">
                <w:pPr/>
              </w:pPrChange>
            </w:pPr>
          </w:p>
        </w:tc>
        <w:tc>
          <w:tcPr>
            <w:tcW w:w="960" w:type="dxa"/>
            <w:tcBorders>
              <w:top w:val="nil"/>
              <w:left w:val="nil"/>
              <w:bottom w:val="nil"/>
              <w:right w:val="nil"/>
            </w:tcBorders>
            <w:noWrap/>
            <w:vAlign w:val="bottom"/>
          </w:tcPr>
          <w:p w:rsidR="004C0111" w:rsidRDefault="004C0111" w:rsidP="008A68BE">
            <w:pPr>
              <w:pPrChange w:id="3695" w:author="Иво Станков" w:date="2013-07-29T18:48:00Z">
                <w:pPr/>
              </w:pPrChange>
            </w:pP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696" w:author="Иво Станков" w:date="2013-07-29T18:48:00Z">
                <w:pPr/>
              </w:pPrChange>
            </w:pPr>
            <w:r w:rsidRPr="009C5860">
              <w:t>31.12.2012</w:t>
            </w:r>
          </w:p>
        </w:tc>
        <w:tc>
          <w:tcPr>
            <w:tcW w:w="3660" w:type="dxa"/>
            <w:gridSpan w:val="2"/>
            <w:tcBorders>
              <w:top w:val="nil"/>
              <w:left w:val="nil"/>
              <w:bottom w:val="nil"/>
              <w:right w:val="nil"/>
            </w:tcBorders>
            <w:noWrap/>
            <w:vAlign w:val="center"/>
          </w:tcPr>
          <w:p w:rsidR="004C0111" w:rsidRDefault="0012073B" w:rsidP="008A68BE">
            <w:pPr>
              <w:pPrChange w:id="3697" w:author="Иво Станков" w:date="2013-07-29T18:48:00Z">
                <w:pPr/>
              </w:pPrChange>
            </w:pPr>
            <w:r w:rsidRPr="009C5860">
              <w:t>Лихвени</w:t>
            </w:r>
          </w:p>
        </w:tc>
        <w:tc>
          <w:tcPr>
            <w:tcW w:w="1260" w:type="dxa"/>
            <w:tcBorders>
              <w:top w:val="nil"/>
              <w:left w:val="nil"/>
              <w:bottom w:val="nil"/>
              <w:right w:val="nil"/>
            </w:tcBorders>
            <w:noWrap/>
            <w:vAlign w:val="center"/>
          </w:tcPr>
          <w:p w:rsidR="004C0111" w:rsidRDefault="0012073B" w:rsidP="008A68BE">
            <w:pPr>
              <w:pPrChange w:id="3698" w:author="Иво Станков" w:date="2013-07-29T18:48:00Z">
                <w:pPr/>
              </w:pPrChange>
            </w:pPr>
            <w:r w:rsidRPr="009C5860">
              <w:t>Нелихвени</w:t>
            </w:r>
          </w:p>
        </w:tc>
        <w:tc>
          <w:tcPr>
            <w:tcW w:w="960" w:type="dxa"/>
            <w:tcBorders>
              <w:top w:val="nil"/>
              <w:left w:val="nil"/>
              <w:bottom w:val="nil"/>
              <w:right w:val="nil"/>
            </w:tcBorders>
            <w:noWrap/>
            <w:vAlign w:val="center"/>
          </w:tcPr>
          <w:p w:rsidR="004C0111" w:rsidRDefault="0012073B" w:rsidP="008A68BE">
            <w:pPr>
              <w:pPrChange w:id="3699" w:author="Иво Станков" w:date="2013-07-29T18:48:00Z">
                <w:pPr/>
              </w:pPrChange>
            </w:pPr>
            <w:r w:rsidRPr="009C5860">
              <w:t>Общо</w:t>
            </w: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700" w:author="Иво Станков" w:date="2013-07-29T18:48:00Z">
                <w:pPr/>
              </w:pPrChange>
            </w:pPr>
          </w:p>
        </w:tc>
        <w:tc>
          <w:tcPr>
            <w:tcW w:w="1934" w:type="dxa"/>
            <w:tcBorders>
              <w:top w:val="nil"/>
              <w:left w:val="nil"/>
              <w:bottom w:val="nil"/>
              <w:right w:val="nil"/>
            </w:tcBorders>
            <w:noWrap/>
            <w:vAlign w:val="center"/>
          </w:tcPr>
          <w:p w:rsidR="004C0111" w:rsidRDefault="0012073B" w:rsidP="008A68BE">
            <w:pPr>
              <w:pPrChange w:id="3701" w:author="Иво Станков" w:date="2013-07-29T18:48:00Z">
                <w:pPr/>
              </w:pPrChange>
            </w:pPr>
            <w:r w:rsidRPr="009C5860">
              <w:t>Фиксиран лихвен %</w:t>
            </w:r>
          </w:p>
        </w:tc>
        <w:tc>
          <w:tcPr>
            <w:tcW w:w="1726" w:type="dxa"/>
            <w:tcBorders>
              <w:top w:val="nil"/>
              <w:left w:val="nil"/>
              <w:bottom w:val="nil"/>
              <w:right w:val="nil"/>
            </w:tcBorders>
            <w:noWrap/>
            <w:vAlign w:val="center"/>
          </w:tcPr>
          <w:p w:rsidR="004C0111" w:rsidRDefault="0012073B" w:rsidP="008A68BE">
            <w:pPr>
              <w:pPrChange w:id="3702" w:author="Иво Станков" w:date="2013-07-29T18:48:00Z">
                <w:pPr/>
              </w:pPrChange>
            </w:pPr>
            <w:r w:rsidRPr="009C5860">
              <w:t>Плаващ лихвен %</w:t>
            </w:r>
          </w:p>
        </w:tc>
        <w:tc>
          <w:tcPr>
            <w:tcW w:w="1260" w:type="dxa"/>
            <w:tcBorders>
              <w:top w:val="nil"/>
              <w:left w:val="nil"/>
              <w:bottom w:val="nil"/>
              <w:right w:val="nil"/>
            </w:tcBorders>
            <w:noWrap/>
            <w:vAlign w:val="center"/>
          </w:tcPr>
          <w:p w:rsidR="004C0111" w:rsidRDefault="004C0111" w:rsidP="008A68BE">
            <w:pPr>
              <w:pPrChange w:id="3703" w:author="Иво Станков" w:date="2013-07-29T18:48:00Z">
                <w:pPr/>
              </w:pPrChange>
            </w:pPr>
          </w:p>
        </w:tc>
        <w:tc>
          <w:tcPr>
            <w:tcW w:w="960" w:type="dxa"/>
            <w:tcBorders>
              <w:top w:val="nil"/>
              <w:left w:val="nil"/>
              <w:bottom w:val="nil"/>
              <w:right w:val="nil"/>
            </w:tcBorders>
            <w:noWrap/>
            <w:vAlign w:val="center"/>
          </w:tcPr>
          <w:p w:rsidR="004C0111" w:rsidRDefault="004C0111" w:rsidP="008A68BE">
            <w:pPr>
              <w:pPrChange w:id="3704" w:author="Иво Станков" w:date="2013-07-29T18:48:00Z">
                <w:pPr/>
              </w:pPrChange>
            </w:pP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705" w:author="Иво Станков" w:date="2013-07-29T18:48:00Z">
                <w:pPr/>
              </w:pPrChange>
            </w:pPr>
          </w:p>
        </w:tc>
        <w:tc>
          <w:tcPr>
            <w:tcW w:w="1934" w:type="dxa"/>
            <w:tcBorders>
              <w:top w:val="nil"/>
              <w:left w:val="nil"/>
              <w:bottom w:val="nil"/>
              <w:right w:val="nil"/>
            </w:tcBorders>
            <w:noWrap/>
            <w:vAlign w:val="center"/>
          </w:tcPr>
          <w:p w:rsidR="00EE5811" w:rsidRDefault="0012073B" w:rsidP="008A68BE">
            <w:pPr>
              <w:pPrChange w:id="3706" w:author="Иво Станков" w:date="2013-07-29T18:48:00Z">
                <w:pPr/>
              </w:pPrChange>
            </w:pPr>
            <w:r w:rsidRPr="009C5860">
              <w:t>BGN '000</w:t>
            </w:r>
          </w:p>
        </w:tc>
        <w:tc>
          <w:tcPr>
            <w:tcW w:w="1726" w:type="dxa"/>
            <w:tcBorders>
              <w:top w:val="nil"/>
              <w:left w:val="nil"/>
              <w:bottom w:val="nil"/>
              <w:right w:val="nil"/>
            </w:tcBorders>
            <w:noWrap/>
            <w:vAlign w:val="center"/>
          </w:tcPr>
          <w:p w:rsidR="00EE5811" w:rsidRDefault="0012073B" w:rsidP="008A68BE">
            <w:pPr>
              <w:pPrChange w:id="3707" w:author="Иво Станков" w:date="2013-07-29T18:48:00Z">
                <w:pPr/>
              </w:pPrChange>
            </w:pPr>
            <w:r w:rsidRPr="009C5860">
              <w:t>BGN '000</w:t>
            </w:r>
          </w:p>
        </w:tc>
        <w:tc>
          <w:tcPr>
            <w:tcW w:w="1260" w:type="dxa"/>
            <w:tcBorders>
              <w:top w:val="nil"/>
              <w:left w:val="nil"/>
              <w:bottom w:val="nil"/>
              <w:right w:val="nil"/>
            </w:tcBorders>
            <w:noWrap/>
            <w:vAlign w:val="center"/>
          </w:tcPr>
          <w:p w:rsidR="00EE5811" w:rsidRDefault="0012073B" w:rsidP="008A68BE">
            <w:pPr>
              <w:pPrChange w:id="3708" w:author="Иво Станков" w:date="2013-07-29T18:48:00Z">
                <w:pPr/>
              </w:pPrChange>
            </w:pPr>
            <w:r w:rsidRPr="009C5860">
              <w:t>BGN '000</w:t>
            </w:r>
          </w:p>
        </w:tc>
        <w:tc>
          <w:tcPr>
            <w:tcW w:w="960" w:type="dxa"/>
            <w:tcBorders>
              <w:top w:val="nil"/>
              <w:left w:val="nil"/>
              <w:bottom w:val="nil"/>
              <w:right w:val="nil"/>
            </w:tcBorders>
            <w:noWrap/>
            <w:vAlign w:val="center"/>
          </w:tcPr>
          <w:p w:rsidR="00EE5811" w:rsidRDefault="0012073B" w:rsidP="008A68BE">
            <w:pPr>
              <w:pPrChange w:id="3709" w:author="Иво Станков" w:date="2013-07-29T18:48:00Z">
                <w:pPr/>
              </w:pPrChange>
            </w:pPr>
            <w:r w:rsidRPr="009C5860">
              <w:t>BGN '000</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10" w:author="Иво Станков" w:date="2013-07-29T18:48:00Z">
                <w:pPr/>
              </w:pPrChange>
            </w:pPr>
            <w:r w:rsidRPr="009C5860">
              <w:t>Финансови активи</w:t>
            </w:r>
          </w:p>
        </w:tc>
        <w:tc>
          <w:tcPr>
            <w:tcW w:w="1934" w:type="dxa"/>
            <w:tcBorders>
              <w:top w:val="nil"/>
              <w:left w:val="nil"/>
              <w:bottom w:val="nil"/>
              <w:right w:val="nil"/>
            </w:tcBorders>
            <w:noWrap/>
            <w:vAlign w:val="center"/>
          </w:tcPr>
          <w:p w:rsidR="00EE5811" w:rsidRDefault="00EE5811" w:rsidP="008A68BE">
            <w:pPr>
              <w:pPrChange w:id="3711" w:author="Иво Станков" w:date="2013-07-29T18:48:00Z">
                <w:pPr/>
              </w:pPrChange>
            </w:pPr>
          </w:p>
        </w:tc>
        <w:tc>
          <w:tcPr>
            <w:tcW w:w="1726" w:type="dxa"/>
            <w:tcBorders>
              <w:top w:val="nil"/>
              <w:left w:val="nil"/>
              <w:bottom w:val="nil"/>
              <w:right w:val="nil"/>
            </w:tcBorders>
            <w:noWrap/>
            <w:vAlign w:val="center"/>
          </w:tcPr>
          <w:p w:rsidR="00EE5811" w:rsidRDefault="00EE5811" w:rsidP="008A68BE">
            <w:pPr>
              <w:pPrChange w:id="3712" w:author="Иво Станков" w:date="2013-07-29T18:48:00Z">
                <w:pPr/>
              </w:pPrChange>
            </w:pPr>
          </w:p>
        </w:tc>
        <w:tc>
          <w:tcPr>
            <w:tcW w:w="1260" w:type="dxa"/>
            <w:tcBorders>
              <w:top w:val="nil"/>
              <w:left w:val="nil"/>
              <w:bottom w:val="nil"/>
              <w:right w:val="nil"/>
            </w:tcBorders>
            <w:noWrap/>
            <w:vAlign w:val="center"/>
          </w:tcPr>
          <w:p w:rsidR="00EE5811" w:rsidRDefault="00EE5811" w:rsidP="008A68BE">
            <w:pPr>
              <w:pPrChange w:id="3713" w:author="Иво Станков" w:date="2013-07-29T18:48:00Z">
                <w:pPr/>
              </w:pPrChange>
            </w:pPr>
          </w:p>
        </w:tc>
        <w:tc>
          <w:tcPr>
            <w:tcW w:w="960" w:type="dxa"/>
            <w:tcBorders>
              <w:top w:val="nil"/>
              <w:left w:val="nil"/>
              <w:bottom w:val="nil"/>
              <w:right w:val="nil"/>
            </w:tcBorders>
            <w:noWrap/>
            <w:vAlign w:val="center"/>
          </w:tcPr>
          <w:p w:rsidR="00EE5811" w:rsidRDefault="00EE5811" w:rsidP="008A68BE">
            <w:pPr>
              <w:pPrChange w:id="3714" w:author="Иво Станков" w:date="2013-07-29T18:48:00Z">
                <w:pPr/>
              </w:pPrChange>
            </w:pP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15" w:author="Иво Станков" w:date="2013-07-29T18:48:00Z">
                <w:pPr/>
              </w:pPrChange>
            </w:pPr>
            <w:r w:rsidRPr="009C5860">
              <w:t>Инвестиции на разположение за продажба</w:t>
            </w:r>
          </w:p>
        </w:tc>
        <w:tc>
          <w:tcPr>
            <w:tcW w:w="1934" w:type="dxa"/>
            <w:tcBorders>
              <w:top w:val="nil"/>
              <w:left w:val="nil"/>
              <w:bottom w:val="nil"/>
              <w:right w:val="nil"/>
            </w:tcBorders>
            <w:noWrap/>
            <w:vAlign w:val="bottom"/>
          </w:tcPr>
          <w:p w:rsidR="00EE5811" w:rsidRDefault="0012073B" w:rsidP="008A68BE">
            <w:pPr>
              <w:pPrChange w:id="3716" w:author="Иво Станков" w:date="2013-07-29T18:48:00Z">
                <w:pPr/>
              </w:pPrChange>
            </w:pPr>
            <w:r w:rsidRPr="009C5860">
              <w:t>1,795</w:t>
            </w:r>
          </w:p>
        </w:tc>
        <w:tc>
          <w:tcPr>
            <w:tcW w:w="1726" w:type="dxa"/>
            <w:tcBorders>
              <w:top w:val="nil"/>
              <w:left w:val="nil"/>
              <w:bottom w:val="nil"/>
              <w:right w:val="nil"/>
            </w:tcBorders>
            <w:noWrap/>
            <w:vAlign w:val="bottom"/>
          </w:tcPr>
          <w:p w:rsidR="00EE5811" w:rsidRDefault="0012073B" w:rsidP="008A68BE">
            <w:pPr>
              <w:pPrChange w:id="3717" w:author="Иво Станков" w:date="2013-07-29T18:48:00Z">
                <w:pPr/>
              </w:pPrChange>
            </w:pPr>
            <w:r w:rsidRPr="009C5860">
              <w:t xml:space="preserve"> -</w:t>
            </w:r>
          </w:p>
        </w:tc>
        <w:tc>
          <w:tcPr>
            <w:tcW w:w="1260" w:type="dxa"/>
            <w:tcBorders>
              <w:top w:val="nil"/>
              <w:left w:val="nil"/>
              <w:bottom w:val="nil"/>
              <w:right w:val="nil"/>
            </w:tcBorders>
            <w:noWrap/>
            <w:vAlign w:val="bottom"/>
          </w:tcPr>
          <w:p w:rsidR="00EE5811" w:rsidRDefault="0012073B" w:rsidP="008A68BE">
            <w:pPr>
              <w:pPrChange w:id="3718" w:author="Иво Станков" w:date="2013-07-29T18:48:00Z">
                <w:pPr/>
              </w:pPrChange>
            </w:pPr>
            <w:r w:rsidRPr="009C5860">
              <w:t>347</w:t>
            </w:r>
          </w:p>
        </w:tc>
        <w:tc>
          <w:tcPr>
            <w:tcW w:w="960" w:type="dxa"/>
            <w:tcBorders>
              <w:top w:val="nil"/>
              <w:left w:val="nil"/>
              <w:bottom w:val="nil"/>
              <w:right w:val="nil"/>
            </w:tcBorders>
            <w:noWrap/>
            <w:vAlign w:val="bottom"/>
          </w:tcPr>
          <w:p w:rsidR="00EE5811" w:rsidRDefault="0012073B" w:rsidP="008A68BE">
            <w:pPr>
              <w:pPrChange w:id="3719" w:author="Иво Станков" w:date="2013-07-29T18:48:00Z">
                <w:pPr/>
              </w:pPrChange>
            </w:pPr>
            <w:r w:rsidRPr="009C5860">
              <w:t>2,142</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20" w:author="Иво Станков" w:date="2013-07-29T18:48:00Z">
                <w:pPr/>
              </w:pPrChange>
            </w:pPr>
            <w:r w:rsidRPr="009C5860">
              <w:t>Инвестиции държани до падеж</w:t>
            </w:r>
          </w:p>
        </w:tc>
        <w:tc>
          <w:tcPr>
            <w:tcW w:w="1934" w:type="dxa"/>
            <w:tcBorders>
              <w:top w:val="nil"/>
              <w:left w:val="nil"/>
              <w:bottom w:val="nil"/>
              <w:right w:val="nil"/>
            </w:tcBorders>
            <w:noWrap/>
            <w:vAlign w:val="bottom"/>
          </w:tcPr>
          <w:p w:rsidR="00EE5811" w:rsidRDefault="0012073B" w:rsidP="008A68BE">
            <w:pPr>
              <w:pPrChange w:id="3721" w:author="Иво Станков" w:date="2013-07-29T18:48:00Z">
                <w:pPr/>
              </w:pPrChange>
            </w:pPr>
            <w:r w:rsidRPr="009C5860">
              <w:t>1,381</w:t>
            </w:r>
          </w:p>
        </w:tc>
        <w:tc>
          <w:tcPr>
            <w:tcW w:w="1726" w:type="dxa"/>
            <w:tcBorders>
              <w:top w:val="nil"/>
              <w:left w:val="nil"/>
              <w:bottom w:val="nil"/>
              <w:right w:val="nil"/>
            </w:tcBorders>
            <w:noWrap/>
            <w:vAlign w:val="bottom"/>
          </w:tcPr>
          <w:p w:rsidR="00EE5811" w:rsidRDefault="0012073B" w:rsidP="008A68BE">
            <w:pPr>
              <w:pPrChange w:id="3722" w:author="Иво Станков" w:date="2013-07-29T18:48:00Z">
                <w:pPr/>
              </w:pPrChange>
            </w:pPr>
            <w:r w:rsidRPr="009C5860">
              <w:t xml:space="preserve"> -</w:t>
            </w:r>
          </w:p>
        </w:tc>
        <w:tc>
          <w:tcPr>
            <w:tcW w:w="1260" w:type="dxa"/>
            <w:tcBorders>
              <w:top w:val="nil"/>
              <w:left w:val="nil"/>
              <w:bottom w:val="nil"/>
              <w:right w:val="nil"/>
            </w:tcBorders>
            <w:noWrap/>
            <w:vAlign w:val="bottom"/>
          </w:tcPr>
          <w:p w:rsidR="00EE5811" w:rsidRDefault="0012073B" w:rsidP="008A68BE">
            <w:pPr>
              <w:pPrChange w:id="3723" w:author="Иво Станков" w:date="2013-07-29T18:48:00Z">
                <w:pPr/>
              </w:pPrChange>
            </w:pPr>
            <w:r w:rsidRPr="009C5860">
              <w:t>99</w:t>
            </w:r>
          </w:p>
        </w:tc>
        <w:tc>
          <w:tcPr>
            <w:tcW w:w="960" w:type="dxa"/>
            <w:tcBorders>
              <w:top w:val="nil"/>
              <w:left w:val="nil"/>
              <w:bottom w:val="nil"/>
              <w:right w:val="nil"/>
            </w:tcBorders>
            <w:noWrap/>
            <w:vAlign w:val="bottom"/>
          </w:tcPr>
          <w:p w:rsidR="00EE5811" w:rsidRDefault="0012073B" w:rsidP="008A68BE">
            <w:pPr>
              <w:pPrChange w:id="3724" w:author="Иво Станков" w:date="2013-07-29T18:48:00Z">
                <w:pPr/>
              </w:pPrChange>
            </w:pPr>
            <w:r w:rsidRPr="009C5860">
              <w:t>1,480</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25" w:author="Иво Станков" w:date="2013-07-29T18:48:00Z">
                <w:pPr/>
              </w:pPrChange>
            </w:pPr>
            <w:r w:rsidRPr="009C5860">
              <w:t>Търговски вземания</w:t>
            </w:r>
          </w:p>
        </w:tc>
        <w:tc>
          <w:tcPr>
            <w:tcW w:w="1934" w:type="dxa"/>
            <w:tcBorders>
              <w:top w:val="nil"/>
              <w:left w:val="nil"/>
              <w:bottom w:val="nil"/>
              <w:right w:val="nil"/>
            </w:tcBorders>
            <w:noWrap/>
            <w:vAlign w:val="bottom"/>
          </w:tcPr>
          <w:p w:rsidR="00EE5811" w:rsidRDefault="0012073B" w:rsidP="008A68BE">
            <w:pPr>
              <w:pPrChange w:id="3726" w:author="Иво Станков" w:date="2013-07-29T18:48:00Z">
                <w:pPr/>
              </w:pPrChange>
            </w:pPr>
            <w:r w:rsidRPr="009C5860">
              <w:t xml:space="preserve"> -</w:t>
            </w:r>
          </w:p>
        </w:tc>
        <w:tc>
          <w:tcPr>
            <w:tcW w:w="1726" w:type="dxa"/>
            <w:tcBorders>
              <w:top w:val="nil"/>
              <w:left w:val="nil"/>
              <w:bottom w:val="nil"/>
              <w:right w:val="nil"/>
            </w:tcBorders>
            <w:noWrap/>
            <w:vAlign w:val="bottom"/>
          </w:tcPr>
          <w:p w:rsidR="00EE5811" w:rsidRDefault="0012073B" w:rsidP="008A68BE">
            <w:pPr>
              <w:pPrChange w:id="3727" w:author="Иво Станков" w:date="2013-07-29T18:48:00Z">
                <w:pPr/>
              </w:pPrChange>
            </w:pPr>
            <w:r w:rsidRPr="009C5860">
              <w:t xml:space="preserve"> -</w:t>
            </w:r>
          </w:p>
        </w:tc>
        <w:tc>
          <w:tcPr>
            <w:tcW w:w="1260" w:type="dxa"/>
            <w:tcBorders>
              <w:top w:val="nil"/>
              <w:left w:val="nil"/>
              <w:bottom w:val="nil"/>
              <w:right w:val="nil"/>
            </w:tcBorders>
            <w:noWrap/>
            <w:vAlign w:val="bottom"/>
          </w:tcPr>
          <w:p w:rsidR="00EE5811" w:rsidRDefault="0012073B" w:rsidP="008A68BE">
            <w:pPr>
              <w:pPrChange w:id="3728" w:author="Иво Станков" w:date="2013-07-29T18:48:00Z">
                <w:pPr/>
              </w:pPrChange>
            </w:pPr>
            <w:r w:rsidRPr="009C5860">
              <w:t>70</w:t>
            </w:r>
          </w:p>
        </w:tc>
        <w:tc>
          <w:tcPr>
            <w:tcW w:w="960" w:type="dxa"/>
            <w:tcBorders>
              <w:top w:val="nil"/>
              <w:left w:val="nil"/>
              <w:bottom w:val="nil"/>
              <w:right w:val="nil"/>
            </w:tcBorders>
            <w:noWrap/>
            <w:vAlign w:val="bottom"/>
          </w:tcPr>
          <w:p w:rsidR="00EE5811" w:rsidRDefault="0012073B" w:rsidP="008A68BE">
            <w:pPr>
              <w:pPrChange w:id="3729" w:author="Иво Станков" w:date="2013-07-29T18:48:00Z">
                <w:pPr/>
              </w:pPrChange>
            </w:pPr>
            <w:r w:rsidRPr="009C5860">
              <w:t>70</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30" w:author="Иво Станков" w:date="2013-07-29T18:48:00Z">
                <w:pPr/>
              </w:pPrChange>
            </w:pPr>
            <w:r w:rsidRPr="009C5860">
              <w:t>Срочни депозити в банки</w:t>
            </w:r>
          </w:p>
        </w:tc>
        <w:tc>
          <w:tcPr>
            <w:tcW w:w="1934" w:type="dxa"/>
            <w:tcBorders>
              <w:top w:val="nil"/>
              <w:left w:val="nil"/>
              <w:bottom w:val="nil"/>
              <w:right w:val="nil"/>
            </w:tcBorders>
            <w:noWrap/>
            <w:vAlign w:val="bottom"/>
          </w:tcPr>
          <w:p w:rsidR="00EE5811" w:rsidRDefault="0012073B" w:rsidP="008A68BE">
            <w:pPr>
              <w:pPrChange w:id="3731" w:author="Иво Станков" w:date="2013-07-29T18:48:00Z">
                <w:pPr/>
              </w:pPrChange>
            </w:pPr>
            <w:r w:rsidRPr="009C5860">
              <w:t>4,793</w:t>
            </w:r>
          </w:p>
        </w:tc>
        <w:tc>
          <w:tcPr>
            <w:tcW w:w="1726" w:type="dxa"/>
            <w:tcBorders>
              <w:top w:val="nil"/>
              <w:left w:val="nil"/>
              <w:bottom w:val="nil"/>
              <w:right w:val="nil"/>
            </w:tcBorders>
            <w:noWrap/>
            <w:vAlign w:val="bottom"/>
          </w:tcPr>
          <w:p w:rsidR="00EE5811" w:rsidRDefault="0012073B" w:rsidP="008A68BE">
            <w:pPr>
              <w:pPrChange w:id="3732" w:author="Иво Станков" w:date="2013-07-29T18:48:00Z">
                <w:pPr/>
              </w:pPrChange>
            </w:pPr>
            <w:r w:rsidRPr="009C5860">
              <w:t xml:space="preserve"> -</w:t>
            </w:r>
          </w:p>
        </w:tc>
        <w:tc>
          <w:tcPr>
            <w:tcW w:w="1260" w:type="dxa"/>
            <w:tcBorders>
              <w:top w:val="nil"/>
              <w:left w:val="nil"/>
              <w:bottom w:val="nil"/>
              <w:right w:val="nil"/>
            </w:tcBorders>
            <w:noWrap/>
            <w:vAlign w:val="bottom"/>
          </w:tcPr>
          <w:p w:rsidR="00EE5811" w:rsidRDefault="0012073B" w:rsidP="008A68BE">
            <w:pPr>
              <w:pPrChange w:id="3733" w:author="Иво Станков" w:date="2013-07-29T18:48:00Z">
                <w:pPr/>
              </w:pPrChange>
            </w:pPr>
            <w:r w:rsidRPr="009C5860">
              <w:t>37</w:t>
            </w:r>
          </w:p>
        </w:tc>
        <w:tc>
          <w:tcPr>
            <w:tcW w:w="960" w:type="dxa"/>
            <w:tcBorders>
              <w:top w:val="nil"/>
              <w:left w:val="nil"/>
              <w:bottom w:val="nil"/>
              <w:right w:val="nil"/>
            </w:tcBorders>
            <w:noWrap/>
            <w:vAlign w:val="bottom"/>
          </w:tcPr>
          <w:p w:rsidR="00EE5811" w:rsidRDefault="0012073B" w:rsidP="008A68BE">
            <w:pPr>
              <w:pPrChange w:id="3734" w:author="Иво Станков" w:date="2013-07-29T18:48:00Z">
                <w:pPr/>
              </w:pPrChange>
            </w:pPr>
            <w:r w:rsidRPr="009C5860">
              <w:t>4,83</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35" w:author="Иво Станков" w:date="2013-07-29T18:48:00Z">
                <w:pPr/>
              </w:pPrChange>
            </w:pPr>
            <w:proofErr w:type="gramStart"/>
            <w:r w:rsidRPr="009C5860">
              <w:t>Парични средства и парични</w:t>
            </w:r>
            <w:proofErr w:type="gramEnd"/>
            <w:r w:rsidRPr="009C5860">
              <w:t xml:space="preserve"> еквиваленти</w:t>
            </w:r>
          </w:p>
        </w:tc>
        <w:tc>
          <w:tcPr>
            <w:tcW w:w="1934" w:type="dxa"/>
            <w:tcBorders>
              <w:top w:val="nil"/>
              <w:left w:val="nil"/>
              <w:bottom w:val="nil"/>
              <w:right w:val="nil"/>
            </w:tcBorders>
            <w:noWrap/>
            <w:vAlign w:val="bottom"/>
          </w:tcPr>
          <w:p w:rsidR="00EE5811" w:rsidRDefault="0012073B" w:rsidP="008A68BE">
            <w:pPr>
              <w:pPrChange w:id="3736" w:author="Иво Станков" w:date="2013-07-29T18:48:00Z">
                <w:pPr/>
              </w:pPrChange>
            </w:pPr>
            <w:r w:rsidRPr="009C5860">
              <w:t>1,554</w:t>
            </w:r>
          </w:p>
        </w:tc>
        <w:tc>
          <w:tcPr>
            <w:tcW w:w="1726" w:type="dxa"/>
            <w:tcBorders>
              <w:top w:val="nil"/>
              <w:left w:val="nil"/>
              <w:bottom w:val="nil"/>
              <w:right w:val="nil"/>
            </w:tcBorders>
            <w:noWrap/>
            <w:vAlign w:val="bottom"/>
          </w:tcPr>
          <w:p w:rsidR="00EE5811" w:rsidRDefault="0012073B" w:rsidP="008A68BE">
            <w:pPr>
              <w:pPrChange w:id="3737" w:author="Иво Станков" w:date="2013-07-29T18:48:00Z">
                <w:pPr/>
              </w:pPrChange>
            </w:pPr>
            <w:r w:rsidRPr="009C5860">
              <w:t>57</w:t>
            </w:r>
          </w:p>
        </w:tc>
        <w:tc>
          <w:tcPr>
            <w:tcW w:w="1260" w:type="dxa"/>
            <w:tcBorders>
              <w:top w:val="nil"/>
              <w:left w:val="nil"/>
              <w:bottom w:val="nil"/>
              <w:right w:val="nil"/>
            </w:tcBorders>
            <w:noWrap/>
            <w:vAlign w:val="bottom"/>
          </w:tcPr>
          <w:p w:rsidR="00EE5811" w:rsidRDefault="0012073B" w:rsidP="008A68BE">
            <w:pPr>
              <w:pPrChange w:id="3738" w:author="Иво Станков" w:date="2013-07-29T18:48:00Z">
                <w:pPr/>
              </w:pPrChange>
            </w:pPr>
            <w:r w:rsidRPr="009C5860">
              <w:t>5</w:t>
            </w:r>
          </w:p>
        </w:tc>
        <w:tc>
          <w:tcPr>
            <w:tcW w:w="960" w:type="dxa"/>
            <w:tcBorders>
              <w:top w:val="nil"/>
              <w:left w:val="nil"/>
              <w:bottom w:val="single" w:sz="8" w:space="0" w:color="auto"/>
              <w:right w:val="nil"/>
            </w:tcBorders>
            <w:noWrap/>
            <w:vAlign w:val="bottom"/>
          </w:tcPr>
          <w:p w:rsidR="00EE5811" w:rsidRDefault="0012073B" w:rsidP="008A68BE">
            <w:pPr>
              <w:pPrChange w:id="3739" w:author="Иво Станков" w:date="2013-07-29T18:48:00Z">
                <w:pPr/>
              </w:pPrChange>
            </w:pPr>
            <w:r w:rsidRPr="009C5860">
              <w:t>1,616</w:t>
            </w: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740" w:author="Иво Станков" w:date="2013-07-29T18:48:00Z">
                <w:pPr/>
              </w:pPrChange>
            </w:pPr>
          </w:p>
        </w:tc>
        <w:tc>
          <w:tcPr>
            <w:tcW w:w="1934" w:type="dxa"/>
            <w:tcBorders>
              <w:top w:val="single" w:sz="8" w:space="0" w:color="auto"/>
              <w:left w:val="nil"/>
              <w:bottom w:val="double" w:sz="6" w:space="0" w:color="auto"/>
              <w:right w:val="nil"/>
            </w:tcBorders>
            <w:noWrap/>
            <w:vAlign w:val="bottom"/>
          </w:tcPr>
          <w:p w:rsidR="00EE5811" w:rsidRDefault="0012073B" w:rsidP="008A68BE">
            <w:pPr>
              <w:pPrChange w:id="3741" w:author="Иво Станков" w:date="2013-07-29T18:48:00Z">
                <w:pPr/>
              </w:pPrChange>
            </w:pPr>
            <w:r w:rsidRPr="009C5860">
              <w:t>9,523</w:t>
            </w:r>
          </w:p>
        </w:tc>
        <w:tc>
          <w:tcPr>
            <w:tcW w:w="1726" w:type="dxa"/>
            <w:tcBorders>
              <w:top w:val="single" w:sz="8" w:space="0" w:color="auto"/>
              <w:left w:val="nil"/>
              <w:bottom w:val="double" w:sz="6" w:space="0" w:color="auto"/>
              <w:right w:val="nil"/>
            </w:tcBorders>
            <w:noWrap/>
            <w:vAlign w:val="bottom"/>
          </w:tcPr>
          <w:p w:rsidR="00EE5811" w:rsidRDefault="0012073B" w:rsidP="008A68BE">
            <w:pPr>
              <w:pPrChange w:id="3742" w:author="Иво Станков" w:date="2013-07-29T18:48:00Z">
                <w:pPr/>
              </w:pPrChange>
            </w:pPr>
            <w:r w:rsidRPr="009C5860">
              <w:t>57</w:t>
            </w:r>
          </w:p>
        </w:tc>
        <w:tc>
          <w:tcPr>
            <w:tcW w:w="1260" w:type="dxa"/>
            <w:tcBorders>
              <w:top w:val="single" w:sz="8" w:space="0" w:color="auto"/>
              <w:left w:val="nil"/>
              <w:bottom w:val="double" w:sz="6" w:space="0" w:color="auto"/>
              <w:right w:val="nil"/>
            </w:tcBorders>
            <w:noWrap/>
            <w:vAlign w:val="bottom"/>
          </w:tcPr>
          <w:p w:rsidR="00EE5811" w:rsidRDefault="0012073B" w:rsidP="008A68BE">
            <w:pPr>
              <w:pPrChange w:id="3743" w:author="Иво Станков" w:date="2013-07-29T18:48:00Z">
                <w:pPr/>
              </w:pPrChange>
            </w:pPr>
            <w:r w:rsidRPr="009C5860">
              <w:t>558</w:t>
            </w:r>
          </w:p>
        </w:tc>
        <w:tc>
          <w:tcPr>
            <w:tcW w:w="960" w:type="dxa"/>
            <w:tcBorders>
              <w:top w:val="nil"/>
              <w:left w:val="nil"/>
              <w:bottom w:val="double" w:sz="6" w:space="0" w:color="auto"/>
              <w:right w:val="nil"/>
            </w:tcBorders>
            <w:noWrap/>
            <w:vAlign w:val="bottom"/>
          </w:tcPr>
          <w:p w:rsidR="00EE5811" w:rsidRDefault="0012073B" w:rsidP="008A68BE">
            <w:pPr>
              <w:pPrChange w:id="3744" w:author="Иво Станков" w:date="2013-07-29T18:48:00Z">
                <w:pPr/>
              </w:pPrChange>
            </w:pPr>
            <w:r w:rsidRPr="009C5860">
              <w:t>10,138</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45" w:author="Иво Станков" w:date="2013-07-29T18:48:00Z">
                <w:pPr/>
              </w:pPrChange>
            </w:pPr>
            <w:r w:rsidRPr="009C5860">
              <w:t>Финансови пасиви</w:t>
            </w:r>
          </w:p>
        </w:tc>
        <w:tc>
          <w:tcPr>
            <w:tcW w:w="1934" w:type="dxa"/>
            <w:tcBorders>
              <w:top w:val="nil"/>
              <w:left w:val="nil"/>
              <w:bottom w:val="nil"/>
              <w:right w:val="nil"/>
            </w:tcBorders>
            <w:noWrap/>
            <w:vAlign w:val="bottom"/>
          </w:tcPr>
          <w:p w:rsidR="00EE5811" w:rsidRDefault="00EE5811" w:rsidP="008A68BE">
            <w:pPr>
              <w:pPrChange w:id="3746" w:author="Иво Станков" w:date="2013-07-29T18:48:00Z">
                <w:pPr/>
              </w:pPrChange>
            </w:pPr>
          </w:p>
        </w:tc>
        <w:tc>
          <w:tcPr>
            <w:tcW w:w="1726" w:type="dxa"/>
            <w:tcBorders>
              <w:top w:val="nil"/>
              <w:left w:val="nil"/>
              <w:bottom w:val="nil"/>
              <w:right w:val="nil"/>
            </w:tcBorders>
            <w:noWrap/>
            <w:vAlign w:val="bottom"/>
          </w:tcPr>
          <w:p w:rsidR="00EE5811" w:rsidRDefault="00EE5811" w:rsidP="008A68BE">
            <w:pPr>
              <w:pPrChange w:id="3747" w:author="Иво Станков" w:date="2013-07-29T18:48:00Z">
                <w:pPr/>
              </w:pPrChange>
            </w:pPr>
          </w:p>
        </w:tc>
        <w:tc>
          <w:tcPr>
            <w:tcW w:w="1260" w:type="dxa"/>
            <w:tcBorders>
              <w:top w:val="nil"/>
              <w:left w:val="nil"/>
              <w:bottom w:val="nil"/>
              <w:right w:val="nil"/>
            </w:tcBorders>
            <w:noWrap/>
            <w:vAlign w:val="bottom"/>
          </w:tcPr>
          <w:p w:rsidR="00EE5811" w:rsidRDefault="00EE5811" w:rsidP="008A68BE">
            <w:pPr>
              <w:pPrChange w:id="3748" w:author="Иво Станков" w:date="2013-07-29T18:48:00Z">
                <w:pPr/>
              </w:pPrChange>
            </w:pPr>
          </w:p>
        </w:tc>
        <w:tc>
          <w:tcPr>
            <w:tcW w:w="960" w:type="dxa"/>
            <w:tcBorders>
              <w:top w:val="nil"/>
              <w:left w:val="nil"/>
              <w:bottom w:val="nil"/>
              <w:right w:val="nil"/>
            </w:tcBorders>
            <w:noWrap/>
            <w:vAlign w:val="bottom"/>
          </w:tcPr>
          <w:p w:rsidR="00EE5811" w:rsidRDefault="0012073B" w:rsidP="008A68BE">
            <w:pPr>
              <w:pPrChange w:id="3749" w:author="Иво Станков" w:date="2013-07-29T18:48:00Z">
                <w:pPr/>
              </w:pPrChange>
            </w:pPr>
            <w:r w:rsidRPr="009C5860">
              <w:t> </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50" w:author="Иво Станков" w:date="2013-07-29T18:48:00Z">
                <w:pPr/>
              </w:pPrChange>
            </w:pPr>
            <w:r w:rsidRPr="009C5860">
              <w:t>Търговски и други задължения</w:t>
            </w:r>
          </w:p>
        </w:tc>
        <w:tc>
          <w:tcPr>
            <w:tcW w:w="1934" w:type="dxa"/>
            <w:tcBorders>
              <w:top w:val="nil"/>
              <w:left w:val="nil"/>
              <w:bottom w:val="nil"/>
              <w:right w:val="nil"/>
            </w:tcBorders>
            <w:noWrap/>
            <w:vAlign w:val="bottom"/>
          </w:tcPr>
          <w:p w:rsidR="00EE5811" w:rsidRDefault="0012073B" w:rsidP="008A68BE">
            <w:pPr>
              <w:pPrChange w:id="3751" w:author="Иво Станков" w:date="2013-07-29T18:48:00Z">
                <w:pPr/>
              </w:pPrChange>
            </w:pPr>
            <w:r w:rsidRPr="009C5860">
              <w:t>-</w:t>
            </w:r>
          </w:p>
        </w:tc>
        <w:tc>
          <w:tcPr>
            <w:tcW w:w="1726" w:type="dxa"/>
            <w:tcBorders>
              <w:top w:val="nil"/>
              <w:left w:val="nil"/>
              <w:bottom w:val="nil"/>
              <w:right w:val="nil"/>
            </w:tcBorders>
            <w:noWrap/>
            <w:vAlign w:val="bottom"/>
          </w:tcPr>
          <w:p w:rsidR="00EE5811" w:rsidRDefault="0012073B" w:rsidP="008A68BE">
            <w:pPr>
              <w:pPrChange w:id="3752" w:author="Иво Станков" w:date="2013-07-29T18:48:00Z">
                <w:pPr/>
              </w:pPrChange>
            </w:pPr>
            <w:r w:rsidRPr="009C5860">
              <w:t>-</w:t>
            </w:r>
          </w:p>
        </w:tc>
        <w:tc>
          <w:tcPr>
            <w:tcW w:w="1260" w:type="dxa"/>
            <w:tcBorders>
              <w:top w:val="nil"/>
              <w:left w:val="nil"/>
              <w:bottom w:val="nil"/>
              <w:right w:val="nil"/>
            </w:tcBorders>
            <w:noWrap/>
            <w:vAlign w:val="bottom"/>
          </w:tcPr>
          <w:p w:rsidR="00EE5811" w:rsidRDefault="0012073B" w:rsidP="008A68BE">
            <w:pPr>
              <w:pPrChange w:id="3753" w:author="Иво Станков" w:date="2013-07-29T18:48:00Z">
                <w:pPr/>
              </w:pPrChange>
            </w:pPr>
            <w:r w:rsidRPr="009C5860">
              <w:t>456</w:t>
            </w:r>
          </w:p>
        </w:tc>
        <w:tc>
          <w:tcPr>
            <w:tcW w:w="960" w:type="dxa"/>
            <w:tcBorders>
              <w:top w:val="nil"/>
              <w:left w:val="nil"/>
              <w:bottom w:val="nil"/>
              <w:right w:val="nil"/>
            </w:tcBorders>
            <w:noWrap/>
            <w:vAlign w:val="bottom"/>
          </w:tcPr>
          <w:p w:rsidR="00EE5811" w:rsidRDefault="0012073B" w:rsidP="008A68BE">
            <w:pPr>
              <w:pPrChange w:id="3754" w:author="Иво Станков" w:date="2013-07-29T18:48:00Z">
                <w:pPr/>
              </w:pPrChange>
            </w:pPr>
            <w:r w:rsidRPr="009C5860">
              <w:t>456</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55" w:author="Иво Станков" w:date="2013-07-29T18:48:00Z">
                <w:pPr/>
              </w:pPrChange>
            </w:pPr>
            <w:r w:rsidRPr="009C5860">
              <w:t>Задължения по вноски за Гаранционен фонд</w:t>
            </w:r>
          </w:p>
        </w:tc>
        <w:tc>
          <w:tcPr>
            <w:tcW w:w="1934" w:type="dxa"/>
            <w:tcBorders>
              <w:top w:val="nil"/>
              <w:left w:val="nil"/>
              <w:bottom w:val="nil"/>
              <w:right w:val="nil"/>
            </w:tcBorders>
            <w:noWrap/>
            <w:vAlign w:val="bottom"/>
          </w:tcPr>
          <w:p w:rsidR="00EE5811" w:rsidRDefault="0012073B" w:rsidP="008A68BE">
            <w:pPr>
              <w:pPrChange w:id="3756" w:author="Иво Станков" w:date="2013-07-29T18:48:00Z">
                <w:pPr/>
              </w:pPrChange>
            </w:pPr>
            <w:r w:rsidRPr="009C5860">
              <w:t>941</w:t>
            </w:r>
          </w:p>
        </w:tc>
        <w:tc>
          <w:tcPr>
            <w:tcW w:w="1726" w:type="dxa"/>
            <w:tcBorders>
              <w:top w:val="nil"/>
              <w:left w:val="nil"/>
              <w:bottom w:val="nil"/>
              <w:right w:val="nil"/>
            </w:tcBorders>
            <w:noWrap/>
            <w:vAlign w:val="bottom"/>
          </w:tcPr>
          <w:p w:rsidR="00EE5811" w:rsidRDefault="0012073B" w:rsidP="008A68BE">
            <w:pPr>
              <w:pPrChange w:id="3757" w:author="Иво Станков" w:date="2013-07-29T18:48:00Z">
                <w:pPr/>
              </w:pPrChange>
            </w:pPr>
            <w:r w:rsidRPr="009C5860">
              <w:t>-</w:t>
            </w:r>
          </w:p>
        </w:tc>
        <w:tc>
          <w:tcPr>
            <w:tcW w:w="1260" w:type="dxa"/>
            <w:tcBorders>
              <w:top w:val="nil"/>
              <w:left w:val="nil"/>
              <w:bottom w:val="nil"/>
              <w:right w:val="nil"/>
            </w:tcBorders>
            <w:noWrap/>
            <w:vAlign w:val="bottom"/>
          </w:tcPr>
          <w:p w:rsidR="00EE5811" w:rsidRDefault="0012073B" w:rsidP="008A68BE">
            <w:pPr>
              <w:pPrChange w:id="3758" w:author="Иво Станков" w:date="2013-07-29T18:48:00Z">
                <w:pPr/>
              </w:pPrChange>
            </w:pPr>
            <w:r w:rsidRPr="009C5860">
              <w:t>27</w:t>
            </w:r>
          </w:p>
        </w:tc>
        <w:tc>
          <w:tcPr>
            <w:tcW w:w="960" w:type="dxa"/>
            <w:tcBorders>
              <w:top w:val="nil"/>
              <w:left w:val="nil"/>
              <w:bottom w:val="nil"/>
              <w:right w:val="nil"/>
            </w:tcBorders>
            <w:noWrap/>
            <w:vAlign w:val="bottom"/>
          </w:tcPr>
          <w:p w:rsidR="00EE5811" w:rsidRDefault="0012073B" w:rsidP="008A68BE">
            <w:pPr>
              <w:pPrChange w:id="3759" w:author="Иво Станков" w:date="2013-07-29T18:48:00Z">
                <w:pPr/>
              </w:pPrChange>
            </w:pPr>
            <w:r w:rsidRPr="009C5860">
              <w:t>968</w:t>
            </w:r>
          </w:p>
        </w:tc>
      </w:tr>
      <w:tr w:rsidR="0012073B" w:rsidRPr="009C5860" w:rsidTr="009C5860">
        <w:trPr>
          <w:trHeight w:val="170"/>
        </w:trPr>
        <w:tc>
          <w:tcPr>
            <w:tcW w:w="4100" w:type="dxa"/>
            <w:tcBorders>
              <w:top w:val="nil"/>
              <w:left w:val="nil"/>
              <w:bottom w:val="nil"/>
              <w:right w:val="nil"/>
            </w:tcBorders>
            <w:noWrap/>
            <w:vAlign w:val="center"/>
          </w:tcPr>
          <w:p w:rsidR="004C0111" w:rsidRDefault="0012073B" w:rsidP="008A68BE">
            <w:pPr>
              <w:pPrChange w:id="3760" w:author="Иво Станков" w:date="2013-07-29T18:48:00Z">
                <w:pPr/>
              </w:pPrChange>
            </w:pPr>
            <w:r w:rsidRPr="009C5860">
              <w:t>Задължения за дивиденти</w:t>
            </w:r>
          </w:p>
        </w:tc>
        <w:tc>
          <w:tcPr>
            <w:tcW w:w="1934" w:type="dxa"/>
            <w:tcBorders>
              <w:top w:val="nil"/>
              <w:left w:val="nil"/>
              <w:bottom w:val="nil"/>
              <w:right w:val="nil"/>
            </w:tcBorders>
            <w:noWrap/>
            <w:vAlign w:val="bottom"/>
          </w:tcPr>
          <w:p w:rsidR="00EE5811" w:rsidRDefault="0012073B" w:rsidP="008A68BE">
            <w:pPr>
              <w:pPrChange w:id="3761" w:author="Иво Станков" w:date="2013-07-29T18:48:00Z">
                <w:pPr/>
              </w:pPrChange>
            </w:pPr>
            <w:r w:rsidRPr="009C5860">
              <w:t>-</w:t>
            </w:r>
          </w:p>
        </w:tc>
        <w:tc>
          <w:tcPr>
            <w:tcW w:w="1726" w:type="dxa"/>
            <w:tcBorders>
              <w:top w:val="nil"/>
              <w:left w:val="nil"/>
              <w:bottom w:val="nil"/>
              <w:right w:val="nil"/>
            </w:tcBorders>
            <w:noWrap/>
            <w:vAlign w:val="bottom"/>
          </w:tcPr>
          <w:p w:rsidR="00EE5811" w:rsidRDefault="0012073B" w:rsidP="008A68BE">
            <w:pPr>
              <w:pPrChange w:id="3762" w:author="Иво Станков" w:date="2013-07-29T18:48:00Z">
                <w:pPr/>
              </w:pPrChange>
            </w:pPr>
            <w:r w:rsidRPr="009C5860">
              <w:t>-</w:t>
            </w:r>
          </w:p>
        </w:tc>
        <w:tc>
          <w:tcPr>
            <w:tcW w:w="1260" w:type="dxa"/>
            <w:tcBorders>
              <w:top w:val="nil"/>
              <w:left w:val="nil"/>
              <w:bottom w:val="nil"/>
              <w:right w:val="nil"/>
            </w:tcBorders>
            <w:noWrap/>
            <w:vAlign w:val="bottom"/>
          </w:tcPr>
          <w:p w:rsidR="00EE5811" w:rsidRDefault="0012073B" w:rsidP="008A68BE">
            <w:pPr>
              <w:pPrChange w:id="3763" w:author="Иво Станков" w:date="2013-07-29T18:48:00Z">
                <w:pPr/>
              </w:pPrChange>
            </w:pPr>
            <w:r w:rsidRPr="009C5860">
              <w:t>129</w:t>
            </w:r>
          </w:p>
        </w:tc>
        <w:tc>
          <w:tcPr>
            <w:tcW w:w="960" w:type="dxa"/>
            <w:tcBorders>
              <w:top w:val="nil"/>
              <w:left w:val="nil"/>
              <w:bottom w:val="single" w:sz="8" w:space="0" w:color="auto"/>
              <w:right w:val="nil"/>
            </w:tcBorders>
            <w:noWrap/>
            <w:vAlign w:val="bottom"/>
          </w:tcPr>
          <w:p w:rsidR="00EE5811" w:rsidRDefault="0012073B" w:rsidP="008A68BE">
            <w:pPr>
              <w:pPrChange w:id="3764" w:author="Иво Станков" w:date="2013-07-29T18:48:00Z">
                <w:pPr/>
              </w:pPrChange>
            </w:pPr>
            <w:r w:rsidRPr="009C5860">
              <w:t>129</w:t>
            </w:r>
          </w:p>
        </w:tc>
      </w:tr>
      <w:tr w:rsidR="0012073B" w:rsidRPr="009C5860" w:rsidTr="009C5860">
        <w:trPr>
          <w:trHeight w:val="170"/>
        </w:trPr>
        <w:tc>
          <w:tcPr>
            <w:tcW w:w="4100" w:type="dxa"/>
            <w:tcBorders>
              <w:top w:val="nil"/>
              <w:left w:val="nil"/>
              <w:bottom w:val="nil"/>
              <w:right w:val="nil"/>
            </w:tcBorders>
            <w:noWrap/>
            <w:vAlign w:val="center"/>
          </w:tcPr>
          <w:p w:rsidR="004C0111" w:rsidRDefault="004C0111" w:rsidP="008A68BE">
            <w:pPr>
              <w:pPrChange w:id="3765" w:author="Иво Станков" w:date="2013-07-29T18:48:00Z">
                <w:pPr/>
              </w:pPrChange>
            </w:pPr>
          </w:p>
        </w:tc>
        <w:tc>
          <w:tcPr>
            <w:tcW w:w="1934" w:type="dxa"/>
            <w:tcBorders>
              <w:top w:val="single" w:sz="8" w:space="0" w:color="auto"/>
              <w:left w:val="nil"/>
              <w:bottom w:val="double" w:sz="6" w:space="0" w:color="auto"/>
              <w:right w:val="nil"/>
            </w:tcBorders>
            <w:noWrap/>
            <w:vAlign w:val="bottom"/>
          </w:tcPr>
          <w:p w:rsidR="00EE5811" w:rsidRDefault="0012073B" w:rsidP="008A68BE">
            <w:pPr>
              <w:pPrChange w:id="3766" w:author="Иво Станков" w:date="2013-07-29T18:48:00Z">
                <w:pPr/>
              </w:pPrChange>
            </w:pPr>
            <w:r w:rsidRPr="009C5860">
              <w:t>941</w:t>
            </w:r>
          </w:p>
        </w:tc>
        <w:tc>
          <w:tcPr>
            <w:tcW w:w="1726" w:type="dxa"/>
            <w:tcBorders>
              <w:top w:val="single" w:sz="8" w:space="0" w:color="auto"/>
              <w:left w:val="nil"/>
              <w:bottom w:val="double" w:sz="6" w:space="0" w:color="auto"/>
              <w:right w:val="nil"/>
            </w:tcBorders>
            <w:noWrap/>
            <w:vAlign w:val="bottom"/>
          </w:tcPr>
          <w:p w:rsidR="00EE5811" w:rsidRDefault="0012073B" w:rsidP="008A68BE">
            <w:pPr>
              <w:pPrChange w:id="3767" w:author="Иво Станков" w:date="2013-07-29T18:48:00Z">
                <w:pPr/>
              </w:pPrChange>
            </w:pPr>
            <w:r w:rsidRPr="009C5860">
              <w:t>-</w:t>
            </w:r>
          </w:p>
        </w:tc>
        <w:tc>
          <w:tcPr>
            <w:tcW w:w="1260" w:type="dxa"/>
            <w:tcBorders>
              <w:top w:val="single" w:sz="8" w:space="0" w:color="auto"/>
              <w:left w:val="nil"/>
              <w:bottom w:val="double" w:sz="6" w:space="0" w:color="auto"/>
              <w:right w:val="nil"/>
            </w:tcBorders>
            <w:noWrap/>
            <w:vAlign w:val="bottom"/>
          </w:tcPr>
          <w:p w:rsidR="00EE5811" w:rsidRDefault="0012073B" w:rsidP="008A68BE">
            <w:pPr>
              <w:pPrChange w:id="3768" w:author="Иво Станков" w:date="2013-07-29T18:48:00Z">
                <w:pPr/>
              </w:pPrChange>
            </w:pPr>
            <w:r w:rsidRPr="009C5860">
              <w:t>612</w:t>
            </w:r>
          </w:p>
        </w:tc>
        <w:tc>
          <w:tcPr>
            <w:tcW w:w="960" w:type="dxa"/>
            <w:tcBorders>
              <w:top w:val="nil"/>
              <w:left w:val="nil"/>
              <w:bottom w:val="double" w:sz="6" w:space="0" w:color="auto"/>
              <w:right w:val="nil"/>
            </w:tcBorders>
            <w:noWrap/>
            <w:vAlign w:val="bottom"/>
          </w:tcPr>
          <w:p w:rsidR="00EE5811" w:rsidRDefault="0012073B" w:rsidP="008A68BE">
            <w:pPr>
              <w:pPrChange w:id="3769" w:author="Иво Станков" w:date="2013-07-29T18:48:00Z">
                <w:pPr/>
              </w:pPrChange>
            </w:pPr>
            <w:r w:rsidRPr="009C5860">
              <w:t>1,553</w:t>
            </w:r>
          </w:p>
        </w:tc>
      </w:tr>
    </w:tbl>
    <w:p w:rsidR="004C0111" w:rsidRDefault="004C0111" w:rsidP="008A68BE">
      <w:pPr>
        <w:pPrChange w:id="3770" w:author="Иво Станков" w:date="2013-07-29T18:48:00Z">
          <w:pPr/>
        </w:pPrChange>
      </w:pPr>
    </w:p>
    <w:p w:rsidR="00EE5811" w:rsidRDefault="006E456B" w:rsidP="008A68BE">
      <w:pPr>
        <w:pStyle w:val="Heading1"/>
        <w:pPrChange w:id="3771" w:author="Иво Станков" w:date="2013-07-29T18:48:00Z">
          <w:pPr/>
        </w:pPrChange>
      </w:pPr>
      <w:r>
        <w:rPr>
          <w:rFonts w:asciiTheme="minorHAnsi" w:hAnsiTheme="minorHAnsi"/>
          <w:lang w:val="en-US"/>
        </w:rPr>
        <w:t>31.5</w:t>
      </w:r>
      <w:bookmarkStart w:id="3772" w:name="_Toc355005254"/>
      <w:r w:rsidR="0012073B" w:rsidRPr="00146731">
        <w:t>УПРАВЛЕНИЕ НА КАПИТАЛОВИЯ РИСК</w:t>
      </w:r>
      <w:bookmarkEnd w:id="3772"/>
    </w:p>
    <w:p w:rsidR="004C0111" w:rsidRDefault="0012073B" w:rsidP="008A68BE">
      <w:pPr>
        <w:pPrChange w:id="3773" w:author="Иво Станков" w:date="2013-07-29T18:48:00Z">
          <w:pPr/>
        </w:pPrChange>
      </w:pPr>
      <w:r w:rsidRPr="00146731">
        <w:tab/>
        <w:t>С управлението на капитала дружеството цели да създава и поддържа</w:t>
      </w:r>
      <w:r>
        <w:t xml:space="preserve"> </w:t>
      </w:r>
      <w:r w:rsidRPr="00146731">
        <w:t xml:space="preserve">възможности то да продължи да функционира като действащо предприятие и да осигурява съответната възвръщаемост на инвестираните средства на акционерите и стопански ползи на другите заинтересовани лица от и участници в неговия бизнес, както и да поддържа оптимална капиталова </w:t>
      </w:r>
      <w:proofErr w:type="gramStart"/>
      <w:r w:rsidRPr="00146731">
        <w:t xml:space="preserve">структура. </w:t>
      </w:r>
      <w:proofErr w:type="gramEnd"/>
    </w:p>
    <w:p w:rsidR="004C0111" w:rsidRDefault="0012073B" w:rsidP="008A68BE">
      <w:pPr>
        <w:pPrChange w:id="3774" w:author="Иво Станков" w:date="2013-07-29T18:48:00Z">
          <w:pPr/>
        </w:pPrChange>
      </w:pPr>
      <w:r w:rsidRPr="00146731">
        <w:tab/>
        <w:t xml:space="preserve">И през 2013 г. стратегията на ръководството на дружеството е била да се работи изцяло със собствени </w:t>
      </w:r>
      <w:proofErr w:type="gramStart"/>
      <w:r w:rsidRPr="00146731">
        <w:t>средства, генерирани от стопанската му дейност, без да ползва привлечени заемни средства</w:t>
      </w:r>
      <w:proofErr w:type="gramEnd"/>
      <w:r w:rsidRPr="00146731">
        <w:t xml:space="preserve">. Тя остава непроменена спрямо 2012 </w:t>
      </w:r>
      <w:proofErr w:type="gramStart"/>
      <w:r w:rsidRPr="00146731">
        <w:t xml:space="preserve">г. </w:t>
      </w:r>
      <w:proofErr w:type="gramEnd"/>
    </w:p>
    <w:p w:rsidR="004C0111" w:rsidRDefault="0012073B" w:rsidP="008A68BE">
      <w:pPr>
        <w:pPrChange w:id="3775" w:author="Иво Станков" w:date="2013-07-29T18:48:00Z">
          <w:pPr/>
        </w:pPrChange>
      </w:pPr>
      <w:r w:rsidRPr="00146731">
        <w:tab/>
        <w:t xml:space="preserve">Дружеството текущо наблюдава осигуреността и структурата на капитала си. Характерното за него е, че то традиционно финансира дейността си от собствените си генерирани печалби и чрез своите акционери, без използване на дългов капитал. </w:t>
      </w:r>
    </w:p>
    <w:p w:rsidR="00EE5811" w:rsidRDefault="006E456B" w:rsidP="008A68BE">
      <w:pPr>
        <w:pStyle w:val="Heading1"/>
        <w:pPrChange w:id="3776" w:author="Иво Станков" w:date="2013-07-29T18:48:00Z">
          <w:pPr/>
        </w:pPrChange>
      </w:pPr>
      <w:r>
        <w:rPr>
          <w:rFonts w:asciiTheme="minorHAnsi" w:hAnsiTheme="minorHAnsi"/>
          <w:lang w:val="en-US"/>
        </w:rPr>
        <w:t>31.6</w:t>
      </w:r>
      <w:bookmarkStart w:id="3777" w:name="_Toc355005255"/>
      <w:r w:rsidR="0012073B" w:rsidRPr="00146731">
        <w:t>СПРАВЕДЛИВА СТОЙНОСТ</w:t>
      </w:r>
      <w:bookmarkEnd w:id="3777"/>
    </w:p>
    <w:p w:rsidR="004C0111" w:rsidRDefault="0012073B" w:rsidP="008A68BE">
      <w:pPr>
        <w:pPrChange w:id="3778" w:author="Иво Станков" w:date="2013-07-29T18:48:00Z">
          <w:pPr/>
        </w:pPrChange>
      </w:pPr>
      <w:r w:rsidRPr="00146731">
        <w:tab/>
        <w:t xml:space="preserve">Справедливата стойност най-общо представлява сумата, за която един актив може да бъде разменен или едно задължение да бъде изплатено при нормални условия на сделката между независими, желаещи и информирани контрагенти. Политиката на дружеството е да оповестява във финансовите си отчети справедливата стойност на финансовите активи и пасиви, най-вече за които съществуват котировки на пазарни цени. </w:t>
      </w:r>
    </w:p>
    <w:p w:rsidR="004C0111" w:rsidRDefault="0012073B" w:rsidP="008A68BE">
      <w:pPr>
        <w:pPrChange w:id="3779" w:author="Иво Станков" w:date="2013-07-29T18:48:00Z">
          <w:pPr/>
        </w:pPrChange>
      </w:pPr>
      <w:r w:rsidRPr="00146731">
        <w:lastRenderedPageBreak/>
        <w:tab/>
        <w:t xml:space="preserve">Справедливата стойност на финансовите инструменти на разположение за продажба, търгувани на активни фондови пазари се базира на котирани „цени купува”, оповестена от пазарния оператор посредством официални средства към края на отчетния период. Справедливата стойност на финансовите инструменти на разположение за продажба, които не се търгуват на достатъчно активни пазари се определя и/или потвърждават чрез няколко оценъчни методи, които се базират на различни оценъчни техники и предположения на ръководството, направени на база пазарните условия към края на отчетния период, вкл. котировки на фондови пазари (дневни и усреднени), (Приложение 2.23). </w:t>
      </w:r>
    </w:p>
    <w:p w:rsidR="004C0111" w:rsidRDefault="0012073B" w:rsidP="008A68BE">
      <w:pPr>
        <w:pPrChange w:id="3780" w:author="Иво Станков" w:date="2013-07-29T18:48:00Z">
          <w:pPr/>
        </w:pPrChange>
      </w:pPr>
      <w:r w:rsidRPr="00146731">
        <w:tab/>
        <w:t>По отношение на инвестициите държани до падеж, както и по отношение на търговските вземания и задължения, кредитите и депозитите, дружеството очаква да реализира тези финансови активи и</w:t>
      </w:r>
      <w:r>
        <w:t xml:space="preserve"> </w:t>
      </w:r>
      <w:r w:rsidRPr="00146731">
        <w:t xml:space="preserve">чрез тяхното цялостно обратно изплащане или респ. погасяване във времето. Затова те се представят по тяхната </w:t>
      </w:r>
      <w:proofErr w:type="spellStart"/>
      <w:r w:rsidRPr="00146731">
        <w:t>амортизируема</w:t>
      </w:r>
      <w:proofErr w:type="spellEnd"/>
      <w:r w:rsidRPr="00146731">
        <w:t xml:space="preserve"> стойност, която ръководството счита, че е близка до тяхната справедлива стойност.</w:t>
      </w:r>
    </w:p>
    <w:p w:rsidR="004C0111" w:rsidRDefault="0012073B" w:rsidP="008A68BE">
      <w:pPr>
        <w:pPrChange w:id="3781" w:author="Иво Станков" w:date="2013-07-29T18:48:00Z">
          <w:pPr/>
        </w:pPrChange>
      </w:pPr>
      <w:r w:rsidRPr="00146731">
        <w:tab/>
        <w:t>Също така голямата част от финансовите активи и пасиви са или краткосрочни по своята същност (търговски вземания и задължения и краткосрочни задължения към други контрагенти), или са отразени в отчета за финансовото състояние по пазарна стойност (предоставени безсрочни и срочни банкови депозити,) и поради това тяхната справедлива стойност е приблизително равна на балансовата им стойност.</w:t>
      </w:r>
      <w:r w:rsidRPr="00146731">
        <w:rPr>
          <w:highlight w:val="yellow"/>
        </w:rPr>
        <w:t xml:space="preserve"> </w:t>
      </w:r>
    </w:p>
    <w:p w:rsidR="004C0111" w:rsidRDefault="0012073B" w:rsidP="008A68BE">
      <w:pPr>
        <w:pPrChange w:id="3782" w:author="Иво Станков" w:date="2013-07-29T18:48:00Z">
          <w:pPr/>
        </w:pPrChange>
      </w:pPr>
      <w:r w:rsidRPr="00146731">
        <w:tab/>
        <w:t>Изключение от правилото за последваща оценка по справедлива стойност се прилага относно част от инвестициите на</w:t>
      </w:r>
      <w:r>
        <w:t xml:space="preserve"> </w:t>
      </w:r>
      <w:r w:rsidRPr="00146731">
        <w:t>разположение за продажба, представляващи участия</w:t>
      </w:r>
      <w:r>
        <w:t xml:space="preserve"> </w:t>
      </w:r>
      <w:r w:rsidRPr="00146731">
        <w:t>в други предприятия, за които няма пазар и обективни условия за определяне по достоверен начин на тяхната справедлива стойност, поради което те са представени по цена на придобиване (</w:t>
      </w:r>
      <w:proofErr w:type="gramStart"/>
      <w:r w:rsidRPr="00146731">
        <w:t xml:space="preserve">себестойност). </w:t>
      </w:r>
      <w:proofErr w:type="gramEnd"/>
    </w:p>
    <w:p w:rsidR="004C0111" w:rsidRDefault="0012073B" w:rsidP="008A68BE">
      <w:pPr>
        <w:pPrChange w:id="3783" w:author="Иво Станков" w:date="2013-07-29T18:48:00Z">
          <w:pPr/>
        </w:pPrChange>
      </w:pPr>
      <w:r w:rsidRPr="00146731">
        <w:tab/>
        <w:t xml:space="preserve">Ръководството на дружеството счита, че при съществуващите обстоятелства представените в отчета за </w:t>
      </w:r>
      <w:proofErr w:type="gramStart"/>
      <w:r w:rsidRPr="00146731">
        <w:t>финансовото състояние оценки на финансовите</w:t>
      </w:r>
      <w:proofErr w:type="gramEnd"/>
      <w:r w:rsidRPr="00146731">
        <w:t xml:space="preserve"> активи и пасиви са възможно най-надеждни, адекватни и достоверни за целите на финансовата отчетност.</w:t>
      </w:r>
    </w:p>
    <w:p w:rsidR="00EE5811" w:rsidRDefault="0012073B" w:rsidP="008A68BE">
      <w:pPr>
        <w:pStyle w:val="Heading1"/>
        <w:numPr>
          <w:ilvl w:val="0"/>
          <w:numId w:val="33"/>
        </w:numPr>
        <w:pPrChange w:id="3784" w:author="Иво Станков" w:date="2013-07-29T18:48:00Z">
          <w:pPr/>
        </w:pPrChange>
      </w:pPr>
      <w:bookmarkStart w:id="3785" w:name="_Toc128275773"/>
      <w:bookmarkStart w:id="3786" w:name="_Toc223511071"/>
      <w:bookmarkStart w:id="3787" w:name="_Toc355005256"/>
      <w:r w:rsidRPr="00146731">
        <w:t>СВЪРЗАНИ ЛИЦА И СДЕЛКИ СЪС СВЪРЗАНИ ЛИЦА</w:t>
      </w:r>
      <w:bookmarkEnd w:id="3785"/>
      <w:bookmarkEnd w:id="3786"/>
      <w:bookmarkEnd w:id="3787"/>
    </w:p>
    <w:p w:rsidR="00EE5811" w:rsidRDefault="0012073B" w:rsidP="008A68BE">
      <w:pPr>
        <w:pStyle w:val="NormalBoldItalic"/>
        <w:pPrChange w:id="3788" w:author="Иво Станков" w:date="2013-07-29T18:48:00Z">
          <w:pPr>
            <w:pStyle w:val="Heading1"/>
            <w:numPr>
              <w:ilvl w:val="0"/>
              <w:numId w:val="33"/>
            </w:numPr>
            <w:tabs>
              <w:tab w:val="clear" w:pos="720"/>
              <w:tab w:val="clear" w:pos="1552"/>
              <w:tab w:val="num" w:pos="732"/>
            </w:tabs>
            <w:ind w:left="-409"/>
          </w:pPr>
        </w:pPrChange>
      </w:pPr>
      <w:r w:rsidRPr="00146731">
        <w:tab/>
        <w:t>Дъщерно дружество</w:t>
      </w:r>
    </w:p>
    <w:p w:rsidR="004C0111" w:rsidRDefault="0012073B" w:rsidP="008A68BE">
      <w:pPr>
        <w:pPrChange w:id="3789" w:author="Иво Станков" w:date="2013-07-29T18:48:00Z">
          <w:pPr/>
        </w:pPrChange>
      </w:pPr>
      <w:r w:rsidRPr="00146731">
        <w:tab/>
        <w:t>Борсата притежава 100 % от капитала на Сервиз финансови пазари EООД, което е дъщерно дружество, считано от 06.03.2007 г. Българска фондова борса – София АД</w:t>
      </w:r>
      <w:r>
        <w:t xml:space="preserve"> </w:t>
      </w:r>
      <w:r w:rsidRPr="00146731">
        <w:t xml:space="preserve">осъществява контрол върху финансовата и оперативната политика на дъщерното дружество. </w:t>
      </w:r>
    </w:p>
    <w:p w:rsidR="00EE5811" w:rsidRDefault="0012073B" w:rsidP="008A68BE">
      <w:pPr>
        <w:pStyle w:val="NormalBoldItalic"/>
        <w:pPrChange w:id="3790" w:author="Иво Станков" w:date="2013-07-29T18:48:00Z">
          <w:pPr/>
        </w:pPrChange>
      </w:pPr>
      <w:r w:rsidRPr="00146731">
        <w:tab/>
        <w:t xml:space="preserve">Основен собственик </w:t>
      </w:r>
    </w:p>
    <w:p w:rsidR="004C0111" w:rsidRDefault="0012073B" w:rsidP="008A68BE">
      <w:pPr>
        <w:pPrChange w:id="3791" w:author="Иво Станков" w:date="2013-07-29T18:48:00Z">
          <w:pPr/>
        </w:pPrChange>
      </w:pPr>
      <w:r w:rsidRPr="00146731">
        <w:tab/>
        <w:t xml:space="preserve">Държавата чрез Министерство на финансите притежава 50,05 % от акциите в основния акционерен капитал на Борсата и упражнява контрол върху финансовата и оперативната политика на </w:t>
      </w:r>
      <w:proofErr w:type="gramStart"/>
      <w:r w:rsidRPr="00146731">
        <w:t xml:space="preserve">дружеството. </w:t>
      </w:r>
      <w:proofErr w:type="gramEnd"/>
    </w:p>
    <w:p w:rsidR="00EE5811" w:rsidRDefault="0012073B" w:rsidP="008A68BE">
      <w:pPr>
        <w:pStyle w:val="NormalBoldItalic"/>
        <w:pPrChange w:id="3792" w:author="Иво Станков" w:date="2013-07-29T18:48:00Z">
          <w:pPr/>
        </w:pPrChange>
      </w:pPr>
      <w:r w:rsidRPr="00146731">
        <w:tab/>
        <w:t>Предприятие с квалифицирано участие от страна на държавата</w:t>
      </w:r>
      <w:r>
        <w:t xml:space="preserve"> </w:t>
      </w:r>
    </w:p>
    <w:p w:rsidR="004C0111" w:rsidRDefault="0012073B" w:rsidP="008A68BE">
      <w:pPr>
        <w:pPrChange w:id="3793" w:author="Иво Станков" w:date="2013-07-29T18:48:00Z">
          <w:pPr/>
        </w:pPrChange>
      </w:pPr>
      <w:r w:rsidRPr="00146731">
        <w:tab/>
        <w:t>Държавата чрез Министерство на финансите притежава пряко 43.7 % от акциите в основния акционерен капитал на Централен депозитар АД и притежава значително влияние. Последното е свързано лице с Борсата, доколкото и в двете дружества държавата има квалифицирано участие. Българска Фондова Борса – София АД от своя страна също</w:t>
      </w:r>
      <w:r>
        <w:t xml:space="preserve"> </w:t>
      </w:r>
      <w:r w:rsidRPr="00146731">
        <w:t>е акционер в Централен депозитар АД</w:t>
      </w:r>
      <w:r>
        <w:t xml:space="preserve"> </w:t>
      </w:r>
      <w:r w:rsidRPr="00146731">
        <w:t>с 6.61 % акционерно участие към 31.03.2013 г. (31.12.2012 г.: 6.61 %)</w:t>
      </w:r>
    </w:p>
    <w:p w:rsidR="00EE5811" w:rsidRDefault="0012073B" w:rsidP="008A68BE">
      <w:pPr>
        <w:pStyle w:val="NormalBoldItalic"/>
        <w:pPrChange w:id="3794" w:author="Иво Станков" w:date="2013-07-29T18:48:00Z">
          <w:pPr/>
        </w:pPrChange>
      </w:pPr>
      <w:r w:rsidRPr="00146731">
        <w:tab/>
        <w:t>Предприятия, в които лице от ключовия управленски персонал на Борсата едновременно взема участие в ръководството му като изпълнителен директор/управител, т.е има управленска власт в това предприятие</w:t>
      </w:r>
    </w:p>
    <w:p w:rsidR="004C0111" w:rsidRDefault="0012073B" w:rsidP="008A68BE">
      <w:pPr>
        <w:pPrChange w:id="3795" w:author="Иво Станков" w:date="2013-07-29T18:48:00Z">
          <w:pPr/>
        </w:pPrChange>
      </w:pPr>
      <w:r w:rsidRPr="00146731">
        <w:t xml:space="preserve">Към </w:t>
      </w:r>
      <w:r w:rsidR="008417D3">
        <w:rPr>
          <w:rFonts w:asciiTheme="minorHAnsi" w:hAnsiTheme="minorHAnsi"/>
          <w:lang w:val="en-US"/>
        </w:rPr>
        <w:t>30.</w:t>
      </w:r>
      <w:proofErr w:type="gramStart"/>
      <w:r w:rsidR="008417D3">
        <w:rPr>
          <w:rFonts w:asciiTheme="minorHAnsi" w:hAnsiTheme="minorHAnsi"/>
          <w:lang w:val="en-US"/>
        </w:rPr>
        <w:t>06.</w:t>
      </w:r>
      <w:r w:rsidRPr="00146731">
        <w:t xml:space="preserve"> 2013</w:t>
      </w:r>
      <w:proofErr w:type="gramEnd"/>
      <w:r w:rsidRPr="00146731">
        <w:t xml:space="preserve"> г. и към </w:t>
      </w:r>
      <w:r w:rsidR="008417D3">
        <w:rPr>
          <w:rFonts w:asciiTheme="minorHAnsi" w:hAnsiTheme="minorHAnsi"/>
          <w:lang w:val="en-US"/>
        </w:rPr>
        <w:t>30.06</w:t>
      </w:r>
      <w:r w:rsidRPr="00146731">
        <w:t xml:space="preserve">.2012 г. предприятия, които имат подобна свързаност са: Българска Банка за развитие АД, </w:t>
      </w:r>
      <w:proofErr w:type="spellStart"/>
      <w:r w:rsidRPr="00146731">
        <w:t>Бенчмарк</w:t>
      </w:r>
      <w:proofErr w:type="spellEnd"/>
      <w:r w:rsidRPr="00146731">
        <w:t xml:space="preserve"> </w:t>
      </w:r>
      <w:proofErr w:type="spellStart"/>
      <w:r w:rsidRPr="00146731">
        <w:t>Финанс</w:t>
      </w:r>
      <w:proofErr w:type="spellEnd"/>
      <w:r w:rsidRPr="00146731">
        <w:t xml:space="preserve"> АД, </w:t>
      </w:r>
      <w:proofErr w:type="spellStart"/>
      <w:r w:rsidRPr="00146731">
        <w:t>Бенчмарк</w:t>
      </w:r>
      <w:proofErr w:type="spellEnd"/>
      <w:r w:rsidRPr="00146731">
        <w:t xml:space="preserve"> </w:t>
      </w:r>
      <w:proofErr w:type="spellStart"/>
      <w:r w:rsidRPr="00146731">
        <w:t>груп</w:t>
      </w:r>
      <w:proofErr w:type="spellEnd"/>
      <w:r w:rsidRPr="00146731">
        <w:t xml:space="preserve"> АД, </w:t>
      </w:r>
      <w:proofErr w:type="spellStart"/>
      <w:r w:rsidRPr="00146731">
        <w:t>Бенчмарк</w:t>
      </w:r>
      <w:proofErr w:type="spellEnd"/>
      <w:r w:rsidRPr="00146731">
        <w:t xml:space="preserve"> кредит АД, </w:t>
      </w:r>
      <w:proofErr w:type="spellStart"/>
      <w:r w:rsidRPr="00146731">
        <w:t>Бенчмарк</w:t>
      </w:r>
      <w:proofErr w:type="spellEnd"/>
      <w:r w:rsidRPr="00146731">
        <w:t xml:space="preserve"> </w:t>
      </w:r>
      <w:proofErr w:type="spellStart"/>
      <w:r w:rsidRPr="00146731">
        <w:t>Асет</w:t>
      </w:r>
      <w:proofErr w:type="spellEnd"/>
      <w:r w:rsidRPr="00146731">
        <w:t xml:space="preserve"> мениджмънт АД и Централен депозитар АД. </w:t>
      </w:r>
    </w:p>
    <w:p w:rsidR="00EE5811" w:rsidRDefault="0012073B" w:rsidP="008A68BE">
      <w:pPr>
        <w:pStyle w:val="NormalBoldItalic"/>
        <w:pPrChange w:id="3796" w:author="Иво Станков" w:date="2013-07-29T18:48:00Z">
          <w:pPr/>
        </w:pPrChange>
      </w:pPr>
      <w:r w:rsidRPr="00146731">
        <w:tab/>
        <w:t>Сделки със свързани лица</w:t>
      </w:r>
    </w:p>
    <w:p w:rsidR="009A7BCE" w:rsidRDefault="0012073B" w:rsidP="008A68BE">
      <w:pPr>
        <w:rPr>
          <w:ins w:id="3797" w:author="Иво Станков" w:date="2013-07-29T18:16:00Z"/>
        </w:rPr>
        <w:pPrChange w:id="3798" w:author="Иво Станков" w:date="2013-07-29T18:48:00Z">
          <w:pPr/>
        </w:pPrChange>
      </w:pPr>
      <w:r w:rsidRPr="00146731">
        <w:tab/>
        <w:t>Общият размер на сделките със свързани лица са, както следва:</w:t>
      </w:r>
    </w:p>
    <w:p w:rsidR="009A7BCE" w:rsidRDefault="009A7BCE" w:rsidP="008A68BE">
      <w:pPr>
        <w:rPr>
          <w:ins w:id="3799" w:author="Иво Станков" w:date="2013-07-29T18:16:00Z"/>
        </w:rPr>
        <w:pPrChange w:id="3800" w:author="Иво Станков" w:date="2013-07-29T18:48:00Z">
          <w:pPr>
            <w:widowControl/>
            <w:jc w:val="left"/>
          </w:pPr>
        </w:pPrChange>
      </w:pPr>
      <w:ins w:id="3801" w:author="Иво Станков" w:date="2013-07-29T18:16:00Z">
        <w:r>
          <w:br w:type="page"/>
        </w:r>
      </w:ins>
    </w:p>
    <w:p w:rsidR="004C0111" w:rsidRDefault="004C0111" w:rsidP="008A68BE">
      <w:pPr>
        <w:pPrChange w:id="3802" w:author="Иво Станков" w:date="2013-07-29T18:48:00Z">
          <w:pPr/>
        </w:pPrChange>
      </w:pPr>
    </w:p>
    <w:tbl>
      <w:tblPr>
        <w:tblW w:w="10764" w:type="dxa"/>
        <w:jc w:val="center"/>
        <w:tblCellMar>
          <w:left w:w="70" w:type="dxa"/>
          <w:right w:w="70" w:type="dxa"/>
        </w:tblCellMar>
        <w:tblLook w:val="00A0" w:firstRow="1" w:lastRow="0" w:firstColumn="1" w:lastColumn="0" w:noHBand="0" w:noVBand="0"/>
        <w:tblPrChange w:id="3803" w:author="Иво Станков" w:date="2013-07-29T18:17:00Z">
          <w:tblPr>
            <w:tblW w:w="10129" w:type="dxa"/>
            <w:jc w:val="center"/>
            <w:tblCellMar>
              <w:left w:w="70" w:type="dxa"/>
              <w:right w:w="70" w:type="dxa"/>
            </w:tblCellMar>
            <w:tblLook w:val="00A0" w:firstRow="1" w:lastRow="0" w:firstColumn="1" w:lastColumn="0" w:noHBand="0" w:noVBand="0"/>
          </w:tblPr>
        </w:tblPrChange>
      </w:tblPr>
      <w:tblGrid>
        <w:gridCol w:w="5567"/>
        <w:gridCol w:w="3105"/>
        <w:gridCol w:w="1122"/>
        <w:gridCol w:w="1122"/>
        <w:tblGridChange w:id="3804">
          <w:tblGrid>
            <w:gridCol w:w="4517"/>
            <w:gridCol w:w="3532"/>
            <w:gridCol w:w="1046"/>
            <w:gridCol w:w="1046"/>
          </w:tblGrid>
        </w:tblGridChange>
      </w:tblGrid>
      <w:tr w:rsidR="0012073B" w:rsidRPr="009A7BCE" w:rsidTr="009A7BCE">
        <w:trPr>
          <w:trHeight w:val="170"/>
          <w:jc w:val="center"/>
          <w:trPrChange w:id="3805" w:author="Иво Станков" w:date="2013-07-29T18:17:00Z">
            <w:trPr>
              <w:trHeight w:val="170"/>
              <w:jc w:val="center"/>
            </w:trPr>
          </w:trPrChange>
        </w:trPr>
        <w:tc>
          <w:tcPr>
            <w:tcW w:w="5567" w:type="dxa"/>
            <w:tcBorders>
              <w:top w:val="nil"/>
              <w:left w:val="nil"/>
              <w:bottom w:val="nil"/>
              <w:right w:val="nil"/>
            </w:tcBorders>
            <w:noWrap/>
            <w:vAlign w:val="center"/>
            <w:tcPrChange w:id="3806" w:author="Иво Станков" w:date="2013-07-29T18:17:00Z">
              <w:tcPr>
                <w:tcW w:w="4517" w:type="dxa"/>
                <w:tcBorders>
                  <w:top w:val="nil"/>
                  <w:left w:val="nil"/>
                  <w:bottom w:val="nil"/>
                  <w:right w:val="nil"/>
                </w:tcBorders>
                <w:noWrap/>
                <w:vAlign w:val="center"/>
              </w:tcPr>
            </w:tcPrChange>
          </w:tcPr>
          <w:p w:rsidR="004C0111" w:rsidRPr="009A7BCE" w:rsidRDefault="0012073B" w:rsidP="008A68BE">
            <w:pPr>
              <w:pPrChange w:id="3807" w:author="Иво Станков" w:date="2013-07-29T18:48:00Z">
                <w:pPr/>
              </w:pPrChange>
            </w:pPr>
            <w:r w:rsidRPr="009A7BCE">
              <w:t>Продажби на свързани лица</w:t>
            </w:r>
          </w:p>
        </w:tc>
        <w:tc>
          <w:tcPr>
            <w:tcW w:w="3105" w:type="dxa"/>
            <w:tcBorders>
              <w:top w:val="nil"/>
              <w:left w:val="nil"/>
              <w:bottom w:val="nil"/>
              <w:right w:val="nil"/>
            </w:tcBorders>
            <w:noWrap/>
            <w:vAlign w:val="center"/>
            <w:tcPrChange w:id="3808" w:author="Иво Станков" w:date="2013-07-29T18:17:00Z">
              <w:tcPr>
                <w:tcW w:w="3532" w:type="dxa"/>
                <w:tcBorders>
                  <w:top w:val="nil"/>
                  <w:left w:val="nil"/>
                  <w:bottom w:val="nil"/>
                  <w:right w:val="nil"/>
                </w:tcBorders>
                <w:noWrap/>
                <w:vAlign w:val="center"/>
              </w:tcPr>
            </w:tcPrChange>
          </w:tcPr>
          <w:p w:rsidR="004C0111" w:rsidRPr="009A7BCE" w:rsidRDefault="0012073B" w:rsidP="008A68BE">
            <w:pPr>
              <w:pPrChange w:id="3809" w:author="Иво Станков" w:date="2013-07-29T18:48:00Z">
                <w:pPr/>
              </w:pPrChange>
            </w:pPr>
            <w:r w:rsidRPr="009A7BCE">
              <w:t>Свързано лице</w:t>
            </w:r>
          </w:p>
        </w:tc>
        <w:tc>
          <w:tcPr>
            <w:tcW w:w="1046" w:type="dxa"/>
            <w:tcBorders>
              <w:top w:val="nil"/>
              <w:left w:val="nil"/>
              <w:bottom w:val="nil"/>
              <w:right w:val="nil"/>
            </w:tcBorders>
            <w:noWrap/>
            <w:vAlign w:val="center"/>
            <w:tcPrChange w:id="3810" w:author="Иво Станков" w:date="2013-07-29T18:17:00Z">
              <w:tcPr>
                <w:tcW w:w="1040" w:type="dxa"/>
                <w:tcBorders>
                  <w:top w:val="nil"/>
                  <w:left w:val="nil"/>
                  <w:bottom w:val="nil"/>
                  <w:right w:val="nil"/>
                </w:tcBorders>
                <w:noWrap/>
                <w:vAlign w:val="center"/>
              </w:tcPr>
            </w:tcPrChange>
          </w:tcPr>
          <w:p w:rsidR="004C0111" w:rsidRPr="009A7BCE" w:rsidRDefault="004C0111" w:rsidP="008A68BE">
            <w:pPr>
              <w:pPrChange w:id="3811" w:author="Иво Станков" w:date="2013-07-29T18:48:00Z">
                <w:pPr/>
              </w:pPrChange>
            </w:pPr>
          </w:p>
        </w:tc>
        <w:tc>
          <w:tcPr>
            <w:tcW w:w="1046" w:type="dxa"/>
            <w:tcBorders>
              <w:top w:val="nil"/>
              <w:left w:val="nil"/>
              <w:bottom w:val="nil"/>
              <w:right w:val="nil"/>
            </w:tcBorders>
            <w:noWrap/>
            <w:vAlign w:val="center"/>
            <w:tcPrChange w:id="3812" w:author="Иво Станков" w:date="2013-07-29T18:17:00Z">
              <w:tcPr>
                <w:tcW w:w="1040" w:type="dxa"/>
                <w:tcBorders>
                  <w:top w:val="nil"/>
                  <w:left w:val="nil"/>
                  <w:bottom w:val="nil"/>
                  <w:right w:val="nil"/>
                </w:tcBorders>
                <w:noWrap/>
                <w:vAlign w:val="center"/>
              </w:tcPr>
            </w:tcPrChange>
          </w:tcPr>
          <w:p w:rsidR="004C0111" w:rsidRPr="009A7BCE" w:rsidRDefault="004C0111" w:rsidP="008A68BE">
            <w:pPr>
              <w:pPrChange w:id="3813" w:author="Иво Станков" w:date="2013-07-29T18:48:00Z">
                <w:pPr/>
              </w:pPrChange>
            </w:pPr>
          </w:p>
        </w:tc>
      </w:tr>
      <w:tr w:rsidR="0012073B" w:rsidRPr="009A7BCE" w:rsidTr="009A7BCE">
        <w:trPr>
          <w:trHeight w:val="170"/>
          <w:jc w:val="center"/>
          <w:trPrChange w:id="3814" w:author="Иво Станков" w:date="2013-07-29T18:17:00Z">
            <w:trPr>
              <w:trHeight w:val="170"/>
              <w:jc w:val="center"/>
            </w:trPr>
          </w:trPrChange>
        </w:trPr>
        <w:tc>
          <w:tcPr>
            <w:tcW w:w="5567" w:type="dxa"/>
            <w:tcBorders>
              <w:top w:val="nil"/>
              <w:left w:val="nil"/>
              <w:bottom w:val="nil"/>
              <w:right w:val="nil"/>
            </w:tcBorders>
            <w:noWrap/>
            <w:vAlign w:val="center"/>
            <w:tcPrChange w:id="3815" w:author="Иво Станков" w:date="2013-07-29T18:17:00Z">
              <w:tcPr>
                <w:tcW w:w="4517" w:type="dxa"/>
                <w:tcBorders>
                  <w:top w:val="nil"/>
                  <w:left w:val="nil"/>
                  <w:bottom w:val="nil"/>
                  <w:right w:val="nil"/>
                </w:tcBorders>
                <w:noWrap/>
                <w:vAlign w:val="center"/>
              </w:tcPr>
            </w:tcPrChange>
          </w:tcPr>
          <w:p w:rsidR="004C0111" w:rsidRPr="009A7BCE" w:rsidRDefault="004C0111" w:rsidP="008A68BE">
            <w:pPr>
              <w:pPrChange w:id="3816" w:author="Иво Станков" w:date="2013-07-29T18:48:00Z">
                <w:pPr/>
              </w:pPrChange>
            </w:pPr>
          </w:p>
        </w:tc>
        <w:tc>
          <w:tcPr>
            <w:tcW w:w="3105" w:type="dxa"/>
            <w:tcBorders>
              <w:top w:val="nil"/>
              <w:left w:val="nil"/>
              <w:bottom w:val="nil"/>
              <w:right w:val="nil"/>
            </w:tcBorders>
            <w:noWrap/>
            <w:vAlign w:val="center"/>
            <w:tcPrChange w:id="3817" w:author="Иво Станков" w:date="2013-07-29T18:17:00Z">
              <w:tcPr>
                <w:tcW w:w="3532" w:type="dxa"/>
                <w:tcBorders>
                  <w:top w:val="nil"/>
                  <w:left w:val="nil"/>
                  <w:bottom w:val="nil"/>
                  <w:right w:val="nil"/>
                </w:tcBorders>
                <w:noWrap/>
                <w:vAlign w:val="center"/>
              </w:tcPr>
            </w:tcPrChange>
          </w:tcPr>
          <w:p w:rsidR="004C0111" w:rsidRPr="009A7BCE" w:rsidRDefault="004C0111" w:rsidP="008A68BE">
            <w:pPr>
              <w:pPrChange w:id="3818" w:author="Иво Станков" w:date="2013-07-29T18:48:00Z">
                <w:pPr/>
              </w:pPrChange>
            </w:pPr>
          </w:p>
        </w:tc>
        <w:tc>
          <w:tcPr>
            <w:tcW w:w="1046" w:type="dxa"/>
            <w:tcBorders>
              <w:top w:val="nil"/>
              <w:left w:val="nil"/>
              <w:bottom w:val="nil"/>
              <w:right w:val="nil"/>
            </w:tcBorders>
            <w:noWrap/>
            <w:vAlign w:val="center"/>
            <w:tcPrChange w:id="3819" w:author="Иво Станков" w:date="2013-07-29T18:17:00Z">
              <w:tcPr>
                <w:tcW w:w="1040" w:type="dxa"/>
                <w:tcBorders>
                  <w:top w:val="nil"/>
                  <w:left w:val="nil"/>
                  <w:bottom w:val="nil"/>
                  <w:right w:val="nil"/>
                </w:tcBorders>
                <w:noWrap/>
                <w:vAlign w:val="center"/>
              </w:tcPr>
            </w:tcPrChange>
          </w:tcPr>
          <w:p w:rsidR="004C0111" w:rsidRPr="009A7BCE" w:rsidRDefault="008417D3" w:rsidP="008A68BE">
            <w:pPr>
              <w:pPrChange w:id="3820" w:author="Иво Станков" w:date="2013-07-29T18:48:00Z">
                <w:pPr/>
              </w:pPrChange>
            </w:pPr>
            <w:r w:rsidRPr="009A7BCE">
              <w:rPr>
                <w:lang w:val="en-US"/>
                <w:rPrChange w:id="3821" w:author="Иво Станков" w:date="2013-07-29T18:17:00Z">
                  <w:rPr>
                    <w:rFonts w:asciiTheme="minorHAnsi" w:hAnsiTheme="minorHAnsi"/>
                    <w:lang w:val="en-US"/>
                  </w:rPr>
                </w:rPrChange>
              </w:rPr>
              <w:t>30.06.</w:t>
            </w:r>
            <w:r w:rsidR="0012073B" w:rsidRPr="009A7BCE">
              <w:t>2013</w:t>
            </w:r>
          </w:p>
        </w:tc>
        <w:tc>
          <w:tcPr>
            <w:tcW w:w="1046" w:type="dxa"/>
            <w:tcBorders>
              <w:top w:val="nil"/>
              <w:left w:val="nil"/>
              <w:bottom w:val="nil"/>
              <w:right w:val="nil"/>
            </w:tcBorders>
            <w:noWrap/>
            <w:vAlign w:val="center"/>
            <w:tcPrChange w:id="3822" w:author="Иво Станков" w:date="2013-07-29T18:17:00Z">
              <w:tcPr>
                <w:tcW w:w="1040" w:type="dxa"/>
                <w:tcBorders>
                  <w:top w:val="nil"/>
                  <w:left w:val="nil"/>
                  <w:bottom w:val="nil"/>
                  <w:right w:val="nil"/>
                </w:tcBorders>
                <w:noWrap/>
                <w:vAlign w:val="center"/>
              </w:tcPr>
            </w:tcPrChange>
          </w:tcPr>
          <w:p w:rsidR="004C0111" w:rsidRPr="009A7BCE" w:rsidRDefault="008417D3" w:rsidP="008A68BE">
            <w:pPr>
              <w:pPrChange w:id="3823" w:author="Иво Станков" w:date="2013-07-29T18:48:00Z">
                <w:pPr/>
              </w:pPrChange>
            </w:pPr>
            <w:r w:rsidRPr="009A7BCE">
              <w:rPr>
                <w:lang w:val="en-US"/>
                <w:rPrChange w:id="3824" w:author="Иво Станков" w:date="2013-07-29T18:17:00Z">
                  <w:rPr>
                    <w:rFonts w:asciiTheme="minorHAnsi" w:hAnsiTheme="minorHAnsi"/>
                    <w:lang w:val="en-US"/>
                  </w:rPr>
                </w:rPrChange>
              </w:rPr>
              <w:t>30.06.</w:t>
            </w:r>
            <w:r w:rsidR="0012073B" w:rsidRPr="009A7BCE">
              <w:t>2012</w:t>
            </w:r>
          </w:p>
        </w:tc>
      </w:tr>
      <w:tr w:rsidR="0012073B" w:rsidRPr="009A7BCE" w:rsidTr="009A7BCE">
        <w:trPr>
          <w:trHeight w:val="170"/>
          <w:jc w:val="center"/>
          <w:trPrChange w:id="3825" w:author="Иво Станков" w:date="2013-07-29T18:17:00Z">
            <w:trPr>
              <w:trHeight w:val="170"/>
              <w:jc w:val="center"/>
            </w:trPr>
          </w:trPrChange>
        </w:trPr>
        <w:tc>
          <w:tcPr>
            <w:tcW w:w="5567" w:type="dxa"/>
            <w:tcBorders>
              <w:top w:val="nil"/>
              <w:left w:val="nil"/>
              <w:bottom w:val="nil"/>
              <w:right w:val="nil"/>
            </w:tcBorders>
            <w:noWrap/>
            <w:vAlign w:val="center"/>
            <w:tcPrChange w:id="3826" w:author="Иво Станков" w:date="2013-07-29T18:17:00Z">
              <w:tcPr>
                <w:tcW w:w="4517" w:type="dxa"/>
                <w:tcBorders>
                  <w:top w:val="nil"/>
                  <w:left w:val="nil"/>
                  <w:bottom w:val="nil"/>
                  <w:right w:val="nil"/>
                </w:tcBorders>
                <w:noWrap/>
                <w:vAlign w:val="center"/>
              </w:tcPr>
            </w:tcPrChange>
          </w:tcPr>
          <w:p w:rsidR="004C0111" w:rsidRPr="009A7BCE" w:rsidRDefault="004C0111" w:rsidP="008A68BE">
            <w:pPr>
              <w:pPrChange w:id="3827" w:author="Иво Станков" w:date="2013-07-29T18:48:00Z">
                <w:pPr/>
              </w:pPrChange>
            </w:pPr>
          </w:p>
        </w:tc>
        <w:tc>
          <w:tcPr>
            <w:tcW w:w="3105" w:type="dxa"/>
            <w:tcBorders>
              <w:top w:val="nil"/>
              <w:left w:val="nil"/>
              <w:bottom w:val="nil"/>
              <w:right w:val="nil"/>
            </w:tcBorders>
            <w:noWrap/>
            <w:vAlign w:val="center"/>
            <w:tcPrChange w:id="3828" w:author="Иво Станков" w:date="2013-07-29T18:17:00Z">
              <w:tcPr>
                <w:tcW w:w="3532" w:type="dxa"/>
                <w:tcBorders>
                  <w:top w:val="nil"/>
                  <w:left w:val="nil"/>
                  <w:bottom w:val="nil"/>
                  <w:right w:val="nil"/>
                </w:tcBorders>
                <w:noWrap/>
                <w:vAlign w:val="center"/>
              </w:tcPr>
            </w:tcPrChange>
          </w:tcPr>
          <w:p w:rsidR="004C0111" w:rsidRPr="009A7BCE" w:rsidRDefault="004C0111" w:rsidP="008A68BE">
            <w:pPr>
              <w:pPrChange w:id="3829" w:author="Иво Станков" w:date="2013-07-29T18:48:00Z">
                <w:pPr/>
              </w:pPrChange>
            </w:pPr>
          </w:p>
        </w:tc>
        <w:tc>
          <w:tcPr>
            <w:tcW w:w="1046" w:type="dxa"/>
            <w:tcBorders>
              <w:top w:val="nil"/>
              <w:left w:val="nil"/>
              <w:bottom w:val="nil"/>
              <w:right w:val="nil"/>
            </w:tcBorders>
            <w:noWrap/>
            <w:vAlign w:val="center"/>
            <w:tcPrChange w:id="3830" w:author="Иво Станков" w:date="2013-07-29T18:17:00Z">
              <w:tcPr>
                <w:tcW w:w="1040" w:type="dxa"/>
                <w:tcBorders>
                  <w:top w:val="nil"/>
                  <w:left w:val="nil"/>
                  <w:bottom w:val="nil"/>
                  <w:right w:val="nil"/>
                </w:tcBorders>
                <w:noWrap/>
                <w:vAlign w:val="center"/>
              </w:tcPr>
            </w:tcPrChange>
          </w:tcPr>
          <w:p w:rsidR="004C0111" w:rsidRPr="009A7BCE" w:rsidRDefault="0012073B" w:rsidP="008A68BE">
            <w:pPr>
              <w:pPrChange w:id="3831" w:author="Иво Станков" w:date="2013-07-29T18:48:00Z">
                <w:pPr/>
              </w:pPrChange>
            </w:pPr>
            <w:r w:rsidRPr="009A7BCE">
              <w:t>BGN ‘000</w:t>
            </w:r>
          </w:p>
        </w:tc>
        <w:tc>
          <w:tcPr>
            <w:tcW w:w="1046" w:type="dxa"/>
            <w:tcBorders>
              <w:top w:val="nil"/>
              <w:left w:val="nil"/>
              <w:bottom w:val="nil"/>
              <w:right w:val="nil"/>
            </w:tcBorders>
            <w:noWrap/>
            <w:vAlign w:val="center"/>
            <w:tcPrChange w:id="3832" w:author="Иво Станков" w:date="2013-07-29T18:17:00Z">
              <w:tcPr>
                <w:tcW w:w="1040" w:type="dxa"/>
                <w:tcBorders>
                  <w:top w:val="nil"/>
                  <w:left w:val="nil"/>
                  <w:bottom w:val="nil"/>
                  <w:right w:val="nil"/>
                </w:tcBorders>
                <w:noWrap/>
                <w:vAlign w:val="center"/>
              </w:tcPr>
            </w:tcPrChange>
          </w:tcPr>
          <w:p w:rsidR="004C0111" w:rsidRPr="009A7BCE" w:rsidRDefault="0012073B" w:rsidP="008A68BE">
            <w:pPr>
              <w:pPrChange w:id="3833" w:author="Иво Станков" w:date="2013-07-29T18:48:00Z">
                <w:pPr/>
              </w:pPrChange>
            </w:pPr>
            <w:r w:rsidRPr="009A7BCE">
              <w:t>BGN ‘000</w:t>
            </w:r>
          </w:p>
        </w:tc>
      </w:tr>
      <w:tr w:rsidR="0012073B" w:rsidRPr="009A7BCE" w:rsidTr="009A7BCE">
        <w:trPr>
          <w:trHeight w:val="170"/>
          <w:jc w:val="center"/>
          <w:trPrChange w:id="3834" w:author="Иво Станков" w:date="2013-07-29T18:17:00Z">
            <w:trPr>
              <w:trHeight w:val="170"/>
              <w:jc w:val="center"/>
            </w:trPr>
          </w:trPrChange>
        </w:trPr>
        <w:tc>
          <w:tcPr>
            <w:tcW w:w="5567" w:type="dxa"/>
            <w:tcBorders>
              <w:top w:val="nil"/>
              <w:left w:val="nil"/>
              <w:bottom w:val="nil"/>
              <w:right w:val="nil"/>
            </w:tcBorders>
            <w:noWrap/>
            <w:tcPrChange w:id="3835" w:author="Иво Станков" w:date="2013-07-29T18:17:00Z">
              <w:tcPr>
                <w:tcW w:w="4517" w:type="dxa"/>
                <w:tcBorders>
                  <w:top w:val="nil"/>
                  <w:left w:val="nil"/>
                  <w:bottom w:val="nil"/>
                  <w:right w:val="nil"/>
                </w:tcBorders>
                <w:noWrap/>
              </w:tcPr>
            </w:tcPrChange>
          </w:tcPr>
          <w:p w:rsidR="004C0111" w:rsidRPr="009A7BCE" w:rsidRDefault="0012073B" w:rsidP="008A68BE">
            <w:pPr>
              <w:pPrChange w:id="3836" w:author="Иво Станков" w:date="2013-07-29T18:48:00Z">
                <w:pPr/>
              </w:pPrChange>
            </w:pPr>
            <w:r w:rsidRPr="009A7BCE">
              <w:t xml:space="preserve">Наем на офис и </w:t>
            </w:r>
            <w:proofErr w:type="gramStart"/>
            <w:r w:rsidRPr="009A7BCE">
              <w:t>оборудване</w:t>
            </w:r>
            <w:proofErr w:type="gramEnd"/>
          </w:p>
        </w:tc>
        <w:tc>
          <w:tcPr>
            <w:tcW w:w="3105" w:type="dxa"/>
            <w:tcBorders>
              <w:top w:val="nil"/>
              <w:left w:val="nil"/>
              <w:bottom w:val="nil"/>
              <w:right w:val="nil"/>
            </w:tcBorders>
            <w:noWrap/>
            <w:tcPrChange w:id="3837" w:author="Иво Станков" w:date="2013-07-29T18:17:00Z">
              <w:tcPr>
                <w:tcW w:w="3532" w:type="dxa"/>
                <w:tcBorders>
                  <w:top w:val="nil"/>
                  <w:left w:val="nil"/>
                  <w:bottom w:val="nil"/>
                  <w:right w:val="nil"/>
                </w:tcBorders>
                <w:noWrap/>
              </w:tcPr>
            </w:tcPrChange>
          </w:tcPr>
          <w:p w:rsidR="004C0111" w:rsidRPr="009A7BCE" w:rsidRDefault="0012073B" w:rsidP="008A68BE">
            <w:pPr>
              <w:pPrChange w:id="3838" w:author="Иво Станков" w:date="2013-07-29T18:48:00Z">
                <w:pPr/>
              </w:pPrChange>
            </w:pPr>
            <w:r w:rsidRPr="009A7BCE">
              <w:t>Централен депозитар АД</w:t>
            </w:r>
          </w:p>
        </w:tc>
        <w:tc>
          <w:tcPr>
            <w:tcW w:w="1046" w:type="dxa"/>
            <w:tcBorders>
              <w:top w:val="nil"/>
              <w:left w:val="nil"/>
              <w:bottom w:val="nil"/>
              <w:right w:val="nil"/>
            </w:tcBorders>
            <w:noWrap/>
            <w:tcPrChange w:id="3839" w:author="Иво Станков" w:date="2013-07-29T18:17:00Z">
              <w:tcPr>
                <w:tcW w:w="1040" w:type="dxa"/>
                <w:tcBorders>
                  <w:top w:val="nil"/>
                  <w:left w:val="nil"/>
                  <w:bottom w:val="nil"/>
                  <w:right w:val="nil"/>
                </w:tcBorders>
                <w:noWrap/>
              </w:tcPr>
            </w:tcPrChange>
          </w:tcPr>
          <w:p w:rsidR="00EE5811" w:rsidRPr="009A7BCE" w:rsidRDefault="007D7829" w:rsidP="008A68BE">
            <w:pPr>
              <w:rPr>
                <w:lang w:val="en-US"/>
                <w:rPrChange w:id="3840" w:author="Иво Станков" w:date="2013-07-29T18:17:00Z">
                  <w:rPr>
                    <w:rFonts w:asciiTheme="minorHAnsi" w:hAnsiTheme="minorHAnsi"/>
                    <w:highlight w:val="yellow"/>
                    <w:lang w:val="en-US"/>
                  </w:rPr>
                </w:rPrChange>
              </w:rPr>
              <w:pPrChange w:id="3841" w:author="Иво Станков" w:date="2013-07-29T18:48:00Z">
                <w:pPr/>
              </w:pPrChange>
            </w:pPr>
            <w:r w:rsidRPr="009A7BCE">
              <w:rPr>
                <w:lang w:val="en-US"/>
                <w:rPrChange w:id="3842" w:author="Иво Станков" w:date="2013-07-29T18:17:00Z">
                  <w:rPr>
                    <w:rFonts w:asciiTheme="minorHAnsi" w:hAnsiTheme="minorHAnsi"/>
                    <w:highlight w:val="yellow"/>
                    <w:lang w:val="en-US"/>
                  </w:rPr>
                </w:rPrChange>
              </w:rPr>
              <w:t>61</w:t>
            </w:r>
          </w:p>
        </w:tc>
        <w:tc>
          <w:tcPr>
            <w:tcW w:w="1046" w:type="dxa"/>
            <w:tcBorders>
              <w:top w:val="nil"/>
              <w:left w:val="nil"/>
              <w:bottom w:val="nil"/>
              <w:right w:val="nil"/>
            </w:tcBorders>
            <w:noWrap/>
            <w:tcPrChange w:id="3843" w:author="Иво Станков" w:date="2013-07-29T18:17:00Z">
              <w:tcPr>
                <w:tcW w:w="1040" w:type="dxa"/>
                <w:tcBorders>
                  <w:top w:val="nil"/>
                  <w:left w:val="nil"/>
                  <w:bottom w:val="nil"/>
                  <w:right w:val="nil"/>
                </w:tcBorders>
                <w:noWrap/>
              </w:tcPr>
            </w:tcPrChange>
          </w:tcPr>
          <w:p w:rsidR="00EE5811" w:rsidRPr="009A7BCE" w:rsidRDefault="004077AF" w:rsidP="008A68BE">
            <w:pPr>
              <w:rPr>
                <w:lang w:val="en-US"/>
                <w:rPrChange w:id="3844" w:author="Иво Станков" w:date="2013-07-29T18:17:00Z">
                  <w:rPr>
                    <w:rFonts w:asciiTheme="minorHAnsi" w:hAnsiTheme="minorHAnsi"/>
                    <w:lang w:val="en-US"/>
                  </w:rPr>
                </w:rPrChange>
              </w:rPr>
              <w:pPrChange w:id="3845" w:author="Иво Станков" w:date="2013-07-29T18:48:00Z">
                <w:pPr/>
              </w:pPrChange>
            </w:pPr>
            <w:r w:rsidRPr="009A7BCE">
              <w:rPr>
                <w:lang w:val="en-US"/>
                <w:rPrChange w:id="3846" w:author="Иво Станков" w:date="2013-07-29T18:17:00Z">
                  <w:rPr>
                    <w:rFonts w:asciiTheme="minorHAnsi" w:hAnsiTheme="minorHAnsi"/>
                    <w:lang w:val="en-US"/>
                  </w:rPr>
                </w:rPrChange>
              </w:rPr>
              <w:t>59</w:t>
            </w:r>
          </w:p>
        </w:tc>
      </w:tr>
      <w:tr w:rsidR="0012073B" w:rsidRPr="009A7BCE" w:rsidTr="009A7BCE">
        <w:trPr>
          <w:trHeight w:val="170"/>
          <w:jc w:val="center"/>
          <w:trPrChange w:id="3847" w:author="Иво Станков" w:date="2013-07-29T18:17:00Z">
            <w:trPr>
              <w:trHeight w:val="170"/>
              <w:jc w:val="center"/>
            </w:trPr>
          </w:trPrChange>
        </w:trPr>
        <w:tc>
          <w:tcPr>
            <w:tcW w:w="5567" w:type="dxa"/>
            <w:tcBorders>
              <w:top w:val="nil"/>
              <w:left w:val="nil"/>
              <w:bottom w:val="nil"/>
              <w:right w:val="nil"/>
            </w:tcBorders>
            <w:noWrap/>
            <w:tcPrChange w:id="3848" w:author="Иво Станков" w:date="2013-07-29T18:17:00Z">
              <w:tcPr>
                <w:tcW w:w="4517" w:type="dxa"/>
                <w:tcBorders>
                  <w:top w:val="nil"/>
                  <w:left w:val="nil"/>
                  <w:bottom w:val="nil"/>
                  <w:right w:val="nil"/>
                </w:tcBorders>
                <w:noWrap/>
              </w:tcPr>
            </w:tcPrChange>
          </w:tcPr>
          <w:p w:rsidR="00032DC0" w:rsidRPr="009A7BCE" w:rsidRDefault="0012073B" w:rsidP="008A68BE">
            <w:pPr>
              <w:pPrChange w:id="3849" w:author="Иво Станков" w:date="2013-07-29T18:48:00Z">
                <w:pPr/>
              </w:pPrChange>
            </w:pPr>
            <w:proofErr w:type="gramStart"/>
            <w:r w:rsidRPr="009A7BCE">
              <w:t>Такса сделки (комисионни), такса</w:t>
            </w:r>
            <w:proofErr w:type="gramEnd"/>
            <w:r w:rsidRPr="009A7BCE">
              <w:t xml:space="preserve"> членство, такса интернет търговия</w:t>
            </w:r>
          </w:p>
        </w:tc>
        <w:tc>
          <w:tcPr>
            <w:tcW w:w="3105" w:type="dxa"/>
            <w:tcBorders>
              <w:top w:val="nil"/>
              <w:left w:val="nil"/>
              <w:bottom w:val="nil"/>
              <w:right w:val="nil"/>
            </w:tcBorders>
            <w:noWrap/>
            <w:tcPrChange w:id="3850" w:author="Иво Станков" w:date="2013-07-29T18:17:00Z">
              <w:tcPr>
                <w:tcW w:w="3532" w:type="dxa"/>
                <w:tcBorders>
                  <w:top w:val="nil"/>
                  <w:left w:val="nil"/>
                  <w:bottom w:val="nil"/>
                  <w:right w:val="nil"/>
                </w:tcBorders>
                <w:noWrap/>
              </w:tcPr>
            </w:tcPrChange>
          </w:tcPr>
          <w:p w:rsidR="004C0111" w:rsidRPr="009A7BCE" w:rsidRDefault="0012073B" w:rsidP="008A68BE">
            <w:pPr>
              <w:pPrChange w:id="3851" w:author="Иво Станков" w:date="2013-07-29T18:48:00Z">
                <w:pPr/>
              </w:pPrChange>
            </w:pPr>
            <w:proofErr w:type="spellStart"/>
            <w:r w:rsidRPr="009A7BCE">
              <w:t>Бенчмарк</w:t>
            </w:r>
            <w:proofErr w:type="spellEnd"/>
            <w:r w:rsidRPr="009A7BCE">
              <w:t xml:space="preserve"> </w:t>
            </w:r>
            <w:proofErr w:type="spellStart"/>
            <w:r w:rsidRPr="009A7BCE">
              <w:t>Финанс</w:t>
            </w:r>
            <w:proofErr w:type="spellEnd"/>
            <w:r w:rsidRPr="009A7BCE">
              <w:t xml:space="preserve"> АД</w:t>
            </w:r>
          </w:p>
        </w:tc>
        <w:tc>
          <w:tcPr>
            <w:tcW w:w="1046" w:type="dxa"/>
            <w:tcBorders>
              <w:top w:val="nil"/>
              <w:left w:val="nil"/>
              <w:bottom w:val="nil"/>
              <w:right w:val="nil"/>
            </w:tcBorders>
            <w:noWrap/>
            <w:tcPrChange w:id="3852" w:author="Иво Станков" w:date="2013-07-29T18:17:00Z">
              <w:tcPr>
                <w:tcW w:w="1040" w:type="dxa"/>
                <w:tcBorders>
                  <w:top w:val="nil"/>
                  <w:left w:val="nil"/>
                  <w:bottom w:val="nil"/>
                  <w:right w:val="nil"/>
                </w:tcBorders>
                <w:noWrap/>
              </w:tcPr>
            </w:tcPrChange>
          </w:tcPr>
          <w:p w:rsidR="00EE5811" w:rsidRPr="009A7BCE" w:rsidRDefault="007D7829" w:rsidP="008A68BE">
            <w:pPr>
              <w:rPr>
                <w:lang w:val="en-US"/>
                <w:rPrChange w:id="3853" w:author="Иво Станков" w:date="2013-07-29T18:17:00Z">
                  <w:rPr>
                    <w:rFonts w:asciiTheme="minorHAnsi" w:hAnsiTheme="minorHAnsi"/>
                    <w:highlight w:val="yellow"/>
                    <w:lang w:val="en-US"/>
                  </w:rPr>
                </w:rPrChange>
              </w:rPr>
              <w:pPrChange w:id="3854" w:author="Иво Станков" w:date="2013-07-29T18:48:00Z">
                <w:pPr/>
              </w:pPrChange>
            </w:pPr>
            <w:r w:rsidRPr="009A7BCE">
              <w:rPr>
                <w:lang w:val="en-US"/>
                <w:rPrChange w:id="3855" w:author="Иво Станков" w:date="2013-07-29T18:17:00Z">
                  <w:rPr>
                    <w:rFonts w:asciiTheme="minorHAnsi" w:hAnsiTheme="minorHAnsi"/>
                    <w:highlight w:val="yellow"/>
                    <w:lang w:val="en-US"/>
                  </w:rPr>
                </w:rPrChange>
              </w:rPr>
              <w:t>18</w:t>
            </w:r>
          </w:p>
        </w:tc>
        <w:tc>
          <w:tcPr>
            <w:tcW w:w="1046" w:type="dxa"/>
            <w:tcBorders>
              <w:top w:val="nil"/>
              <w:left w:val="nil"/>
              <w:bottom w:val="nil"/>
              <w:right w:val="nil"/>
            </w:tcBorders>
            <w:noWrap/>
            <w:tcPrChange w:id="3856" w:author="Иво Станков" w:date="2013-07-29T18:17:00Z">
              <w:tcPr>
                <w:tcW w:w="1040" w:type="dxa"/>
                <w:tcBorders>
                  <w:top w:val="nil"/>
                  <w:left w:val="nil"/>
                  <w:bottom w:val="nil"/>
                  <w:right w:val="nil"/>
                </w:tcBorders>
                <w:noWrap/>
              </w:tcPr>
            </w:tcPrChange>
          </w:tcPr>
          <w:p w:rsidR="00EE5811" w:rsidRPr="009A7BCE" w:rsidRDefault="008417D3" w:rsidP="008A68BE">
            <w:pPr>
              <w:rPr>
                <w:lang w:val="en-US"/>
                <w:rPrChange w:id="3857" w:author="Иво Станков" w:date="2013-07-29T18:17:00Z">
                  <w:rPr>
                    <w:rFonts w:asciiTheme="minorHAnsi" w:hAnsiTheme="minorHAnsi"/>
                    <w:lang w:val="en-US"/>
                  </w:rPr>
                </w:rPrChange>
              </w:rPr>
              <w:pPrChange w:id="3858" w:author="Иво Станков" w:date="2013-07-29T18:48:00Z">
                <w:pPr/>
              </w:pPrChange>
            </w:pPr>
            <w:r w:rsidRPr="009A7BCE">
              <w:rPr>
                <w:lang w:val="en-US"/>
                <w:rPrChange w:id="3859" w:author="Иво Станков" w:date="2013-07-29T18:17:00Z">
                  <w:rPr>
                    <w:rFonts w:asciiTheme="minorHAnsi" w:hAnsiTheme="minorHAnsi"/>
                    <w:lang w:val="en-US"/>
                  </w:rPr>
                </w:rPrChange>
              </w:rPr>
              <w:t>20</w:t>
            </w:r>
          </w:p>
        </w:tc>
      </w:tr>
      <w:tr w:rsidR="0012073B" w:rsidRPr="009A7BCE" w:rsidTr="009A7BCE">
        <w:trPr>
          <w:trHeight w:val="170"/>
          <w:jc w:val="center"/>
          <w:trPrChange w:id="3860" w:author="Иво Станков" w:date="2013-07-29T18:17:00Z">
            <w:trPr>
              <w:trHeight w:val="170"/>
              <w:jc w:val="center"/>
            </w:trPr>
          </w:trPrChange>
        </w:trPr>
        <w:tc>
          <w:tcPr>
            <w:tcW w:w="5567" w:type="dxa"/>
            <w:tcBorders>
              <w:top w:val="nil"/>
              <w:left w:val="nil"/>
              <w:bottom w:val="nil"/>
              <w:right w:val="nil"/>
            </w:tcBorders>
            <w:noWrap/>
            <w:tcPrChange w:id="3861" w:author="Иво Станков" w:date="2013-07-29T18:17:00Z">
              <w:tcPr>
                <w:tcW w:w="4517" w:type="dxa"/>
                <w:tcBorders>
                  <w:top w:val="nil"/>
                  <w:left w:val="nil"/>
                  <w:bottom w:val="nil"/>
                  <w:right w:val="nil"/>
                </w:tcBorders>
                <w:noWrap/>
              </w:tcPr>
            </w:tcPrChange>
          </w:tcPr>
          <w:p w:rsidR="004C0111" w:rsidRPr="009A7BCE" w:rsidRDefault="004C0111" w:rsidP="008A68BE">
            <w:pPr>
              <w:pPrChange w:id="3862" w:author="Иво Станков" w:date="2013-07-29T18:48:00Z">
                <w:pPr/>
              </w:pPrChange>
            </w:pPr>
          </w:p>
        </w:tc>
        <w:tc>
          <w:tcPr>
            <w:tcW w:w="3105" w:type="dxa"/>
            <w:tcBorders>
              <w:top w:val="nil"/>
              <w:left w:val="nil"/>
              <w:bottom w:val="nil"/>
              <w:right w:val="nil"/>
            </w:tcBorders>
            <w:noWrap/>
            <w:tcPrChange w:id="3863" w:author="Иво Станков" w:date="2013-07-29T18:17:00Z">
              <w:tcPr>
                <w:tcW w:w="3532" w:type="dxa"/>
                <w:tcBorders>
                  <w:top w:val="nil"/>
                  <w:left w:val="nil"/>
                  <w:bottom w:val="nil"/>
                  <w:right w:val="nil"/>
                </w:tcBorders>
                <w:noWrap/>
              </w:tcPr>
            </w:tcPrChange>
          </w:tcPr>
          <w:p w:rsidR="004C0111" w:rsidRPr="009A7BCE" w:rsidRDefault="004C0111" w:rsidP="008A68BE">
            <w:pPr>
              <w:pPrChange w:id="3864" w:author="Иво Станков" w:date="2013-07-29T18:48:00Z">
                <w:pPr/>
              </w:pPrChange>
            </w:pPr>
          </w:p>
        </w:tc>
        <w:tc>
          <w:tcPr>
            <w:tcW w:w="1046" w:type="dxa"/>
            <w:tcBorders>
              <w:top w:val="nil"/>
              <w:left w:val="nil"/>
              <w:bottom w:val="nil"/>
              <w:right w:val="nil"/>
            </w:tcBorders>
            <w:noWrap/>
            <w:tcPrChange w:id="3865" w:author="Иво Станков" w:date="2013-07-29T18:17:00Z">
              <w:tcPr>
                <w:tcW w:w="1040" w:type="dxa"/>
                <w:tcBorders>
                  <w:top w:val="nil"/>
                  <w:left w:val="nil"/>
                  <w:bottom w:val="nil"/>
                  <w:right w:val="nil"/>
                </w:tcBorders>
                <w:noWrap/>
              </w:tcPr>
            </w:tcPrChange>
          </w:tcPr>
          <w:p w:rsidR="00EE5811" w:rsidRPr="009A7BCE" w:rsidRDefault="00EE5811" w:rsidP="008A68BE">
            <w:pPr>
              <w:rPr>
                <w:rPrChange w:id="3866" w:author="Иво Станков" w:date="2013-07-29T18:17:00Z">
                  <w:rPr>
                    <w:highlight w:val="yellow"/>
                  </w:rPr>
                </w:rPrChange>
              </w:rPr>
              <w:pPrChange w:id="3867" w:author="Иво Станков" w:date="2013-07-29T18:48:00Z">
                <w:pPr/>
              </w:pPrChange>
            </w:pPr>
          </w:p>
        </w:tc>
        <w:tc>
          <w:tcPr>
            <w:tcW w:w="1046" w:type="dxa"/>
            <w:tcBorders>
              <w:top w:val="nil"/>
              <w:left w:val="nil"/>
              <w:bottom w:val="nil"/>
              <w:right w:val="nil"/>
            </w:tcBorders>
            <w:noWrap/>
            <w:tcPrChange w:id="3868" w:author="Иво Станков" w:date="2013-07-29T18:17:00Z">
              <w:tcPr>
                <w:tcW w:w="1040" w:type="dxa"/>
                <w:tcBorders>
                  <w:top w:val="nil"/>
                  <w:left w:val="nil"/>
                  <w:bottom w:val="nil"/>
                  <w:right w:val="nil"/>
                </w:tcBorders>
                <w:noWrap/>
              </w:tcPr>
            </w:tcPrChange>
          </w:tcPr>
          <w:p w:rsidR="00EE5811" w:rsidRPr="009A7BCE" w:rsidRDefault="00EE5811" w:rsidP="008A68BE">
            <w:pPr>
              <w:pPrChange w:id="3869" w:author="Иво Станков" w:date="2013-07-29T18:48:00Z">
                <w:pPr/>
              </w:pPrChange>
            </w:pPr>
          </w:p>
        </w:tc>
      </w:tr>
      <w:tr w:rsidR="0012073B" w:rsidRPr="009A7BCE" w:rsidTr="009A7BCE">
        <w:trPr>
          <w:trHeight w:val="170"/>
          <w:jc w:val="center"/>
          <w:trPrChange w:id="3870" w:author="Иво Станков" w:date="2013-07-29T18:17:00Z">
            <w:trPr>
              <w:trHeight w:val="170"/>
              <w:jc w:val="center"/>
            </w:trPr>
          </w:trPrChange>
        </w:trPr>
        <w:tc>
          <w:tcPr>
            <w:tcW w:w="5567" w:type="dxa"/>
            <w:tcBorders>
              <w:top w:val="nil"/>
              <w:left w:val="nil"/>
              <w:bottom w:val="nil"/>
              <w:right w:val="nil"/>
            </w:tcBorders>
            <w:noWrap/>
            <w:tcPrChange w:id="3871" w:author="Иво Станков" w:date="2013-07-29T18:17:00Z">
              <w:tcPr>
                <w:tcW w:w="4517" w:type="dxa"/>
                <w:tcBorders>
                  <w:top w:val="nil"/>
                  <w:left w:val="nil"/>
                  <w:bottom w:val="nil"/>
                  <w:right w:val="nil"/>
                </w:tcBorders>
                <w:noWrap/>
              </w:tcPr>
            </w:tcPrChange>
          </w:tcPr>
          <w:p w:rsidR="00032DC0" w:rsidRPr="009A7BCE" w:rsidRDefault="004077AF" w:rsidP="008A68BE">
            <w:pPr>
              <w:pPrChange w:id="3872" w:author="Иво Станков" w:date="2013-07-29T18:48:00Z">
                <w:pPr/>
              </w:pPrChange>
            </w:pPr>
            <w:r w:rsidRPr="009A7BCE">
              <w:t xml:space="preserve"> </w:t>
            </w:r>
            <w:proofErr w:type="gramStart"/>
            <w:r w:rsidRPr="009A7BCE">
              <w:t>Такса сделки (комисионни), такса</w:t>
            </w:r>
            <w:proofErr w:type="gramEnd"/>
            <w:r w:rsidRPr="009A7BCE">
              <w:t xml:space="preserve"> членство, такса интернет търговия</w:t>
            </w:r>
          </w:p>
        </w:tc>
        <w:tc>
          <w:tcPr>
            <w:tcW w:w="3105" w:type="dxa"/>
            <w:tcBorders>
              <w:top w:val="nil"/>
              <w:left w:val="nil"/>
              <w:bottom w:val="nil"/>
              <w:right w:val="nil"/>
            </w:tcBorders>
            <w:noWrap/>
            <w:tcPrChange w:id="3873" w:author="Иво Станков" w:date="2013-07-29T18:17:00Z">
              <w:tcPr>
                <w:tcW w:w="3532" w:type="dxa"/>
                <w:tcBorders>
                  <w:top w:val="nil"/>
                  <w:left w:val="nil"/>
                  <w:bottom w:val="nil"/>
                  <w:right w:val="nil"/>
                </w:tcBorders>
                <w:noWrap/>
              </w:tcPr>
            </w:tcPrChange>
          </w:tcPr>
          <w:p w:rsidR="004C0111" w:rsidRPr="009A7BCE" w:rsidRDefault="0012073B" w:rsidP="008A68BE">
            <w:pPr>
              <w:pPrChange w:id="3874" w:author="Иво Станков" w:date="2013-07-29T18:48:00Z">
                <w:pPr/>
              </w:pPrChange>
            </w:pPr>
            <w:r w:rsidRPr="009A7BCE">
              <w:t>Българска банка за развитие АД</w:t>
            </w:r>
          </w:p>
        </w:tc>
        <w:tc>
          <w:tcPr>
            <w:tcW w:w="1046" w:type="dxa"/>
            <w:tcBorders>
              <w:top w:val="nil"/>
              <w:left w:val="nil"/>
              <w:bottom w:val="nil"/>
              <w:right w:val="nil"/>
            </w:tcBorders>
            <w:noWrap/>
            <w:tcPrChange w:id="3875" w:author="Иво Станков" w:date="2013-07-29T18:17:00Z">
              <w:tcPr>
                <w:tcW w:w="1040" w:type="dxa"/>
                <w:tcBorders>
                  <w:top w:val="nil"/>
                  <w:left w:val="nil"/>
                  <w:bottom w:val="nil"/>
                  <w:right w:val="nil"/>
                </w:tcBorders>
                <w:noWrap/>
              </w:tcPr>
            </w:tcPrChange>
          </w:tcPr>
          <w:p w:rsidR="00EE5811" w:rsidRPr="009A7BCE" w:rsidRDefault="007D7829" w:rsidP="008A68BE">
            <w:pPr>
              <w:rPr>
                <w:lang w:val="en-US"/>
                <w:rPrChange w:id="3876" w:author="Иво Станков" w:date="2013-07-29T18:17:00Z">
                  <w:rPr>
                    <w:rFonts w:asciiTheme="minorHAnsi" w:hAnsiTheme="minorHAnsi"/>
                    <w:highlight w:val="yellow"/>
                    <w:lang w:val="en-US"/>
                  </w:rPr>
                </w:rPrChange>
              </w:rPr>
              <w:pPrChange w:id="3877" w:author="Иво Станков" w:date="2013-07-29T18:48:00Z">
                <w:pPr/>
              </w:pPrChange>
            </w:pPr>
            <w:r w:rsidRPr="009A7BCE">
              <w:rPr>
                <w:lang w:val="en-US"/>
                <w:rPrChange w:id="3878" w:author="Иво Станков" w:date="2013-07-29T18:17:00Z">
                  <w:rPr>
                    <w:rFonts w:asciiTheme="minorHAnsi" w:hAnsiTheme="minorHAnsi"/>
                    <w:highlight w:val="yellow"/>
                    <w:lang w:val="en-US"/>
                  </w:rPr>
                </w:rPrChange>
              </w:rPr>
              <w:t>3</w:t>
            </w:r>
          </w:p>
        </w:tc>
        <w:tc>
          <w:tcPr>
            <w:tcW w:w="1046" w:type="dxa"/>
            <w:tcBorders>
              <w:top w:val="nil"/>
              <w:left w:val="nil"/>
              <w:bottom w:val="nil"/>
              <w:right w:val="nil"/>
            </w:tcBorders>
            <w:noWrap/>
            <w:tcPrChange w:id="3879" w:author="Иво Станков" w:date="2013-07-29T18:17:00Z">
              <w:tcPr>
                <w:tcW w:w="1040" w:type="dxa"/>
                <w:tcBorders>
                  <w:top w:val="nil"/>
                  <w:left w:val="nil"/>
                  <w:bottom w:val="nil"/>
                  <w:right w:val="nil"/>
                </w:tcBorders>
                <w:noWrap/>
              </w:tcPr>
            </w:tcPrChange>
          </w:tcPr>
          <w:p w:rsidR="00EE5811" w:rsidRPr="009A7BCE" w:rsidRDefault="004077AF" w:rsidP="008A68BE">
            <w:pPr>
              <w:rPr>
                <w:lang w:val="en-US"/>
                <w:rPrChange w:id="3880" w:author="Иво Станков" w:date="2013-07-29T18:17:00Z">
                  <w:rPr>
                    <w:rFonts w:asciiTheme="minorHAnsi" w:hAnsiTheme="minorHAnsi"/>
                    <w:lang w:val="en-US"/>
                  </w:rPr>
                </w:rPrChange>
              </w:rPr>
              <w:pPrChange w:id="3881" w:author="Иво Станков" w:date="2013-07-29T18:48:00Z">
                <w:pPr/>
              </w:pPrChange>
            </w:pPr>
            <w:r w:rsidRPr="009A7BCE">
              <w:rPr>
                <w:lang w:val="en-US"/>
                <w:rPrChange w:id="3882" w:author="Иво Станков" w:date="2013-07-29T18:17:00Z">
                  <w:rPr>
                    <w:rFonts w:asciiTheme="minorHAnsi" w:hAnsiTheme="minorHAnsi"/>
                    <w:lang w:val="en-US"/>
                  </w:rPr>
                </w:rPrChange>
              </w:rPr>
              <w:t>3</w:t>
            </w:r>
          </w:p>
        </w:tc>
      </w:tr>
      <w:tr w:rsidR="0012073B" w:rsidRPr="009A7BCE" w:rsidTr="009A7BCE">
        <w:trPr>
          <w:trHeight w:val="170"/>
          <w:jc w:val="center"/>
          <w:trPrChange w:id="3883" w:author="Иво Станков" w:date="2013-07-29T18:17:00Z">
            <w:trPr>
              <w:trHeight w:val="170"/>
              <w:jc w:val="center"/>
            </w:trPr>
          </w:trPrChange>
        </w:trPr>
        <w:tc>
          <w:tcPr>
            <w:tcW w:w="5567" w:type="dxa"/>
            <w:tcBorders>
              <w:top w:val="nil"/>
              <w:left w:val="nil"/>
              <w:bottom w:val="nil"/>
              <w:right w:val="nil"/>
            </w:tcBorders>
            <w:noWrap/>
            <w:tcPrChange w:id="3884" w:author="Иво Станков" w:date="2013-07-29T18:17:00Z">
              <w:tcPr>
                <w:tcW w:w="4517" w:type="dxa"/>
                <w:tcBorders>
                  <w:top w:val="nil"/>
                  <w:left w:val="nil"/>
                  <w:bottom w:val="nil"/>
                  <w:right w:val="nil"/>
                </w:tcBorders>
                <w:noWrap/>
              </w:tcPr>
            </w:tcPrChange>
          </w:tcPr>
          <w:p w:rsidR="004C0111" w:rsidRPr="009A7BCE" w:rsidRDefault="0012073B" w:rsidP="008A68BE">
            <w:pPr>
              <w:pPrChange w:id="3885" w:author="Иво Станков" w:date="2013-07-29T18:48:00Z">
                <w:pPr/>
              </w:pPrChange>
            </w:pPr>
            <w:r w:rsidRPr="009A7BCE">
              <w:t>Информационно обслужване</w:t>
            </w:r>
          </w:p>
        </w:tc>
        <w:tc>
          <w:tcPr>
            <w:tcW w:w="3105" w:type="dxa"/>
            <w:tcBorders>
              <w:top w:val="nil"/>
              <w:left w:val="nil"/>
              <w:bottom w:val="nil"/>
              <w:right w:val="nil"/>
            </w:tcBorders>
            <w:noWrap/>
            <w:tcPrChange w:id="3886" w:author="Иво Станков" w:date="2013-07-29T18:17:00Z">
              <w:tcPr>
                <w:tcW w:w="3532" w:type="dxa"/>
                <w:tcBorders>
                  <w:top w:val="nil"/>
                  <w:left w:val="nil"/>
                  <w:bottom w:val="nil"/>
                  <w:right w:val="nil"/>
                </w:tcBorders>
                <w:noWrap/>
              </w:tcPr>
            </w:tcPrChange>
          </w:tcPr>
          <w:p w:rsidR="004C0111" w:rsidRPr="009A7BCE" w:rsidRDefault="0012073B" w:rsidP="008A68BE">
            <w:pPr>
              <w:pPrChange w:id="3887" w:author="Иво Станков" w:date="2013-07-29T18:48:00Z">
                <w:pPr/>
              </w:pPrChange>
            </w:pPr>
            <w:r w:rsidRPr="009A7BCE">
              <w:t>Сервиз финансови пазари ЕООД</w:t>
            </w:r>
          </w:p>
        </w:tc>
        <w:tc>
          <w:tcPr>
            <w:tcW w:w="1046" w:type="dxa"/>
            <w:tcBorders>
              <w:top w:val="nil"/>
              <w:left w:val="nil"/>
              <w:bottom w:val="nil"/>
              <w:right w:val="nil"/>
            </w:tcBorders>
            <w:noWrap/>
            <w:tcPrChange w:id="3888" w:author="Иво Станков" w:date="2013-07-29T18:17:00Z">
              <w:tcPr>
                <w:tcW w:w="1040" w:type="dxa"/>
                <w:tcBorders>
                  <w:top w:val="nil"/>
                  <w:left w:val="nil"/>
                  <w:bottom w:val="nil"/>
                  <w:right w:val="nil"/>
                </w:tcBorders>
                <w:noWrap/>
              </w:tcPr>
            </w:tcPrChange>
          </w:tcPr>
          <w:p w:rsidR="00EE5811" w:rsidRPr="009A7BCE" w:rsidRDefault="006F14B9" w:rsidP="008A68BE">
            <w:pPr>
              <w:rPr>
                <w:rPrChange w:id="3889" w:author="Иво Станков" w:date="2013-07-29T18:17:00Z">
                  <w:rPr>
                    <w:highlight w:val="yellow"/>
                  </w:rPr>
                </w:rPrChange>
              </w:rPr>
              <w:pPrChange w:id="3890" w:author="Иво Станков" w:date="2013-07-29T18:48:00Z">
                <w:pPr/>
              </w:pPrChange>
            </w:pPr>
            <w:r w:rsidRPr="009A7BCE">
              <w:rPr>
                <w:rPrChange w:id="3891" w:author="Иво Станков" w:date="2013-07-29T18:17:00Z">
                  <w:rPr>
                    <w:highlight w:val="yellow"/>
                  </w:rPr>
                </w:rPrChange>
              </w:rPr>
              <w:t>1</w:t>
            </w:r>
          </w:p>
        </w:tc>
        <w:tc>
          <w:tcPr>
            <w:tcW w:w="1046" w:type="dxa"/>
            <w:tcBorders>
              <w:top w:val="nil"/>
              <w:left w:val="nil"/>
              <w:bottom w:val="nil"/>
              <w:right w:val="nil"/>
            </w:tcBorders>
            <w:noWrap/>
            <w:tcPrChange w:id="3892" w:author="Иво Станков" w:date="2013-07-29T18:17:00Z">
              <w:tcPr>
                <w:tcW w:w="1040" w:type="dxa"/>
                <w:tcBorders>
                  <w:top w:val="nil"/>
                  <w:left w:val="nil"/>
                  <w:bottom w:val="nil"/>
                  <w:right w:val="nil"/>
                </w:tcBorders>
                <w:noWrap/>
              </w:tcPr>
            </w:tcPrChange>
          </w:tcPr>
          <w:p w:rsidR="00EE5811" w:rsidRPr="009A7BCE" w:rsidRDefault="0012073B" w:rsidP="008A68BE">
            <w:pPr>
              <w:pPrChange w:id="3893" w:author="Иво Станков" w:date="2013-07-29T18:48:00Z">
                <w:pPr/>
              </w:pPrChange>
            </w:pPr>
            <w:r w:rsidRPr="009A7BCE">
              <w:t>1</w:t>
            </w:r>
          </w:p>
        </w:tc>
      </w:tr>
      <w:tr w:rsidR="0012073B" w:rsidRPr="009A7BCE" w:rsidTr="009A7BCE">
        <w:trPr>
          <w:trHeight w:val="170"/>
          <w:jc w:val="center"/>
          <w:trPrChange w:id="3894" w:author="Иво Станков" w:date="2013-07-29T18:17:00Z">
            <w:trPr>
              <w:trHeight w:val="170"/>
              <w:jc w:val="center"/>
            </w:trPr>
          </w:trPrChange>
        </w:trPr>
        <w:tc>
          <w:tcPr>
            <w:tcW w:w="5567" w:type="dxa"/>
            <w:tcBorders>
              <w:top w:val="nil"/>
              <w:left w:val="nil"/>
              <w:bottom w:val="nil"/>
              <w:right w:val="nil"/>
            </w:tcBorders>
            <w:noWrap/>
            <w:tcPrChange w:id="3895" w:author="Иво Станков" w:date="2013-07-29T18:17:00Z">
              <w:tcPr>
                <w:tcW w:w="4517" w:type="dxa"/>
                <w:tcBorders>
                  <w:top w:val="nil"/>
                  <w:left w:val="nil"/>
                  <w:bottom w:val="nil"/>
                  <w:right w:val="nil"/>
                </w:tcBorders>
                <w:noWrap/>
              </w:tcPr>
            </w:tcPrChange>
          </w:tcPr>
          <w:p w:rsidR="004C0111" w:rsidRPr="009A7BCE" w:rsidRDefault="0012073B" w:rsidP="008A68BE">
            <w:pPr>
              <w:pPrChange w:id="3896" w:author="Иво Станков" w:date="2013-07-29T18:48:00Z">
                <w:pPr/>
              </w:pPrChange>
            </w:pPr>
            <w:r w:rsidRPr="009A7BCE">
              <w:t>Наем на офис</w:t>
            </w:r>
          </w:p>
        </w:tc>
        <w:tc>
          <w:tcPr>
            <w:tcW w:w="3105" w:type="dxa"/>
            <w:tcBorders>
              <w:top w:val="nil"/>
              <w:left w:val="nil"/>
              <w:bottom w:val="nil"/>
              <w:right w:val="nil"/>
            </w:tcBorders>
            <w:noWrap/>
            <w:tcPrChange w:id="3897" w:author="Иво Станков" w:date="2013-07-29T18:17:00Z">
              <w:tcPr>
                <w:tcW w:w="3532" w:type="dxa"/>
                <w:tcBorders>
                  <w:top w:val="nil"/>
                  <w:left w:val="nil"/>
                  <w:bottom w:val="nil"/>
                  <w:right w:val="nil"/>
                </w:tcBorders>
                <w:noWrap/>
              </w:tcPr>
            </w:tcPrChange>
          </w:tcPr>
          <w:p w:rsidR="004C0111" w:rsidRPr="009A7BCE" w:rsidRDefault="0012073B" w:rsidP="008A68BE">
            <w:pPr>
              <w:pPrChange w:id="3898" w:author="Иво Станков" w:date="2013-07-29T18:48:00Z">
                <w:pPr/>
              </w:pPrChange>
            </w:pPr>
            <w:r w:rsidRPr="009A7BCE">
              <w:t>Сервиз финансови пазари ЕООД</w:t>
            </w:r>
          </w:p>
        </w:tc>
        <w:tc>
          <w:tcPr>
            <w:tcW w:w="1046" w:type="dxa"/>
            <w:tcBorders>
              <w:top w:val="nil"/>
              <w:left w:val="nil"/>
              <w:bottom w:val="nil"/>
              <w:right w:val="nil"/>
            </w:tcBorders>
            <w:noWrap/>
            <w:tcPrChange w:id="3899" w:author="Иво Станков" w:date="2013-07-29T18:17:00Z">
              <w:tcPr>
                <w:tcW w:w="1040" w:type="dxa"/>
                <w:tcBorders>
                  <w:top w:val="nil"/>
                  <w:left w:val="nil"/>
                  <w:bottom w:val="nil"/>
                  <w:right w:val="nil"/>
                </w:tcBorders>
                <w:noWrap/>
              </w:tcPr>
            </w:tcPrChange>
          </w:tcPr>
          <w:p w:rsidR="00EE5811" w:rsidRPr="009A7BCE" w:rsidRDefault="006F14B9" w:rsidP="008A68BE">
            <w:pPr>
              <w:rPr>
                <w:rPrChange w:id="3900" w:author="Иво Станков" w:date="2013-07-29T18:17:00Z">
                  <w:rPr>
                    <w:highlight w:val="yellow"/>
                  </w:rPr>
                </w:rPrChange>
              </w:rPr>
              <w:pPrChange w:id="3901" w:author="Иво Станков" w:date="2013-07-29T18:48:00Z">
                <w:pPr/>
              </w:pPrChange>
            </w:pPr>
            <w:r w:rsidRPr="009A7BCE">
              <w:rPr>
                <w:rPrChange w:id="3902" w:author="Иво Станков" w:date="2013-07-29T18:17:00Z">
                  <w:rPr>
                    <w:highlight w:val="yellow"/>
                  </w:rPr>
                </w:rPrChange>
              </w:rPr>
              <w:t>1</w:t>
            </w:r>
          </w:p>
        </w:tc>
        <w:tc>
          <w:tcPr>
            <w:tcW w:w="1046" w:type="dxa"/>
            <w:tcBorders>
              <w:top w:val="nil"/>
              <w:left w:val="nil"/>
              <w:bottom w:val="nil"/>
              <w:right w:val="nil"/>
            </w:tcBorders>
            <w:noWrap/>
            <w:tcPrChange w:id="3903" w:author="Иво Станков" w:date="2013-07-29T18:17:00Z">
              <w:tcPr>
                <w:tcW w:w="1040" w:type="dxa"/>
                <w:tcBorders>
                  <w:top w:val="nil"/>
                  <w:left w:val="nil"/>
                  <w:bottom w:val="nil"/>
                  <w:right w:val="nil"/>
                </w:tcBorders>
                <w:noWrap/>
              </w:tcPr>
            </w:tcPrChange>
          </w:tcPr>
          <w:p w:rsidR="00EE5811" w:rsidRPr="009A7BCE" w:rsidRDefault="004077AF" w:rsidP="008A68BE">
            <w:pPr>
              <w:rPr>
                <w:lang w:val="en-US"/>
                <w:rPrChange w:id="3904" w:author="Иво Станков" w:date="2013-07-29T18:17:00Z">
                  <w:rPr>
                    <w:rFonts w:asciiTheme="minorHAnsi" w:hAnsiTheme="minorHAnsi"/>
                    <w:lang w:val="en-US"/>
                  </w:rPr>
                </w:rPrChange>
              </w:rPr>
              <w:pPrChange w:id="3905" w:author="Иво Станков" w:date="2013-07-29T18:48:00Z">
                <w:pPr/>
              </w:pPrChange>
            </w:pPr>
            <w:r w:rsidRPr="009A7BCE">
              <w:rPr>
                <w:lang w:val="en-US"/>
                <w:rPrChange w:id="3906" w:author="Иво Станков" w:date="2013-07-29T18:17:00Z">
                  <w:rPr>
                    <w:rFonts w:asciiTheme="minorHAnsi" w:hAnsiTheme="minorHAnsi"/>
                    <w:lang w:val="en-US"/>
                  </w:rPr>
                </w:rPrChange>
              </w:rPr>
              <w:t>2</w:t>
            </w:r>
          </w:p>
        </w:tc>
      </w:tr>
      <w:tr w:rsidR="0012073B" w:rsidRPr="009A7BCE" w:rsidTr="009A7BCE">
        <w:trPr>
          <w:trHeight w:val="170"/>
          <w:jc w:val="center"/>
          <w:trPrChange w:id="3907" w:author="Иво Станков" w:date="2013-07-29T18:17:00Z">
            <w:trPr>
              <w:trHeight w:val="170"/>
              <w:jc w:val="center"/>
            </w:trPr>
          </w:trPrChange>
        </w:trPr>
        <w:tc>
          <w:tcPr>
            <w:tcW w:w="5567" w:type="dxa"/>
            <w:tcBorders>
              <w:top w:val="nil"/>
              <w:left w:val="nil"/>
              <w:bottom w:val="nil"/>
              <w:right w:val="nil"/>
            </w:tcBorders>
            <w:noWrap/>
            <w:tcPrChange w:id="3908" w:author="Иво Станков" w:date="2013-07-29T18:17:00Z">
              <w:tcPr>
                <w:tcW w:w="4517" w:type="dxa"/>
                <w:tcBorders>
                  <w:top w:val="nil"/>
                  <w:left w:val="nil"/>
                  <w:bottom w:val="nil"/>
                  <w:right w:val="nil"/>
                </w:tcBorders>
                <w:noWrap/>
              </w:tcPr>
            </w:tcPrChange>
          </w:tcPr>
          <w:p w:rsidR="004C0111" w:rsidRPr="009A7BCE" w:rsidRDefault="004C0111" w:rsidP="008A68BE">
            <w:pPr>
              <w:pPrChange w:id="3909" w:author="Иво Станков" w:date="2013-07-29T18:48:00Z">
                <w:pPr/>
              </w:pPrChange>
            </w:pPr>
          </w:p>
        </w:tc>
        <w:tc>
          <w:tcPr>
            <w:tcW w:w="3105" w:type="dxa"/>
            <w:tcBorders>
              <w:top w:val="nil"/>
              <w:left w:val="nil"/>
              <w:bottom w:val="nil"/>
              <w:right w:val="nil"/>
            </w:tcBorders>
            <w:noWrap/>
            <w:tcPrChange w:id="3910" w:author="Иво Станков" w:date="2013-07-29T18:17:00Z">
              <w:tcPr>
                <w:tcW w:w="3532" w:type="dxa"/>
                <w:tcBorders>
                  <w:top w:val="nil"/>
                  <w:left w:val="nil"/>
                  <w:bottom w:val="nil"/>
                  <w:right w:val="nil"/>
                </w:tcBorders>
                <w:noWrap/>
              </w:tcPr>
            </w:tcPrChange>
          </w:tcPr>
          <w:p w:rsidR="004C0111" w:rsidRPr="009A7BCE" w:rsidRDefault="004C0111" w:rsidP="008A68BE">
            <w:pPr>
              <w:pPrChange w:id="3911" w:author="Иво Станков" w:date="2013-07-29T18:48:00Z">
                <w:pPr/>
              </w:pPrChange>
            </w:pPr>
          </w:p>
        </w:tc>
        <w:tc>
          <w:tcPr>
            <w:tcW w:w="1046" w:type="dxa"/>
            <w:tcBorders>
              <w:top w:val="nil"/>
              <w:left w:val="nil"/>
              <w:bottom w:val="nil"/>
              <w:right w:val="nil"/>
            </w:tcBorders>
            <w:noWrap/>
            <w:tcPrChange w:id="3912" w:author="Иво Станков" w:date="2013-07-29T18:17:00Z">
              <w:tcPr>
                <w:tcW w:w="1040" w:type="dxa"/>
                <w:tcBorders>
                  <w:top w:val="nil"/>
                  <w:left w:val="nil"/>
                  <w:bottom w:val="nil"/>
                  <w:right w:val="nil"/>
                </w:tcBorders>
                <w:noWrap/>
              </w:tcPr>
            </w:tcPrChange>
          </w:tcPr>
          <w:p w:rsidR="00EE5811" w:rsidRPr="009A7BCE" w:rsidRDefault="00EE5811" w:rsidP="008A68BE">
            <w:pPr>
              <w:rPr>
                <w:rPrChange w:id="3913" w:author="Иво Станков" w:date="2013-07-29T18:17:00Z">
                  <w:rPr>
                    <w:highlight w:val="yellow"/>
                  </w:rPr>
                </w:rPrChange>
              </w:rPr>
              <w:pPrChange w:id="3914" w:author="Иво Станков" w:date="2013-07-29T18:48:00Z">
                <w:pPr/>
              </w:pPrChange>
            </w:pPr>
          </w:p>
        </w:tc>
        <w:tc>
          <w:tcPr>
            <w:tcW w:w="1046" w:type="dxa"/>
            <w:tcBorders>
              <w:top w:val="nil"/>
              <w:left w:val="nil"/>
              <w:bottom w:val="nil"/>
              <w:right w:val="nil"/>
            </w:tcBorders>
            <w:noWrap/>
            <w:tcPrChange w:id="3915" w:author="Иво Станков" w:date="2013-07-29T18:17:00Z">
              <w:tcPr>
                <w:tcW w:w="1040" w:type="dxa"/>
                <w:tcBorders>
                  <w:top w:val="nil"/>
                  <w:left w:val="nil"/>
                  <w:bottom w:val="nil"/>
                  <w:right w:val="nil"/>
                </w:tcBorders>
                <w:noWrap/>
              </w:tcPr>
            </w:tcPrChange>
          </w:tcPr>
          <w:p w:rsidR="00EE5811" w:rsidRPr="009A7BCE" w:rsidRDefault="00EE5811" w:rsidP="008A68BE">
            <w:pPr>
              <w:pPrChange w:id="3916" w:author="Иво Станков" w:date="2013-07-29T18:48:00Z">
                <w:pPr/>
              </w:pPrChange>
            </w:pPr>
          </w:p>
        </w:tc>
      </w:tr>
      <w:tr w:rsidR="0012073B" w:rsidRPr="009A7BCE" w:rsidTr="009A7BCE">
        <w:trPr>
          <w:trHeight w:val="170"/>
          <w:jc w:val="center"/>
          <w:trPrChange w:id="3917" w:author="Иво Станков" w:date="2013-07-29T18:17:00Z">
            <w:trPr>
              <w:trHeight w:val="170"/>
              <w:jc w:val="center"/>
            </w:trPr>
          </w:trPrChange>
        </w:trPr>
        <w:tc>
          <w:tcPr>
            <w:tcW w:w="5567" w:type="dxa"/>
            <w:tcBorders>
              <w:top w:val="nil"/>
              <w:left w:val="nil"/>
              <w:bottom w:val="nil"/>
              <w:right w:val="nil"/>
            </w:tcBorders>
            <w:noWrap/>
            <w:tcPrChange w:id="3918" w:author="Иво Станков" w:date="2013-07-29T18:17:00Z">
              <w:tcPr>
                <w:tcW w:w="4517" w:type="dxa"/>
                <w:tcBorders>
                  <w:top w:val="nil"/>
                  <w:left w:val="nil"/>
                  <w:bottom w:val="nil"/>
                  <w:right w:val="nil"/>
                </w:tcBorders>
                <w:noWrap/>
              </w:tcPr>
            </w:tcPrChange>
          </w:tcPr>
          <w:p w:rsidR="004C0111" w:rsidRPr="009A7BCE" w:rsidRDefault="0012073B" w:rsidP="008A68BE">
            <w:pPr>
              <w:pPrChange w:id="3919" w:author="Иво Станков" w:date="2013-07-29T18:48:00Z">
                <w:pPr/>
              </w:pPrChange>
            </w:pPr>
            <w:r w:rsidRPr="009A7BCE">
              <w:t>Общо</w:t>
            </w:r>
          </w:p>
        </w:tc>
        <w:tc>
          <w:tcPr>
            <w:tcW w:w="3105" w:type="dxa"/>
            <w:tcBorders>
              <w:top w:val="nil"/>
              <w:left w:val="nil"/>
              <w:bottom w:val="nil"/>
              <w:right w:val="nil"/>
            </w:tcBorders>
            <w:noWrap/>
            <w:tcPrChange w:id="3920" w:author="Иво Станков" w:date="2013-07-29T18:17:00Z">
              <w:tcPr>
                <w:tcW w:w="3532" w:type="dxa"/>
                <w:tcBorders>
                  <w:top w:val="nil"/>
                  <w:left w:val="nil"/>
                  <w:bottom w:val="nil"/>
                  <w:right w:val="nil"/>
                </w:tcBorders>
                <w:noWrap/>
              </w:tcPr>
            </w:tcPrChange>
          </w:tcPr>
          <w:p w:rsidR="004C0111" w:rsidRPr="009A7BCE" w:rsidRDefault="004C0111" w:rsidP="008A68BE">
            <w:pPr>
              <w:pPrChange w:id="3921" w:author="Иво Станков" w:date="2013-07-29T18:48:00Z">
                <w:pPr/>
              </w:pPrChange>
            </w:pPr>
          </w:p>
        </w:tc>
        <w:tc>
          <w:tcPr>
            <w:tcW w:w="1046" w:type="dxa"/>
            <w:tcBorders>
              <w:top w:val="single" w:sz="8" w:space="0" w:color="auto"/>
              <w:left w:val="nil"/>
              <w:bottom w:val="double" w:sz="6" w:space="0" w:color="auto"/>
              <w:right w:val="nil"/>
            </w:tcBorders>
            <w:noWrap/>
            <w:tcPrChange w:id="3922" w:author="Иво Станков" w:date="2013-07-29T18:17:00Z">
              <w:tcPr>
                <w:tcW w:w="1040" w:type="dxa"/>
                <w:tcBorders>
                  <w:top w:val="single" w:sz="8" w:space="0" w:color="auto"/>
                  <w:left w:val="nil"/>
                  <w:bottom w:val="double" w:sz="6" w:space="0" w:color="auto"/>
                  <w:right w:val="nil"/>
                </w:tcBorders>
                <w:noWrap/>
              </w:tcPr>
            </w:tcPrChange>
          </w:tcPr>
          <w:p w:rsidR="00EE5811" w:rsidRPr="009A7BCE" w:rsidRDefault="007D7829" w:rsidP="008A68BE">
            <w:pPr>
              <w:rPr>
                <w:lang w:val="en-US"/>
                <w:rPrChange w:id="3923" w:author="Иво Станков" w:date="2013-07-29T18:17:00Z">
                  <w:rPr>
                    <w:rFonts w:asciiTheme="minorHAnsi" w:hAnsiTheme="minorHAnsi"/>
                    <w:highlight w:val="yellow"/>
                    <w:lang w:val="en-US"/>
                  </w:rPr>
                </w:rPrChange>
              </w:rPr>
              <w:pPrChange w:id="3924" w:author="Иво Станков" w:date="2013-07-29T18:48:00Z">
                <w:pPr/>
              </w:pPrChange>
            </w:pPr>
            <w:r w:rsidRPr="009A7BCE">
              <w:rPr>
                <w:lang w:val="en-US"/>
                <w:rPrChange w:id="3925" w:author="Иво Станков" w:date="2013-07-29T18:17:00Z">
                  <w:rPr>
                    <w:rFonts w:asciiTheme="minorHAnsi" w:hAnsiTheme="minorHAnsi"/>
                    <w:highlight w:val="yellow"/>
                    <w:lang w:val="en-US"/>
                  </w:rPr>
                </w:rPrChange>
              </w:rPr>
              <w:t>84</w:t>
            </w:r>
          </w:p>
        </w:tc>
        <w:tc>
          <w:tcPr>
            <w:tcW w:w="1046" w:type="dxa"/>
            <w:tcBorders>
              <w:top w:val="single" w:sz="8" w:space="0" w:color="auto"/>
              <w:left w:val="nil"/>
              <w:bottom w:val="double" w:sz="6" w:space="0" w:color="auto"/>
              <w:right w:val="nil"/>
            </w:tcBorders>
            <w:noWrap/>
            <w:tcPrChange w:id="3926" w:author="Иво Станков" w:date="2013-07-29T18:17:00Z">
              <w:tcPr>
                <w:tcW w:w="1040" w:type="dxa"/>
                <w:tcBorders>
                  <w:top w:val="single" w:sz="8" w:space="0" w:color="auto"/>
                  <w:left w:val="nil"/>
                  <w:bottom w:val="double" w:sz="6" w:space="0" w:color="auto"/>
                  <w:right w:val="nil"/>
                </w:tcBorders>
                <w:noWrap/>
              </w:tcPr>
            </w:tcPrChange>
          </w:tcPr>
          <w:p w:rsidR="00EE5811" w:rsidRPr="009A7BCE" w:rsidRDefault="004077AF" w:rsidP="008A68BE">
            <w:pPr>
              <w:rPr>
                <w:lang w:val="en-US"/>
                <w:rPrChange w:id="3927" w:author="Иво Станков" w:date="2013-07-29T18:17:00Z">
                  <w:rPr>
                    <w:rFonts w:asciiTheme="minorHAnsi" w:hAnsiTheme="minorHAnsi"/>
                    <w:lang w:val="en-US"/>
                  </w:rPr>
                </w:rPrChange>
              </w:rPr>
              <w:pPrChange w:id="3928" w:author="Иво Станков" w:date="2013-07-29T18:48:00Z">
                <w:pPr/>
              </w:pPrChange>
            </w:pPr>
            <w:r w:rsidRPr="009A7BCE">
              <w:rPr>
                <w:lang w:val="en-US"/>
                <w:rPrChange w:id="3929" w:author="Иво Станков" w:date="2013-07-29T18:17:00Z">
                  <w:rPr>
                    <w:rFonts w:asciiTheme="minorHAnsi" w:hAnsiTheme="minorHAnsi"/>
                    <w:lang w:val="en-US"/>
                  </w:rPr>
                </w:rPrChange>
              </w:rPr>
              <w:t>85</w:t>
            </w:r>
          </w:p>
        </w:tc>
      </w:tr>
    </w:tbl>
    <w:p w:rsidR="004C0111" w:rsidRPr="009A7BCE" w:rsidRDefault="004C0111" w:rsidP="008A68BE">
      <w:pPr>
        <w:pPrChange w:id="3930" w:author="Иво Станков" w:date="2013-07-29T18:48:00Z">
          <w:pPr/>
        </w:pPrChange>
      </w:pPr>
    </w:p>
    <w:tbl>
      <w:tblPr>
        <w:tblW w:w="9041" w:type="dxa"/>
        <w:jc w:val="center"/>
        <w:tblInd w:w="91" w:type="dxa"/>
        <w:tblCellMar>
          <w:left w:w="17" w:type="dxa"/>
          <w:right w:w="17" w:type="dxa"/>
        </w:tblCellMar>
        <w:tblLook w:val="00A0" w:firstRow="1" w:lastRow="0" w:firstColumn="1" w:lastColumn="0" w:noHBand="0" w:noVBand="0"/>
        <w:tblPrChange w:id="3931" w:author="Иво Станков" w:date="2013-07-29T18:17:00Z">
          <w:tblPr>
            <w:tblW w:w="9291" w:type="dxa"/>
            <w:tblInd w:w="91" w:type="dxa"/>
            <w:tblCellMar>
              <w:left w:w="17" w:type="dxa"/>
              <w:right w:w="17" w:type="dxa"/>
            </w:tblCellMar>
            <w:tblLook w:val="00A0" w:firstRow="1" w:lastRow="0" w:firstColumn="1" w:lastColumn="0" w:noHBand="0" w:noVBand="0"/>
          </w:tblPr>
        </w:tblPrChange>
      </w:tblPr>
      <w:tblGrid>
        <w:gridCol w:w="2661"/>
        <w:gridCol w:w="3460"/>
        <w:gridCol w:w="1460"/>
        <w:gridCol w:w="1460"/>
        <w:tblGridChange w:id="3932">
          <w:tblGrid>
            <w:gridCol w:w="3520"/>
            <w:gridCol w:w="2851"/>
            <w:gridCol w:w="1460"/>
            <w:gridCol w:w="1460"/>
          </w:tblGrid>
        </w:tblGridChange>
      </w:tblGrid>
      <w:tr w:rsidR="0012073B" w:rsidRPr="009A7BCE" w:rsidTr="009A7BCE">
        <w:trPr>
          <w:trHeight w:val="170"/>
          <w:jc w:val="center"/>
          <w:trPrChange w:id="3933" w:author="Иво Станков" w:date="2013-07-29T18:17:00Z">
            <w:trPr>
              <w:trHeight w:val="170"/>
            </w:trPr>
          </w:trPrChange>
        </w:trPr>
        <w:tc>
          <w:tcPr>
            <w:tcW w:w="2661" w:type="dxa"/>
            <w:tcBorders>
              <w:top w:val="nil"/>
              <w:left w:val="nil"/>
              <w:bottom w:val="nil"/>
              <w:right w:val="nil"/>
            </w:tcBorders>
            <w:vAlign w:val="center"/>
            <w:tcPrChange w:id="3934" w:author="Иво Станков" w:date="2013-07-29T18:17:00Z">
              <w:tcPr>
                <w:tcW w:w="3520" w:type="dxa"/>
                <w:tcBorders>
                  <w:top w:val="nil"/>
                  <w:left w:val="nil"/>
                  <w:bottom w:val="nil"/>
                  <w:right w:val="nil"/>
                </w:tcBorders>
                <w:vAlign w:val="center"/>
              </w:tcPr>
            </w:tcPrChange>
          </w:tcPr>
          <w:p w:rsidR="00EE5811" w:rsidRPr="009A7BCE" w:rsidRDefault="0012073B" w:rsidP="008A68BE">
            <w:pPr>
              <w:pStyle w:val="a1"/>
              <w:pPrChange w:id="3935" w:author="Иво Станков" w:date="2013-07-29T18:48:00Z">
                <w:pPr/>
              </w:pPrChange>
            </w:pPr>
            <w:r w:rsidRPr="009A7BCE">
              <w:t>Доставки от свързани лица</w:t>
            </w:r>
          </w:p>
        </w:tc>
        <w:tc>
          <w:tcPr>
            <w:tcW w:w="3460" w:type="dxa"/>
            <w:tcBorders>
              <w:top w:val="nil"/>
              <w:left w:val="nil"/>
              <w:bottom w:val="nil"/>
              <w:right w:val="nil"/>
            </w:tcBorders>
            <w:vAlign w:val="center"/>
            <w:tcPrChange w:id="3936" w:author="Иво Станков" w:date="2013-07-29T18:17:00Z">
              <w:tcPr>
                <w:tcW w:w="2851" w:type="dxa"/>
                <w:tcBorders>
                  <w:top w:val="nil"/>
                  <w:left w:val="nil"/>
                  <w:bottom w:val="nil"/>
                  <w:right w:val="nil"/>
                </w:tcBorders>
                <w:vAlign w:val="center"/>
              </w:tcPr>
            </w:tcPrChange>
          </w:tcPr>
          <w:p w:rsidR="004C0111" w:rsidRPr="009A7BCE" w:rsidRDefault="0012073B" w:rsidP="008A68BE">
            <w:pPr>
              <w:pStyle w:val="a1"/>
              <w:pPrChange w:id="3937" w:author="Иво Станков" w:date="2013-07-29T18:48:00Z">
                <w:pPr>
                  <w:widowControl/>
                  <w:jc w:val="left"/>
                </w:pPr>
              </w:pPrChange>
            </w:pPr>
            <w:r w:rsidRPr="009A7BCE">
              <w:t>Свързано лице</w:t>
            </w:r>
          </w:p>
        </w:tc>
        <w:tc>
          <w:tcPr>
            <w:tcW w:w="1460" w:type="dxa"/>
            <w:tcBorders>
              <w:top w:val="nil"/>
              <w:left w:val="nil"/>
              <w:bottom w:val="nil"/>
              <w:right w:val="nil"/>
            </w:tcBorders>
            <w:vAlign w:val="center"/>
            <w:tcPrChange w:id="3938" w:author="Иво Станков" w:date="2013-07-29T18:17:00Z">
              <w:tcPr>
                <w:tcW w:w="1460" w:type="dxa"/>
                <w:tcBorders>
                  <w:top w:val="nil"/>
                  <w:left w:val="nil"/>
                  <w:bottom w:val="nil"/>
                  <w:right w:val="nil"/>
                </w:tcBorders>
                <w:vAlign w:val="center"/>
              </w:tcPr>
            </w:tcPrChange>
          </w:tcPr>
          <w:p w:rsidR="004C0111" w:rsidRPr="009A7BCE" w:rsidRDefault="008417D3" w:rsidP="008A68BE">
            <w:pPr>
              <w:pStyle w:val="a1"/>
              <w:pPrChange w:id="3939" w:author="Иво Станков" w:date="2013-07-29T18:48:00Z">
                <w:pPr>
                  <w:pStyle w:val="a1"/>
                </w:pPr>
              </w:pPrChange>
            </w:pPr>
            <w:r w:rsidRPr="009A7BCE">
              <w:rPr>
                <w:rFonts w:asciiTheme="minorHAnsi" w:hAnsiTheme="minorHAnsi"/>
                <w:lang w:val="en-US"/>
              </w:rPr>
              <w:t>30.06</w:t>
            </w:r>
            <w:r w:rsidR="0012073B" w:rsidRPr="009A7BCE">
              <w:t>.2013</w:t>
            </w:r>
          </w:p>
        </w:tc>
        <w:tc>
          <w:tcPr>
            <w:tcW w:w="1460" w:type="dxa"/>
            <w:tcBorders>
              <w:top w:val="nil"/>
              <w:left w:val="nil"/>
              <w:bottom w:val="nil"/>
              <w:right w:val="nil"/>
            </w:tcBorders>
            <w:vAlign w:val="center"/>
            <w:tcPrChange w:id="3940" w:author="Иво Станков" w:date="2013-07-29T18:17:00Z">
              <w:tcPr>
                <w:tcW w:w="1460" w:type="dxa"/>
                <w:tcBorders>
                  <w:top w:val="nil"/>
                  <w:left w:val="nil"/>
                  <w:bottom w:val="nil"/>
                  <w:right w:val="nil"/>
                </w:tcBorders>
                <w:vAlign w:val="center"/>
              </w:tcPr>
            </w:tcPrChange>
          </w:tcPr>
          <w:p w:rsidR="004C0111" w:rsidRPr="009A7BCE" w:rsidRDefault="008417D3" w:rsidP="008A68BE">
            <w:pPr>
              <w:pStyle w:val="a1"/>
              <w:pPrChange w:id="3941" w:author="Иво Станков" w:date="2013-07-29T18:48:00Z">
                <w:pPr>
                  <w:pStyle w:val="a1"/>
                </w:pPr>
              </w:pPrChange>
            </w:pPr>
            <w:r w:rsidRPr="009A7BCE">
              <w:rPr>
                <w:rFonts w:asciiTheme="minorHAnsi" w:hAnsiTheme="minorHAnsi"/>
                <w:lang w:val="en-US"/>
              </w:rPr>
              <w:t>30.06</w:t>
            </w:r>
            <w:r w:rsidR="0012073B" w:rsidRPr="009A7BCE">
              <w:t>.2012</w:t>
            </w:r>
          </w:p>
        </w:tc>
      </w:tr>
      <w:tr w:rsidR="0012073B" w:rsidRPr="009A7BCE" w:rsidTr="009A7BCE">
        <w:trPr>
          <w:trHeight w:val="170"/>
          <w:jc w:val="center"/>
          <w:trPrChange w:id="3942" w:author="Иво Станков" w:date="2013-07-29T18:17:00Z">
            <w:trPr>
              <w:trHeight w:val="170"/>
            </w:trPr>
          </w:trPrChange>
        </w:trPr>
        <w:tc>
          <w:tcPr>
            <w:tcW w:w="2661" w:type="dxa"/>
            <w:tcBorders>
              <w:top w:val="nil"/>
              <w:left w:val="nil"/>
              <w:bottom w:val="nil"/>
              <w:right w:val="nil"/>
            </w:tcBorders>
            <w:vAlign w:val="bottom"/>
            <w:tcPrChange w:id="3943" w:author="Иво Станков" w:date="2013-07-29T18:17:00Z">
              <w:tcPr>
                <w:tcW w:w="3520" w:type="dxa"/>
                <w:tcBorders>
                  <w:top w:val="nil"/>
                  <w:left w:val="nil"/>
                  <w:bottom w:val="nil"/>
                  <w:right w:val="nil"/>
                </w:tcBorders>
                <w:vAlign w:val="bottom"/>
              </w:tcPr>
            </w:tcPrChange>
          </w:tcPr>
          <w:p w:rsidR="004C0111" w:rsidRPr="009A7BCE" w:rsidRDefault="004C0111" w:rsidP="008A68BE">
            <w:pPr>
              <w:pStyle w:val="a1"/>
              <w:pPrChange w:id="3944" w:author="Иво Станков" w:date="2013-07-29T18:48:00Z">
                <w:pPr>
                  <w:widowControl/>
                  <w:jc w:val="left"/>
                </w:pPr>
              </w:pPrChange>
            </w:pPr>
          </w:p>
        </w:tc>
        <w:tc>
          <w:tcPr>
            <w:tcW w:w="3460" w:type="dxa"/>
            <w:tcBorders>
              <w:top w:val="nil"/>
              <w:left w:val="nil"/>
              <w:bottom w:val="nil"/>
              <w:right w:val="nil"/>
            </w:tcBorders>
            <w:vAlign w:val="bottom"/>
            <w:tcPrChange w:id="3945" w:author="Иво Станков" w:date="2013-07-29T18:17:00Z">
              <w:tcPr>
                <w:tcW w:w="2851" w:type="dxa"/>
                <w:tcBorders>
                  <w:top w:val="nil"/>
                  <w:left w:val="nil"/>
                  <w:bottom w:val="nil"/>
                  <w:right w:val="nil"/>
                </w:tcBorders>
                <w:vAlign w:val="bottom"/>
              </w:tcPr>
            </w:tcPrChange>
          </w:tcPr>
          <w:p w:rsidR="004C0111" w:rsidRPr="009A7BCE" w:rsidRDefault="004C0111" w:rsidP="008A68BE">
            <w:pPr>
              <w:pStyle w:val="a1"/>
              <w:pPrChange w:id="3946" w:author="Иво Станков" w:date="2013-07-29T18:48:00Z">
                <w:pPr>
                  <w:widowControl/>
                  <w:jc w:val="left"/>
                </w:pPr>
              </w:pPrChange>
            </w:pPr>
          </w:p>
        </w:tc>
        <w:tc>
          <w:tcPr>
            <w:tcW w:w="1460" w:type="dxa"/>
            <w:tcBorders>
              <w:top w:val="nil"/>
              <w:left w:val="nil"/>
              <w:bottom w:val="nil"/>
              <w:right w:val="nil"/>
            </w:tcBorders>
            <w:vAlign w:val="bottom"/>
            <w:tcPrChange w:id="3947" w:author="Иво Станков" w:date="2013-07-29T18:17:00Z">
              <w:tcPr>
                <w:tcW w:w="1460" w:type="dxa"/>
                <w:tcBorders>
                  <w:top w:val="nil"/>
                  <w:left w:val="nil"/>
                  <w:bottom w:val="nil"/>
                  <w:right w:val="nil"/>
                </w:tcBorders>
                <w:vAlign w:val="bottom"/>
              </w:tcPr>
            </w:tcPrChange>
          </w:tcPr>
          <w:p w:rsidR="004C0111" w:rsidRPr="009A7BCE" w:rsidRDefault="0012073B" w:rsidP="008A68BE">
            <w:pPr>
              <w:pStyle w:val="a1"/>
              <w:pPrChange w:id="3948" w:author="Иво Станков" w:date="2013-07-29T18:48:00Z">
                <w:pPr>
                  <w:pStyle w:val="a1"/>
                </w:pPr>
              </w:pPrChange>
            </w:pPr>
            <w:r w:rsidRPr="009A7BCE">
              <w:t>BGN ‘000</w:t>
            </w:r>
          </w:p>
        </w:tc>
        <w:tc>
          <w:tcPr>
            <w:tcW w:w="1460" w:type="dxa"/>
            <w:tcBorders>
              <w:top w:val="nil"/>
              <w:left w:val="nil"/>
              <w:bottom w:val="nil"/>
              <w:right w:val="nil"/>
            </w:tcBorders>
            <w:vAlign w:val="bottom"/>
            <w:tcPrChange w:id="3949" w:author="Иво Станков" w:date="2013-07-29T18:17:00Z">
              <w:tcPr>
                <w:tcW w:w="1460" w:type="dxa"/>
                <w:tcBorders>
                  <w:top w:val="nil"/>
                  <w:left w:val="nil"/>
                  <w:bottom w:val="nil"/>
                  <w:right w:val="nil"/>
                </w:tcBorders>
                <w:vAlign w:val="bottom"/>
              </w:tcPr>
            </w:tcPrChange>
          </w:tcPr>
          <w:p w:rsidR="004C0111" w:rsidRPr="009A7BCE" w:rsidRDefault="0012073B" w:rsidP="008A68BE">
            <w:pPr>
              <w:pStyle w:val="a1"/>
              <w:pPrChange w:id="3950" w:author="Иво Станков" w:date="2013-07-29T18:48:00Z">
                <w:pPr>
                  <w:pStyle w:val="a1"/>
                </w:pPr>
              </w:pPrChange>
            </w:pPr>
            <w:r w:rsidRPr="009A7BCE">
              <w:t>BGN ‘000</w:t>
            </w:r>
          </w:p>
        </w:tc>
      </w:tr>
      <w:tr w:rsidR="0012073B" w:rsidRPr="009A7BCE" w:rsidTr="009A7BCE">
        <w:trPr>
          <w:trHeight w:val="170"/>
          <w:jc w:val="center"/>
          <w:trPrChange w:id="3951" w:author="Иво Станков" w:date="2013-07-29T18:17:00Z">
            <w:trPr>
              <w:trHeight w:val="170"/>
            </w:trPr>
          </w:trPrChange>
        </w:trPr>
        <w:tc>
          <w:tcPr>
            <w:tcW w:w="2661" w:type="dxa"/>
            <w:tcBorders>
              <w:top w:val="nil"/>
              <w:left w:val="nil"/>
              <w:bottom w:val="nil"/>
              <w:right w:val="nil"/>
            </w:tcBorders>
            <w:vAlign w:val="bottom"/>
            <w:tcPrChange w:id="3952" w:author="Иво Станков" w:date="2013-07-29T18:17:00Z">
              <w:tcPr>
                <w:tcW w:w="3520" w:type="dxa"/>
                <w:tcBorders>
                  <w:top w:val="nil"/>
                  <w:left w:val="nil"/>
                  <w:bottom w:val="nil"/>
                  <w:right w:val="nil"/>
                </w:tcBorders>
                <w:vAlign w:val="bottom"/>
              </w:tcPr>
            </w:tcPrChange>
          </w:tcPr>
          <w:p w:rsidR="00EE5811" w:rsidRPr="009A7BCE" w:rsidRDefault="0012073B" w:rsidP="008A68BE">
            <w:pPr>
              <w:pStyle w:val="a"/>
              <w:pPrChange w:id="3953" w:author="Иво Станков" w:date="2013-07-29T18:48:00Z">
                <w:pPr>
                  <w:widowControl/>
                  <w:jc w:val="left"/>
                </w:pPr>
              </w:pPrChange>
            </w:pPr>
            <w:r w:rsidRPr="009A7BCE">
              <w:t>Информационно обслужване</w:t>
            </w:r>
          </w:p>
        </w:tc>
        <w:tc>
          <w:tcPr>
            <w:tcW w:w="3460" w:type="dxa"/>
            <w:tcBorders>
              <w:top w:val="nil"/>
              <w:left w:val="nil"/>
              <w:bottom w:val="nil"/>
              <w:right w:val="nil"/>
            </w:tcBorders>
            <w:vAlign w:val="bottom"/>
            <w:tcPrChange w:id="3954" w:author="Иво Станков" w:date="2013-07-29T18:17:00Z">
              <w:tcPr>
                <w:tcW w:w="2851" w:type="dxa"/>
                <w:tcBorders>
                  <w:top w:val="nil"/>
                  <w:left w:val="nil"/>
                  <w:bottom w:val="nil"/>
                  <w:right w:val="nil"/>
                </w:tcBorders>
                <w:vAlign w:val="bottom"/>
              </w:tcPr>
            </w:tcPrChange>
          </w:tcPr>
          <w:p w:rsidR="004C0111" w:rsidRPr="009A7BCE" w:rsidRDefault="0012073B" w:rsidP="008A68BE">
            <w:pPr>
              <w:pStyle w:val="a"/>
              <w:pPrChange w:id="3955" w:author="Иво Станков" w:date="2013-07-29T18:48:00Z">
                <w:pPr>
                  <w:pStyle w:val="a"/>
                </w:pPr>
              </w:pPrChange>
            </w:pPr>
            <w:r w:rsidRPr="009A7BCE">
              <w:t>Централен депозитар АД</w:t>
            </w:r>
          </w:p>
        </w:tc>
        <w:tc>
          <w:tcPr>
            <w:tcW w:w="1460" w:type="dxa"/>
            <w:tcBorders>
              <w:top w:val="nil"/>
              <w:left w:val="nil"/>
              <w:bottom w:val="nil"/>
              <w:right w:val="nil"/>
            </w:tcBorders>
            <w:vAlign w:val="bottom"/>
            <w:tcPrChange w:id="3956" w:author="Иво Станков" w:date="2013-07-29T18:17:00Z">
              <w:tcPr>
                <w:tcW w:w="1460" w:type="dxa"/>
                <w:tcBorders>
                  <w:top w:val="nil"/>
                  <w:left w:val="nil"/>
                  <w:bottom w:val="nil"/>
                  <w:right w:val="nil"/>
                </w:tcBorders>
                <w:vAlign w:val="bottom"/>
              </w:tcPr>
            </w:tcPrChange>
          </w:tcPr>
          <w:p w:rsidR="00EE5811" w:rsidRPr="009A7BCE" w:rsidRDefault="007D7829" w:rsidP="008A68BE">
            <w:pPr>
              <w:pStyle w:val="a0"/>
              <w:rPr>
                <w:lang w:val="en-US"/>
                <w:rPrChange w:id="3957" w:author="Иво Станков" w:date="2013-07-29T18:16:00Z">
                  <w:rPr>
                    <w:rFonts w:asciiTheme="minorHAnsi" w:hAnsiTheme="minorHAnsi"/>
                    <w:highlight w:val="yellow"/>
                    <w:lang w:val="en-US"/>
                  </w:rPr>
                </w:rPrChange>
              </w:rPr>
              <w:pPrChange w:id="3958" w:author="Иво Станков" w:date="2013-07-29T18:48:00Z">
                <w:pPr>
                  <w:pStyle w:val="a"/>
                </w:pPr>
              </w:pPrChange>
            </w:pPr>
            <w:r w:rsidRPr="009A7BCE">
              <w:rPr>
                <w:lang w:val="en-US"/>
                <w:rPrChange w:id="3959" w:author="Иво Станков" w:date="2013-07-29T18:16:00Z">
                  <w:rPr>
                    <w:rFonts w:asciiTheme="minorHAnsi" w:hAnsiTheme="minorHAnsi"/>
                    <w:highlight w:val="yellow"/>
                    <w:lang w:val="en-US"/>
                  </w:rPr>
                </w:rPrChange>
              </w:rPr>
              <w:t>2</w:t>
            </w:r>
          </w:p>
        </w:tc>
        <w:tc>
          <w:tcPr>
            <w:tcW w:w="1460" w:type="dxa"/>
            <w:tcBorders>
              <w:top w:val="nil"/>
              <w:left w:val="nil"/>
              <w:bottom w:val="nil"/>
              <w:right w:val="nil"/>
            </w:tcBorders>
            <w:vAlign w:val="bottom"/>
            <w:tcPrChange w:id="3960" w:author="Иво Станков" w:date="2013-07-29T18:17:00Z">
              <w:tcPr>
                <w:tcW w:w="1460" w:type="dxa"/>
                <w:tcBorders>
                  <w:top w:val="nil"/>
                  <w:left w:val="nil"/>
                  <w:bottom w:val="nil"/>
                  <w:right w:val="nil"/>
                </w:tcBorders>
                <w:vAlign w:val="bottom"/>
              </w:tcPr>
            </w:tcPrChange>
          </w:tcPr>
          <w:p w:rsidR="004C0111" w:rsidRPr="009A7BCE" w:rsidRDefault="004077AF" w:rsidP="008A68BE">
            <w:pPr>
              <w:pStyle w:val="a0"/>
              <w:rPr>
                <w:lang w:val="en-US"/>
              </w:rPr>
              <w:pPrChange w:id="3961" w:author="Иво Станков" w:date="2013-07-29T18:48:00Z">
                <w:pPr>
                  <w:pStyle w:val="a0"/>
                </w:pPr>
              </w:pPrChange>
            </w:pPr>
            <w:r w:rsidRPr="009A7BCE">
              <w:rPr>
                <w:lang w:val="en-US"/>
              </w:rPr>
              <w:t>2</w:t>
            </w:r>
          </w:p>
        </w:tc>
      </w:tr>
      <w:tr w:rsidR="0012073B" w:rsidRPr="009A7BCE" w:rsidTr="009A7BCE">
        <w:trPr>
          <w:trHeight w:val="170"/>
          <w:jc w:val="center"/>
          <w:trPrChange w:id="3962" w:author="Иво Станков" w:date="2013-07-29T18:17:00Z">
            <w:trPr>
              <w:trHeight w:val="170"/>
            </w:trPr>
          </w:trPrChange>
        </w:trPr>
        <w:tc>
          <w:tcPr>
            <w:tcW w:w="2661" w:type="dxa"/>
            <w:tcBorders>
              <w:top w:val="nil"/>
              <w:left w:val="nil"/>
              <w:bottom w:val="nil"/>
              <w:right w:val="nil"/>
            </w:tcBorders>
            <w:vAlign w:val="bottom"/>
            <w:tcPrChange w:id="3963" w:author="Иво Станков" w:date="2013-07-29T18:17:00Z">
              <w:tcPr>
                <w:tcW w:w="3520" w:type="dxa"/>
                <w:tcBorders>
                  <w:top w:val="nil"/>
                  <w:left w:val="nil"/>
                  <w:bottom w:val="nil"/>
                  <w:right w:val="nil"/>
                </w:tcBorders>
                <w:vAlign w:val="bottom"/>
              </w:tcPr>
            </w:tcPrChange>
          </w:tcPr>
          <w:p w:rsidR="00EE5811" w:rsidRPr="009A7BCE" w:rsidRDefault="0012073B" w:rsidP="008A68BE">
            <w:pPr>
              <w:pStyle w:val="a"/>
              <w:pPrChange w:id="3964" w:author="Иво Станков" w:date="2013-07-29T18:48:00Z">
                <w:pPr>
                  <w:widowControl/>
                  <w:jc w:val="left"/>
                </w:pPr>
              </w:pPrChange>
            </w:pPr>
            <w:r w:rsidRPr="009A7BCE">
              <w:t>Информационно обслужване</w:t>
            </w:r>
          </w:p>
        </w:tc>
        <w:tc>
          <w:tcPr>
            <w:tcW w:w="3460" w:type="dxa"/>
            <w:tcBorders>
              <w:top w:val="nil"/>
              <w:left w:val="nil"/>
              <w:bottom w:val="nil"/>
              <w:right w:val="nil"/>
            </w:tcBorders>
            <w:vAlign w:val="bottom"/>
            <w:tcPrChange w:id="3965" w:author="Иво Станков" w:date="2013-07-29T18:17:00Z">
              <w:tcPr>
                <w:tcW w:w="2851" w:type="dxa"/>
                <w:tcBorders>
                  <w:top w:val="nil"/>
                  <w:left w:val="nil"/>
                  <w:bottom w:val="nil"/>
                  <w:right w:val="nil"/>
                </w:tcBorders>
                <w:vAlign w:val="bottom"/>
              </w:tcPr>
            </w:tcPrChange>
          </w:tcPr>
          <w:p w:rsidR="004C0111" w:rsidRPr="009A7BCE" w:rsidRDefault="0012073B" w:rsidP="008A68BE">
            <w:pPr>
              <w:pStyle w:val="a"/>
              <w:pPrChange w:id="3966" w:author="Иво Станков" w:date="2013-07-29T18:48:00Z">
                <w:pPr>
                  <w:pStyle w:val="a"/>
                </w:pPr>
              </w:pPrChange>
            </w:pPr>
            <w:r w:rsidRPr="009A7BCE">
              <w:t>Сервиз Финансови Пазари ЕООД</w:t>
            </w:r>
          </w:p>
        </w:tc>
        <w:tc>
          <w:tcPr>
            <w:tcW w:w="1460" w:type="dxa"/>
            <w:tcBorders>
              <w:top w:val="nil"/>
              <w:left w:val="nil"/>
              <w:bottom w:val="nil"/>
              <w:right w:val="nil"/>
            </w:tcBorders>
            <w:vAlign w:val="bottom"/>
            <w:tcPrChange w:id="3967" w:author="Иво Станков" w:date="2013-07-29T18:17:00Z">
              <w:tcPr>
                <w:tcW w:w="1460" w:type="dxa"/>
                <w:tcBorders>
                  <w:top w:val="nil"/>
                  <w:left w:val="nil"/>
                  <w:bottom w:val="nil"/>
                  <w:right w:val="nil"/>
                </w:tcBorders>
                <w:vAlign w:val="bottom"/>
              </w:tcPr>
            </w:tcPrChange>
          </w:tcPr>
          <w:p w:rsidR="00EE5811" w:rsidRPr="009A7BCE" w:rsidRDefault="006F14B9" w:rsidP="008A68BE">
            <w:pPr>
              <w:pStyle w:val="a0"/>
              <w:rPr>
                <w:rPrChange w:id="3968" w:author="Иво Станков" w:date="2013-07-29T18:16:00Z">
                  <w:rPr>
                    <w:highlight w:val="yellow"/>
                  </w:rPr>
                </w:rPrChange>
              </w:rPr>
              <w:pPrChange w:id="3969" w:author="Иво Станков" w:date="2013-07-29T18:48:00Z">
                <w:pPr>
                  <w:pStyle w:val="a"/>
                </w:pPr>
              </w:pPrChange>
            </w:pPr>
            <w:r w:rsidRPr="009A7BCE">
              <w:rPr>
                <w:rPrChange w:id="3970" w:author="Иво Станков" w:date="2013-07-29T18:16:00Z">
                  <w:rPr>
                    <w:highlight w:val="yellow"/>
                  </w:rPr>
                </w:rPrChange>
              </w:rPr>
              <w:t>1</w:t>
            </w:r>
          </w:p>
        </w:tc>
        <w:tc>
          <w:tcPr>
            <w:tcW w:w="1460" w:type="dxa"/>
            <w:tcBorders>
              <w:top w:val="nil"/>
              <w:left w:val="nil"/>
              <w:bottom w:val="nil"/>
              <w:right w:val="nil"/>
            </w:tcBorders>
            <w:vAlign w:val="bottom"/>
            <w:tcPrChange w:id="3971" w:author="Иво Станков" w:date="2013-07-29T18:17:00Z">
              <w:tcPr>
                <w:tcW w:w="1460" w:type="dxa"/>
                <w:tcBorders>
                  <w:top w:val="nil"/>
                  <w:left w:val="nil"/>
                  <w:bottom w:val="nil"/>
                  <w:right w:val="nil"/>
                </w:tcBorders>
                <w:vAlign w:val="bottom"/>
              </w:tcPr>
            </w:tcPrChange>
          </w:tcPr>
          <w:p w:rsidR="004C0111" w:rsidRPr="009A7BCE" w:rsidRDefault="004077AF" w:rsidP="008A68BE">
            <w:pPr>
              <w:pStyle w:val="a0"/>
              <w:rPr>
                <w:lang w:val="en-US"/>
              </w:rPr>
              <w:pPrChange w:id="3972" w:author="Иво Станков" w:date="2013-07-29T18:48:00Z">
                <w:pPr>
                  <w:pStyle w:val="a0"/>
                </w:pPr>
              </w:pPrChange>
            </w:pPr>
            <w:r w:rsidRPr="009A7BCE">
              <w:rPr>
                <w:lang w:val="en-US"/>
              </w:rPr>
              <w:t>1</w:t>
            </w:r>
          </w:p>
        </w:tc>
      </w:tr>
      <w:tr w:rsidR="00AE7919" w:rsidRPr="009A7BCE" w:rsidTr="009A7BCE">
        <w:trPr>
          <w:trHeight w:val="170"/>
          <w:jc w:val="center"/>
          <w:trPrChange w:id="3973" w:author="Иво Станков" w:date="2013-07-29T18:17:00Z">
            <w:trPr>
              <w:trHeight w:val="170"/>
            </w:trPr>
          </w:trPrChange>
        </w:trPr>
        <w:tc>
          <w:tcPr>
            <w:tcW w:w="2661" w:type="dxa"/>
            <w:tcBorders>
              <w:top w:val="nil"/>
              <w:left w:val="nil"/>
              <w:bottom w:val="nil"/>
              <w:right w:val="nil"/>
            </w:tcBorders>
            <w:vAlign w:val="bottom"/>
            <w:tcPrChange w:id="3974" w:author="Иво Станков" w:date="2013-07-29T18:17:00Z">
              <w:tcPr>
                <w:tcW w:w="3520" w:type="dxa"/>
                <w:tcBorders>
                  <w:top w:val="nil"/>
                  <w:left w:val="nil"/>
                  <w:bottom w:val="nil"/>
                  <w:right w:val="nil"/>
                </w:tcBorders>
                <w:vAlign w:val="bottom"/>
              </w:tcPr>
            </w:tcPrChange>
          </w:tcPr>
          <w:p w:rsidR="00AE7919" w:rsidRPr="009A7BCE" w:rsidRDefault="00AE7919" w:rsidP="008A68BE">
            <w:pPr>
              <w:pStyle w:val="a"/>
              <w:pPrChange w:id="3975" w:author="Иво Станков" w:date="2013-07-29T18:48:00Z">
                <w:pPr>
                  <w:widowControl/>
                  <w:jc w:val="left"/>
                </w:pPr>
              </w:pPrChange>
            </w:pPr>
            <w:r w:rsidRPr="009A7BCE">
              <w:t>Дивидент</w:t>
            </w:r>
          </w:p>
        </w:tc>
        <w:tc>
          <w:tcPr>
            <w:tcW w:w="3460" w:type="dxa"/>
            <w:tcBorders>
              <w:top w:val="nil"/>
              <w:left w:val="nil"/>
              <w:bottom w:val="nil"/>
              <w:right w:val="nil"/>
            </w:tcBorders>
            <w:vAlign w:val="bottom"/>
            <w:tcPrChange w:id="3976" w:author="Иво Станков" w:date="2013-07-29T18:17:00Z">
              <w:tcPr>
                <w:tcW w:w="2851" w:type="dxa"/>
                <w:tcBorders>
                  <w:top w:val="nil"/>
                  <w:left w:val="nil"/>
                  <w:bottom w:val="nil"/>
                  <w:right w:val="nil"/>
                </w:tcBorders>
                <w:vAlign w:val="bottom"/>
              </w:tcPr>
            </w:tcPrChange>
          </w:tcPr>
          <w:p w:rsidR="00AE7919" w:rsidRPr="009A7BCE" w:rsidRDefault="00AE7919" w:rsidP="008A68BE">
            <w:pPr>
              <w:pStyle w:val="a"/>
              <w:pPrChange w:id="3977" w:author="Иво Станков" w:date="2013-07-29T18:48:00Z">
                <w:pPr>
                  <w:pStyle w:val="a"/>
                </w:pPr>
              </w:pPrChange>
            </w:pPr>
            <w:r w:rsidRPr="009A7BCE">
              <w:t>Сервиз Финансови Пазари ЕООД</w:t>
            </w:r>
          </w:p>
        </w:tc>
        <w:tc>
          <w:tcPr>
            <w:tcW w:w="1460" w:type="dxa"/>
            <w:tcBorders>
              <w:top w:val="nil"/>
              <w:left w:val="nil"/>
              <w:bottom w:val="nil"/>
              <w:right w:val="nil"/>
            </w:tcBorders>
            <w:vAlign w:val="bottom"/>
            <w:tcPrChange w:id="3978" w:author="Иво Станков" w:date="2013-07-29T18:17:00Z">
              <w:tcPr>
                <w:tcW w:w="1460" w:type="dxa"/>
                <w:tcBorders>
                  <w:top w:val="nil"/>
                  <w:left w:val="nil"/>
                  <w:bottom w:val="nil"/>
                  <w:right w:val="nil"/>
                </w:tcBorders>
                <w:vAlign w:val="bottom"/>
              </w:tcPr>
            </w:tcPrChange>
          </w:tcPr>
          <w:p w:rsidR="00AE7919" w:rsidRPr="009A7BCE" w:rsidRDefault="00AE7919" w:rsidP="008A68BE">
            <w:pPr>
              <w:pStyle w:val="a0"/>
              <w:rPr>
                <w:rPrChange w:id="3979" w:author="Иво Станков" w:date="2013-07-29T18:16:00Z">
                  <w:rPr>
                    <w:highlight w:val="yellow"/>
                  </w:rPr>
                </w:rPrChange>
              </w:rPr>
              <w:pPrChange w:id="3980" w:author="Иво Станков" w:date="2013-07-29T18:48:00Z">
                <w:pPr>
                  <w:pStyle w:val="a"/>
                </w:pPr>
              </w:pPrChange>
            </w:pPr>
            <w:r w:rsidRPr="009A7BCE">
              <w:rPr>
                <w:rPrChange w:id="3981" w:author="Иво Станков" w:date="2013-07-29T18:16:00Z">
                  <w:rPr>
                    <w:highlight w:val="yellow"/>
                  </w:rPr>
                </w:rPrChange>
              </w:rPr>
              <w:t>2</w:t>
            </w:r>
          </w:p>
        </w:tc>
        <w:tc>
          <w:tcPr>
            <w:tcW w:w="1460" w:type="dxa"/>
            <w:tcBorders>
              <w:top w:val="nil"/>
              <w:left w:val="nil"/>
              <w:bottom w:val="nil"/>
              <w:right w:val="nil"/>
            </w:tcBorders>
            <w:vAlign w:val="bottom"/>
            <w:tcPrChange w:id="3982" w:author="Иво Станков" w:date="2013-07-29T18:17:00Z">
              <w:tcPr>
                <w:tcW w:w="1460" w:type="dxa"/>
                <w:tcBorders>
                  <w:top w:val="nil"/>
                  <w:left w:val="nil"/>
                  <w:bottom w:val="nil"/>
                  <w:right w:val="nil"/>
                </w:tcBorders>
                <w:vAlign w:val="bottom"/>
              </w:tcPr>
            </w:tcPrChange>
          </w:tcPr>
          <w:p w:rsidR="00AE7919" w:rsidRPr="009A7BCE" w:rsidRDefault="00AE7919" w:rsidP="008A68BE">
            <w:pPr>
              <w:pStyle w:val="a0"/>
              <w:pPrChange w:id="3983" w:author="Иво Станков" w:date="2013-07-29T18:48:00Z">
                <w:pPr>
                  <w:pStyle w:val="a0"/>
                </w:pPr>
              </w:pPrChange>
            </w:pPr>
            <w:r w:rsidRPr="009A7BCE">
              <w:t>-</w:t>
            </w:r>
          </w:p>
        </w:tc>
      </w:tr>
      <w:tr w:rsidR="0012073B" w:rsidRPr="00146731" w:rsidTr="009A7BCE">
        <w:trPr>
          <w:trHeight w:val="170"/>
          <w:jc w:val="center"/>
          <w:trPrChange w:id="3984" w:author="Иво Станков" w:date="2013-07-29T18:17:00Z">
            <w:trPr>
              <w:trHeight w:val="170"/>
            </w:trPr>
          </w:trPrChange>
        </w:trPr>
        <w:tc>
          <w:tcPr>
            <w:tcW w:w="2661" w:type="dxa"/>
            <w:tcBorders>
              <w:top w:val="nil"/>
              <w:left w:val="nil"/>
              <w:bottom w:val="nil"/>
              <w:right w:val="nil"/>
            </w:tcBorders>
            <w:noWrap/>
            <w:vAlign w:val="bottom"/>
            <w:tcPrChange w:id="3985" w:author="Иво Станков" w:date="2013-07-29T18:17:00Z">
              <w:tcPr>
                <w:tcW w:w="3520" w:type="dxa"/>
                <w:tcBorders>
                  <w:top w:val="nil"/>
                  <w:left w:val="nil"/>
                  <w:bottom w:val="nil"/>
                  <w:right w:val="nil"/>
                </w:tcBorders>
                <w:noWrap/>
                <w:vAlign w:val="bottom"/>
              </w:tcPr>
            </w:tcPrChange>
          </w:tcPr>
          <w:p w:rsidR="00EE5811" w:rsidRPr="009A7BCE" w:rsidRDefault="0012073B" w:rsidP="008A68BE">
            <w:pPr>
              <w:pStyle w:val="a"/>
              <w:pPrChange w:id="3986" w:author="Иво Станков" w:date="2013-07-29T18:48:00Z">
                <w:pPr>
                  <w:widowControl/>
                  <w:jc w:val="left"/>
                </w:pPr>
              </w:pPrChange>
            </w:pPr>
            <w:r w:rsidRPr="009A7BCE">
              <w:t>Общо</w:t>
            </w:r>
          </w:p>
        </w:tc>
        <w:tc>
          <w:tcPr>
            <w:tcW w:w="3460" w:type="dxa"/>
            <w:tcBorders>
              <w:top w:val="nil"/>
              <w:left w:val="nil"/>
              <w:bottom w:val="nil"/>
              <w:right w:val="nil"/>
            </w:tcBorders>
            <w:vAlign w:val="bottom"/>
            <w:tcPrChange w:id="3987" w:author="Иво Станков" w:date="2013-07-29T18:17:00Z">
              <w:tcPr>
                <w:tcW w:w="2851" w:type="dxa"/>
                <w:tcBorders>
                  <w:top w:val="nil"/>
                  <w:left w:val="nil"/>
                  <w:bottom w:val="nil"/>
                  <w:right w:val="nil"/>
                </w:tcBorders>
                <w:vAlign w:val="bottom"/>
              </w:tcPr>
            </w:tcPrChange>
          </w:tcPr>
          <w:p w:rsidR="004C0111" w:rsidRPr="009A7BCE" w:rsidRDefault="004C0111" w:rsidP="008A68BE">
            <w:pPr>
              <w:pStyle w:val="a"/>
              <w:pPrChange w:id="3988" w:author="Иво Станков" w:date="2013-07-29T18:48:00Z">
                <w:pPr>
                  <w:pStyle w:val="a"/>
                </w:pPr>
              </w:pPrChange>
            </w:pPr>
          </w:p>
        </w:tc>
        <w:tc>
          <w:tcPr>
            <w:tcW w:w="1460" w:type="dxa"/>
            <w:tcBorders>
              <w:top w:val="single" w:sz="4" w:space="0" w:color="auto"/>
              <w:left w:val="nil"/>
              <w:bottom w:val="double" w:sz="6" w:space="0" w:color="auto"/>
              <w:right w:val="nil"/>
            </w:tcBorders>
            <w:vAlign w:val="bottom"/>
            <w:tcPrChange w:id="3989" w:author="Иво Станков" w:date="2013-07-29T18:17:00Z">
              <w:tcPr>
                <w:tcW w:w="1460" w:type="dxa"/>
                <w:tcBorders>
                  <w:top w:val="single" w:sz="4" w:space="0" w:color="auto"/>
                  <w:left w:val="nil"/>
                  <w:bottom w:val="double" w:sz="6" w:space="0" w:color="auto"/>
                  <w:right w:val="nil"/>
                </w:tcBorders>
                <w:vAlign w:val="bottom"/>
              </w:tcPr>
            </w:tcPrChange>
          </w:tcPr>
          <w:p w:rsidR="00EE5811" w:rsidRPr="009A7BCE" w:rsidRDefault="00AE7919" w:rsidP="008A68BE">
            <w:pPr>
              <w:pStyle w:val="a0"/>
              <w:rPr>
                <w:rFonts w:asciiTheme="minorHAnsi" w:hAnsiTheme="minorHAnsi"/>
                <w:lang w:val="en-US"/>
                <w:rPrChange w:id="3990" w:author="Иво Станков" w:date="2013-07-29T18:16:00Z">
                  <w:rPr>
                    <w:rFonts w:asciiTheme="minorHAnsi" w:hAnsiTheme="minorHAnsi"/>
                    <w:highlight w:val="yellow"/>
                    <w:lang w:val="en-US"/>
                  </w:rPr>
                </w:rPrChange>
              </w:rPr>
              <w:pPrChange w:id="3991" w:author="Иво Станков" w:date="2013-07-29T18:48:00Z">
                <w:pPr>
                  <w:pStyle w:val="a"/>
                </w:pPr>
              </w:pPrChange>
            </w:pPr>
            <w:r w:rsidRPr="009A7BCE">
              <w:rPr>
                <w:rPrChange w:id="3992" w:author="Иво Станков" w:date="2013-07-29T18:16:00Z">
                  <w:rPr>
                    <w:highlight w:val="yellow"/>
                  </w:rPr>
                </w:rPrChange>
              </w:rPr>
              <w:t>5</w:t>
            </w:r>
          </w:p>
        </w:tc>
        <w:tc>
          <w:tcPr>
            <w:tcW w:w="1460" w:type="dxa"/>
            <w:tcBorders>
              <w:top w:val="single" w:sz="4" w:space="0" w:color="auto"/>
              <w:left w:val="nil"/>
              <w:bottom w:val="double" w:sz="6" w:space="0" w:color="auto"/>
              <w:right w:val="nil"/>
            </w:tcBorders>
            <w:vAlign w:val="bottom"/>
            <w:tcPrChange w:id="3993" w:author="Иво Станков" w:date="2013-07-29T18:17:00Z">
              <w:tcPr>
                <w:tcW w:w="1460" w:type="dxa"/>
                <w:tcBorders>
                  <w:top w:val="single" w:sz="4" w:space="0" w:color="auto"/>
                  <w:left w:val="nil"/>
                  <w:bottom w:val="double" w:sz="6" w:space="0" w:color="auto"/>
                  <w:right w:val="nil"/>
                </w:tcBorders>
                <w:vAlign w:val="bottom"/>
              </w:tcPr>
            </w:tcPrChange>
          </w:tcPr>
          <w:p w:rsidR="004C0111" w:rsidRPr="00A12DC3" w:rsidRDefault="004077AF" w:rsidP="008A68BE">
            <w:pPr>
              <w:pStyle w:val="a0"/>
              <w:rPr>
                <w:lang w:val="en-US"/>
              </w:rPr>
              <w:pPrChange w:id="3994" w:author="Иво Станков" w:date="2013-07-29T18:48:00Z">
                <w:pPr>
                  <w:pStyle w:val="a0"/>
                </w:pPr>
              </w:pPrChange>
            </w:pPr>
            <w:r w:rsidRPr="009A7BCE">
              <w:rPr>
                <w:lang w:val="en-US"/>
              </w:rPr>
              <w:t>3</w:t>
            </w:r>
          </w:p>
        </w:tc>
      </w:tr>
    </w:tbl>
    <w:p w:rsidR="004C0111" w:rsidRDefault="004C0111" w:rsidP="008A68BE">
      <w:pPr>
        <w:pPrChange w:id="3995" w:author="Иво Станков" w:date="2013-07-29T18:48:00Z">
          <w:pPr/>
        </w:pPrChange>
      </w:pPr>
    </w:p>
    <w:p w:rsidR="00EE5811" w:rsidRDefault="0012073B" w:rsidP="008A68BE">
      <w:pPr>
        <w:pStyle w:val="NormalBoldItalic"/>
        <w:pPrChange w:id="3996" w:author="Иво Станков" w:date="2013-07-29T18:48:00Z">
          <w:pPr/>
        </w:pPrChange>
      </w:pPr>
      <w:r w:rsidRPr="00146731">
        <w:tab/>
        <w:t>Разчети със свързани лица</w:t>
      </w:r>
    </w:p>
    <w:p w:rsidR="004C0111" w:rsidRDefault="0012073B" w:rsidP="008A68BE">
      <w:pPr>
        <w:pPrChange w:id="3997" w:author="Иво Станков" w:date="2013-07-29T18:48:00Z">
          <w:pPr/>
        </w:pPrChange>
      </w:pPr>
      <w:r w:rsidRPr="00146731">
        <w:rPr>
          <w:lang w:val="ru-RU"/>
        </w:rPr>
        <w:tab/>
        <w:t xml:space="preserve"> Към </w:t>
      </w:r>
      <w:r w:rsidR="004077AF">
        <w:rPr>
          <w:rFonts w:asciiTheme="minorHAnsi" w:hAnsiTheme="minorHAnsi"/>
          <w:lang w:val="en-US"/>
        </w:rPr>
        <w:t>30.06</w:t>
      </w:r>
      <w:r w:rsidRPr="00146731">
        <w:rPr>
          <w:lang w:val="ru-RU"/>
        </w:rPr>
        <w:t xml:space="preserve">.2013 г. Разчетни взаимоотношения със свързани лица от вземания по продажби </w:t>
      </w:r>
      <w:r w:rsidR="004077AF">
        <w:rPr>
          <w:rFonts w:asciiTheme="minorHAnsi" w:hAnsiTheme="minorHAnsi"/>
        </w:rPr>
        <w:t>: няма</w:t>
      </w:r>
      <w:r w:rsidR="004077AF">
        <w:rPr>
          <w:lang w:val="ru-RU"/>
        </w:rPr>
        <w:t xml:space="preserve"> </w:t>
      </w:r>
      <w:r w:rsidRPr="00146731">
        <w:t>(</w:t>
      </w:r>
      <w:r w:rsidR="004077AF">
        <w:t>30.06</w:t>
      </w:r>
      <w:r w:rsidRPr="00146731">
        <w:t>.</w:t>
      </w:r>
      <w:r w:rsidRPr="00146731" w:rsidDel="00AB324E">
        <w:t xml:space="preserve"> </w:t>
      </w:r>
      <w:r w:rsidRPr="00146731">
        <w:t xml:space="preserve">2012 г: </w:t>
      </w:r>
      <w:r w:rsidR="008A30F7">
        <w:t>няма</w:t>
      </w:r>
      <w:r w:rsidRPr="00146731">
        <w:t>)</w:t>
      </w:r>
    </w:p>
    <w:p w:rsidR="004C0111" w:rsidRDefault="004C0111" w:rsidP="008A68BE">
      <w:pPr>
        <w:rPr>
          <w:highlight w:val="yellow"/>
        </w:rPr>
        <w:pPrChange w:id="3998" w:author="Иво Станков" w:date="2013-07-29T18:48:00Z">
          <w:pPr/>
        </w:pPrChange>
      </w:pPr>
    </w:p>
    <w:p w:rsidR="00EE5811" w:rsidRDefault="0012073B" w:rsidP="008A68BE">
      <w:pPr>
        <w:pStyle w:val="NormalBoldItalic"/>
        <w:pPrChange w:id="3999" w:author="Иво Станков" w:date="2013-07-29T18:48:00Z">
          <w:pPr/>
        </w:pPrChange>
      </w:pPr>
      <w:r w:rsidRPr="00146731">
        <w:tab/>
        <w:t>Възнаграждения на ключовия управленски персонал</w:t>
      </w:r>
    </w:p>
    <w:p w:rsidR="004C0111" w:rsidRDefault="0012073B" w:rsidP="008A68BE">
      <w:pPr>
        <w:rPr>
          <w:lang w:val="ru-RU"/>
        </w:rPr>
        <w:pPrChange w:id="4000" w:author="Иво Станков" w:date="2013-07-29T18:48:00Z">
          <w:pPr/>
        </w:pPrChange>
      </w:pPr>
      <w:r w:rsidRPr="00146731">
        <w:rPr>
          <w:lang w:val="ru-RU"/>
        </w:rPr>
        <w:tab/>
        <w:t>Съставът на ключовия управленски персонал е оповестен в Приложение № 1.1.</w:t>
      </w:r>
    </w:p>
    <w:p w:rsidR="004C0111" w:rsidRDefault="0012073B" w:rsidP="008A68BE">
      <w:pPr>
        <w:rPr>
          <w:lang w:val="ru-RU"/>
        </w:rPr>
        <w:pPrChange w:id="4001" w:author="Иво Станков" w:date="2013-07-29T18:48:00Z">
          <w:pPr/>
        </w:pPrChange>
      </w:pPr>
      <w:r w:rsidRPr="00146731">
        <w:rPr>
          <w:lang w:val="ru-RU"/>
        </w:rPr>
        <w:t xml:space="preserve">Заплатите и другите краткосрочни доходи на ключовия управленски персонал </w:t>
      </w:r>
      <w:r>
        <w:rPr>
          <w:lang w:val="ru-RU"/>
        </w:rPr>
        <w:t xml:space="preserve">към </w:t>
      </w:r>
      <w:r w:rsidR="008417D3">
        <w:rPr>
          <w:rFonts w:asciiTheme="minorHAnsi" w:hAnsiTheme="minorHAnsi"/>
          <w:lang w:val="en-US"/>
        </w:rPr>
        <w:t>30.06</w:t>
      </w:r>
      <w:r w:rsidRPr="00146731">
        <w:rPr>
          <w:lang w:val="ru-RU"/>
        </w:rPr>
        <w:t xml:space="preserve">2013 г. възлизат на </w:t>
      </w:r>
      <w:r w:rsidR="007D7829">
        <w:rPr>
          <w:rFonts w:asciiTheme="minorHAnsi" w:hAnsiTheme="minorHAnsi"/>
          <w:lang w:val="en-US"/>
        </w:rPr>
        <w:t>136</w:t>
      </w:r>
      <w:r w:rsidR="007D7829" w:rsidRPr="00146731">
        <w:rPr>
          <w:lang w:val="ru-RU"/>
        </w:rPr>
        <w:t xml:space="preserve"> </w:t>
      </w:r>
      <w:r w:rsidRPr="00146731">
        <w:rPr>
          <w:lang w:val="ru-RU"/>
        </w:rPr>
        <w:t>хил.лв. (</w:t>
      </w:r>
      <w:r w:rsidR="008417D3">
        <w:rPr>
          <w:rFonts w:asciiTheme="minorHAnsi" w:hAnsiTheme="minorHAnsi"/>
          <w:lang w:val="en-US"/>
        </w:rPr>
        <w:t>30.06</w:t>
      </w:r>
      <w:r w:rsidRPr="00146731">
        <w:rPr>
          <w:lang w:val="ru-RU"/>
        </w:rPr>
        <w:t xml:space="preserve">.2012 г.: </w:t>
      </w:r>
      <w:proofErr w:type="gramStart"/>
      <w:r w:rsidR="008417D3">
        <w:rPr>
          <w:rFonts w:asciiTheme="minorHAnsi" w:hAnsiTheme="minorHAnsi"/>
          <w:lang w:val="en-US"/>
        </w:rPr>
        <w:t>136</w:t>
      </w:r>
      <w:r w:rsidR="008417D3" w:rsidRPr="00146731">
        <w:rPr>
          <w:lang w:val="ru-RU"/>
        </w:rPr>
        <w:t xml:space="preserve"> </w:t>
      </w:r>
      <w:r w:rsidRPr="00146731">
        <w:rPr>
          <w:lang w:val="ru-RU"/>
        </w:rPr>
        <w:t>хил.лв.)</w:t>
      </w:r>
      <w:proofErr w:type="gramEnd"/>
    </w:p>
    <w:p w:rsidR="00EE5811" w:rsidRDefault="006E456B" w:rsidP="008A68BE">
      <w:pPr>
        <w:pStyle w:val="Heading1"/>
        <w:pPrChange w:id="4002" w:author="Иво Станков" w:date="2013-07-29T18:48:00Z">
          <w:pPr/>
        </w:pPrChange>
      </w:pPr>
      <w:bookmarkStart w:id="4003" w:name="_Toc283195461"/>
      <w:bookmarkStart w:id="4004" w:name="_Toc355005257"/>
      <w:bookmarkStart w:id="4005" w:name="_Toc223511072"/>
      <w:r>
        <w:rPr>
          <w:rFonts w:asciiTheme="minorHAnsi" w:hAnsiTheme="minorHAnsi"/>
          <w:lang w:val="en-US"/>
        </w:rPr>
        <w:t>33.</w:t>
      </w:r>
      <w:r w:rsidR="0012073B" w:rsidRPr="00146731">
        <w:t>СЪБИТИЯ СЛЕД КРАЯ НА ОТЧЕТНИЯ ПЕРИОД</w:t>
      </w:r>
      <w:bookmarkEnd w:id="4003"/>
      <w:bookmarkEnd w:id="4004"/>
      <w:r w:rsidR="0012073B" w:rsidRPr="00146731">
        <w:t xml:space="preserve"> </w:t>
      </w:r>
      <w:bookmarkEnd w:id="4005"/>
    </w:p>
    <w:p w:rsidR="004C0111" w:rsidRPr="009A7BCE" w:rsidDel="009A7BCE" w:rsidRDefault="006F14B9" w:rsidP="008A68BE">
      <w:pPr>
        <w:rPr>
          <w:del w:id="4006" w:author="Иво Станков" w:date="2013-07-29T18:17:00Z"/>
          <w:lang w:val="en-US"/>
          <w:rPrChange w:id="4007" w:author="Иво Станков" w:date="2013-07-29T18:17:00Z">
            <w:rPr>
              <w:del w:id="4008" w:author="Иво Станков" w:date="2013-07-29T18:17:00Z"/>
              <w:rFonts w:asciiTheme="minorHAnsi" w:hAnsiTheme="minorHAnsi"/>
              <w:lang w:val="en-US"/>
            </w:rPr>
          </w:rPrChange>
        </w:rPr>
        <w:pPrChange w:id="4009" w:author="Иво Станков" w:date="2013-07-29T18:48:00Z">
          <w:pPr/>
        </w:pPrChange>
      </w:pPr>
      <w:del w:id="4010" w:author="Иво Станков" w:date="2013-07-29T18:17:00Z">
        <w:r w:rsidRPr="009A7BCE" w:rsidDel="009A7BCE">
          <w:rPr>
            <w:rPrChange w:id="4011" w:author="Иво Станков" w:date="2013-07-29T18:17:00Z">
              <w:rPr>
                <w:highlight w:val="yellow"/>
              </w:rPr>
            </w:rPrChange>
          </w:rPr>
          <w:delText>Българска фондова борса-София АД представи покана за свикване на Редовно общо събрание на акционерите и материали за общо събрание на акционерите, което ще се проведе на 09-05-2013г. от 10:00 часа в София 1000, пл. България 1, Административна сграда на Националния дворец на културата, Заседателна зала 13. Дневният ред, поканата и всички материали могат да бъдат намерени на интернет страницата на Борсата в раздел За БФБ -&gt; За акционерите -&gt; Общо събрание на акционерите</w:delText>
        </w:r>
        <w:r w:rsidR="0012073B" w:rsidRPr="009A7BCE" w:rsidDel="009A7BCE">
          <w:delText>.</w:delText>
        </w:r>
      </w:del>
    </w:p>
    <w:p w:rsidR="009477B3" w:rsidRPr="009A7BCE" w:rsidDel="009A7BCE" w:rsidRDefault="009477B3" w:rsidP="008A68BE">
      <w:pPr>
        <w:rPr>
          <w:del w:id="4012" w:author="Иво Станков" w:date="2013-07-29T18:17:00Z"/>
          <w:rPrChange w:id="4013" w:author="Иво Станков" w:date="2013-07-29T18:17:00Z">
            <w:rPr>
              <w:del w:id="4014" w:author="Иво Станков" w:date="2013-07-29T18:17:00Z"/>
              <w:rFonts w:asciiTheme="minorHAnsi" w:hAnsiTheme="minorHAnsi"/>
            </w:rPr>
          </w:rPrChange>
        </w:rPr>
        <w:pPrChange w:id="4015" w:author="Иво Станков" w:date="2013-07-29T18:48:00Z">
          <w:pPr/>
        </w:pPrChange>
      </w:pPr>
      <w:del w:id="4016" w:author="Иво Станков" w:date="2013-07-29T18:17:00Z">
        <w:r w:rsidRPr="009A7BCE" w:rsidDel="009A7BCE">
          <w:rPr>
            <w:rPrChange w:id="4017" w:author="Иво Станков" w:date="2013-07-29T18:17:00Z">
              <w:rPr>
                <w:rFonts w:asciiTheme="minorHAnsi" w:hAnsiTheme="minorHAnsi"/>
              </w:rPr>
            </w:rPrChange>
          </w:rPr>
          <w:delText xml:space="preserve">Решения от ОС на акционерите : </w:delText>
        </w:r>
      </w:del>
    </w:p>
    <w:p w:rsidR="009477B3" w:rsidRPr="009A7BCE" w:rsidDel="009A7BCE" w:rsidRDefault="009477B3" w:rsidP="008A68BE">
      <w:pPr>
        <w:rPr>
          <w:del w:id="4018" w:author="Иво Станков" w:date="2013-07-29T18:17:00Z"/>
          <w:rPrChange w:id="4019" w:author="Иво Станков" w:date="2013-07-29T18:17:00Z">
            <w:rPr>
              <w:del w:id="4020" w:author="Иво Станков" w:date="2013-07-29T18:17:00Z"/>
              <w:rFonts w:asciiTheme="minorHAnsi" w:hAnsiTheme="minorHAnsi"/>
            </w:rPr>
          </w:rPrChange>
        </w:rPr>
        <w:pPrChange w:id="4021" w:author="Иво Станков" w:date="2013-07-29T18:48:00Z">
          <w:pPr/>
        </w:pPrChange>
      </w:pPr>
      <w:del w:id="4022" w:author="Иво Станков" w:date="2013-07-29T18:17:00Z">
        <w:r w:rsidRPr="009A7BCE" w:rsidDel="009A7BCE">
          <w:rPr>
            <w:rPrChange w:id="4023" w:author="Иво Станков" w:date="2013-07-29T18:17:00Z">
              <w:rPr>
                <w:rFonts w:asciiTheme="minorHAnsi" w:hAnsiTheme="minorHAnsi"/>
              </w:rPr>
            </w:rPrChange>
          </w:rPr>
          <w:delText>Разпределяне на печалбата за 2012 г. - изплащане на дивидент, и попълване на фонд „ Резервен”.</w:delText>
        </w:r>
      </w:del>
    </w:p>
    <w:p w:rsidR="009477B3" w:rsidRPr="009A7BCE" w:rsidDel="009A7BCE" w:rsidRDefault="009477B3" w:rsidP="008A68BE">
      <w:pPr>
        <w:rPr>
          <w:del w:id="4024" w:author="Иво Станков" w:date="2013-07-29T18:17:00Z"/>
          <w:rPrChange w:id="4025" w:author="Иво Станков" w:date="2013-07-29T18:17:00Z">
            <w:rPr>
              <w:del w:id="4026" w:author="Иво Станков" w:date="2013-07-29T18:17:00Z"/>
              <w:rFonts w:asciiTheme="minorHAnsi" w:hAnsiTheme="minorHAnsi"/>
            </w:rPr>
          </w:rPrChange>
        </w:rPr>
        <w:pPrChange w:id="4027" w:author="Иво Станков" w:date="2013-07-29T18:48:00Z">
          <w:pPr/>
        </w:pPrChange>
      </w:pPr>
      <w:del w:id="4028" w:author="Иво Станков" w:date="2013-07-29T18:17:00Z">
        <w:r w:rsidRPr="009A7BCE" w:rsidDel="009A7BCE">
          <w:rPr>
            <w:rPrChange w:id="4029" w:author="Иво Станков" w:date="2013-07-29T18:17:00Z">
              <w:rPr>
                <w:rFonts w:asciiTheme="minorHAnsi" w:hAnsiTheme="minorHAnsi"/>
              </w:rPr>
            </w:rPrChange>
          </w:rPr>
          <w:delText>Решение за прехвърляне на ГФ към ЦД</w:delText>
        </w:r>
      </w:del>
    </w:p>
    <w:p w:rsidR="009477B3" w:rsidRPr="009A7BCE" w:rsidDel="009A7BCE" w:rsidRDefault="009477B3" w:rsidP="008A68BE">
      <w:pPr>
        <w:rPr>
          <w:del w:id="4030" w:author="Иво Станков" w:date="2013-07-29T18:17:00Z"/>
          <w:rPrChange w:id="4031" w:author="Иво Станков" w:date="2013-07-29T18:17:00Z">
            <w:rPr>
              <w:del w:id="4032" w:author="Иво Станков" w:date="2013-07-29T18:17:00Z"/>
              <w:rFonts w:asciiTheme="minorHAnsi" w:hAnsiTheme="minorHAnsi"/>
            </w:rPr>
          </w:rPrChange>
        </w:rPr>
        <w:pPrChange w:id="4033" w:author="Иво Станков" w:date="2013-07-29T18:48:00Z">
          <w:pPr/>
        </w:pPrChange>
      </w:pPr>
      <w:del w:id="4034" w:author="Иво Станков" w:date="2013-07-29T18:17:00Z">
        <w:r w:rsidRPr="009A7BCE" w:rsidDel="009A7BCE">
          <w:rPr>
            <w:rPrChange w:id="4035" w:author="Иво Станков" w:date="2013-07-29T18:17:00Z">
              <w:rPr>
                <w:rFonts w:asciiTheme="minorHAnsi" w:hAnsiTheme="minorHAnsi"/>
              </w:rPr>
            </w:rPrChange>
          </w:rPr>
          <w:delText>Промени в Правилника на БФБ..</w:delText>
        </w:r>
      </w:del>
    </w:p>
    <w:p w:rsidR="009477B3" w:rsidRPr="009A7BCE" w:rsidRDefault="00901D8D" w:rsidP="008A68BE">
      <w:pPr>
        <w:rPr>
          <w:lang w:val="en-US"/>
          <w:rPrChange w:id="4036" w:author="Иво Станков" w:date="2013-07-29T18:17:00Z">
            <w:rPr>
              <w:rFonts w:asciiTheme="minorHAnsi" w:hAnsiTheme="minorHAnsi"/>
              <w:highlight w:val="yellow"/>
            </w:rPr>
          </w:rPrChange>
        </w:rPr>
        <w:pPrChange w:id="4037" w:author="Иво Станков" w:date="2013-07-29T18:48:00Z">
          <w:pPr/>
        </w:pPrChange>
      </w:pPr>
      <w:del w:id="4038" w:author="Иво Станков" w:date="2013-07-29T18:17:00Z">
        <w:r w:rsidRPr="009A7BCE" w:rsidDel="009A7BCE">
          <w:rPr>
            <w:rPrChange w:id="4039" w:author="Иво Станков" w:date="2013-07-29T18:17:00Z">
              <w:rPr>
                <w:rFonts w:asciiTheme="minorHAnsi" w:hAnsiTheme="minorHAnsi"/>
                <w:highlight w:val="yellow"/>
              </w:rPr>
            </w:rPrChange>
          </w:rPr>
          <w:delText>ПМС №127 и спазване на правилата за избор на изпълнител за финансови услуги от кредитни и финансови институции.</w:delText>
        </w:r>
      </w:del>
      <w:proofErr w:type="gramStart"/>
      <w:ins w:id="4040" w:author="Иво Станков" w:date="2013-07-29T18:17:00Z">
        <w:r w:rsidR="009A7BCE" w:rsidRPr="009A7BCE">
          <w:rPr>
            <w:rPrChange w:id="4041" w:author="Иво Станков" w:date="2013-07-29T18:17:00Z">
              <w:rPr>
                <w:highlight w:val="yellow"/>
              </w:rPr>
            </w:rPrChange>
          </w:rPr>
          <w:t>няма</w:t>
        </w:r>
        <w:proofErr w:type="gramEnd"/>
        <w:r w:rsidR="009A7BCE" w:rsidRPr="009A7BCE">
          <w:rPr>
            <w:rPrChange w:id="4042" w:author="Иво Станков" w:date="2013-07-29T18:17:00Z">
              <w:rPr>
                <w:highlight w:val="yellow"/>
              </w:rPr>
            </w:rPrChange>
          </w:rPr>
          <w:t xml:space="preserve"> важни събития, настъпили след края на отчетния период.</w:t>
        </w:r>
      </w:ins>
    </w:p>
    <w:p w:rsidR="00901D8D" w:rsidRPr="00A12DC3" w:rsidRDefault="00901D8D" w:rsidP="008A68BE">
      <w:pPr>
        <w:rPr>
          <w:highlight w:val="yellow"/>
        </w:rPr>
        <w:pPrChange w:id="4043" w:author="Иво Станков" w:date="2013-07-29T18:48:00Z">
          <w:pPr/>
        </w:pPrChange>
      </w:pPr>
    </w:p>
    <w:sectPr w:rsidR="00901D8D" w:rsidRPr="00A12DC3" w:rsidSect="00944F56">
      <w:headerReference w:type="even" r:id="rId14"/>
      <w:footerReference w:type="default" r:id="rId15"/>
      <w:footerReference w:type="first" r:id="rId16"/>
      <w:pgSz w:w="12240" w:h="15840"/>
      <w:pgMar w:top="1658" w:right="1325" w:bottom="1276" w:left="1276" w:header="709" w:footer="869" w:gutter="0"/>
      <w:pgNumType w:start="5"/>
      <w:cols w:space="708"/>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95" w:author="Violeta Krumova" w:date="2013-07-29T18:48:00Z" w:initials="VK">
    <w:p w:rsidR="00EE5811" w:rsidRDefault="00EE5811" w:rsidP="008A68BE">
      <w:pPr>
        <w:pStyle w:val="CommentText"/>
      </w:pPr>
      <w:r>
        <w:rPr>
          <w:rStyle w:val="CommentReference"/>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539" w:rsidRDefault="002E4539" w:rsidP="008A68BE">
      <w:r>
        <w:separator/>
      </w:r>
    </w:p>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endnote>
  <w:endnote w:type="continuationSeparator" w:id="0">
    <w:p w:rsidR="002E4539" w:rsidRDefault="002E4539" w:rsidP="008A68BE">
      <w:r>
        <w:continuationSeparator/>
      </w:r>
    </w:p>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Cyr">
    <w:altName w:val="Corbel"/>
    <w:panose1 w:val="020B0503020103020203"/>
    <w:charset w:val="CC"/>
    <w:family w:val="swiss"/>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11" w:rsidRDefault="00EE5811" w:rsidP="008A68BE">
    <w:pP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67</w:t>
    </w:r>
    <w:r>
      <w:rPr>
        <w:rStyle w:val="PageNumber"/>
      </w:rPr>
      <w:fldChar w:fldCharType="end"/>
    </w:r>
  </w:p>
  <w:p w:rsidR="00EE5811" w:rsidRDefault="00EE5811" w:rsidP="008A68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11" w:rsidRDefault="00EE5811" w:rsidP="008A68BE">
    <w:pPr>
      <w:pStyle w:val="Footer"/>
    </w:pPr>
  </w:p>
  <w:p w:rsidR="00EE5811" w:rsidRDefault="00EE5811" w:rsidP="008A68BE">
    <w:pPr>
      <w:pStyle w:val="Footer"/>
      <w:pPrChange w:id="153" w:author="Иво Станков" w:date="2013-07-29T18:48:00Z">
        <w:pPr/>
      </w:pPrChan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11" w:rsidRDefault="00EE5811" w:rsidP="008A68BE">
    <w:pPr>
      <w:rPr>
        <w:rStyle w:val="PageNumber"/>
      </w:rPr>
      <w:pPrChange w:id="4085" w:author="Иво Станков" w:date="2013-07-29T18:48:00Z">
        <w:pPr/>
      </w:pPrChange>
    </w:pPr>
  </w:p>
  <w:p w:rsidR="00EE5811" w:rsidRDefault="00EE5811" w:rsidP="008A68BE">
    <w:pPr>
      <w:rPr>
        <w:rStyle w:val="PageNumber"/>
      </w:rPr>
      <w:pPrChange w:id="4086" w:author="Иво Станков" w:date="2013-07-29T18:48:00Z">
        <w:pPr/>
      </w:pPrChange>
    </w:pPr>
  </w:p>
  <w:p w:rsidR="00EE5811" w:rsidRDefault="00EE5811" w:rsidP="008A68BE">
    <w:pPr>
      <w:pPrChange w:id="4087" w:author="Иво Станков" w:date="2013-07-29T18:48:00Z">
        <w:pPr/>
      </w:pPrChange>
    </w:pPr>
    <w:r>
      <w:rPr>
        <w:rStyle w:val="PageNumber"/>
      </w:rPr>
      <w:fldChar w:fldCharType="begin"/>
    </w:r>
    <w:r>
      <w:rPr>
        <w:rStyle w:val="PageNumber"/>
      </w:rPr>
      <w:instrText xml:space="preserve"> PAGE </w:instrText>
    </w:r>
    <w:r>
      <w:rPr>
        <w:rStyle w:val="PageNumber"/>
      </w:rPr>
      <w:fldChar w:fldCharType="separate"/>
    </w:r>
    <w:r w:rsidR="008A68BE">
      <w:rPr>
        <w:rStyle w:val="PageNumber"/>
        <w:noProof/>
      </w:rPr>
      <w:t>41</w:t>
    </w:r>
    <w:r>
      <w:rPr>
        <w:rStyle w:val="PageNumber"/>
      </w:rPr>
      <w:fldChar w:fldCharType="end"/>
    </w:r>
  </w:p>
  <w:p w:rsidR="00EE5811" w:rsidRDefault="00EE5811" w:rsidP="008A68BE">
    <w:pPr>
      <w:pPrChange w:id="4088" w:author="Иво Станков" w:date="2013-07-29T18:48:00Z">
        <w:pPr/>
      </w:pPrChange>
    </w:pPr>
  </w:p>
  <w:p w:rsidR="004B286A" w:rsidRDefault="004B286A" w:rsidP="008A68BE">
    <w:pPr>
      <w:pPrChange w:id="4089" w:author="Иво Станков" w:date="2013-07-29T18:48:00Z">
        <w:pPr/>
      </w:pPrChange>
    </w:pPr>
  </w:p>
  <w:p w:rsidR="004B286A" w:rsidRDefault="004B286A" w:rsidP="008A68BE">
    <w:pPr>
      <w:pPrChange w:id="4090" w:author="Иво Станков" w:date="2013-07-29T18:48:00Z">
        <w:pPr/>
      </w:pPrChan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11" w:rsidRDefault="00EE5811" w:rsidP="008A68BE">
    <w:pPr>
      <w:pPrChange w:id="4091" w:author="Иво Станков" w:date="2013-07-29T18:48:00Z">
        <w:pPr/>
      </w:pPrChange>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EE5811" w:rsidRDefault="00EE5811" w:rsidP="008A68BE">
    <w:pPr>
      <w:pPrChange w:id="4092" w:author="Иво Станков" w:date="2013-07-29T18:48:00Z">
        <w:pPr/>
      </w:pPrChange>
    </w:pPr>
  </w:p>
  <w:p w:rsidR="00EE5811" w:rsidRDefault="00EE5811" w:rsidP="008A68BE">
    <w:pPr>
      <w:pPrChange w:id="4093" w:author="Иво Станков" w:date="2013-07-29T18:48:00Z">
        <w:pPr/>
      </w:pPrChange>
    </w:pPr>
  </w:p>
  <w:p w:rsidR="00EE5811" w:rsidRDefault="00EE5811" w:rsidP="008A68BE">
    <w:pPr>
      <w:pPrChange w:id="4094" w:author="Иво Станков" w:date="2013-07-29T18:48:00Z">
        <w:pPr/>
      </w:pPrChange>
    </w:pPr>
  </w:p>
  <w:p w:rsidR="00EE5811" w:rsidRDefault="00EE5811" w:rsidP="008A68BE">
    <w:pPr>
      <w:pPrChange w:id="4095" w:author="Иво Станков" w:date="2013-07-29T18:48:00Z">
        <w:pPr/>
      </w:pPrChange>
    </w:pPr>
  </w:p>
  <w:p w:rsidR="00EE5811" w:rsidRDefault="00EE5811" w:rsidP="008A68BE">
    <w:pPr>
      <w:pPrChange w:id="4096" w:author="Иво Станков" w:date="2013-07-29T18:48:00Z">
        <w:pPr/>
      </w:pPrChange>
    </w:pPr>
  </w:p>
  <w:p w:rsidR="00EE5811" w:rsidRDefault="00EE5811" w:rsidP="008A68BE">
    <w:pPr>
      <w:pPrChange w:id="4097" w:author="Иво Станков" w:date="2013-07-29T18:48:00Z">
        <w:pPr/>
      </w:pPrChange>
    </w:pPr>
  </w:p>
  <w:p w:rsidR="00EE5811" w:rsidRDefault="00EE5811" w:rsidP="008A68BE">
    <w:pPr>
      <w:pPrChange w:id="4098" w:author="Иво Станков" w:date="2013-07-29T18:48:00Z">
        <w:pPr/>
      </w:pPrChange>
    </w:pPr>
  </w:p>
  <w:p w:rsidR="00EE5811" w:rsidRDefault="00EE5811" w:rsidP="008A68BE">
    <w:pPr>
      <w:pPrChange w:id="4099" w:author="Иво Станков" w:date="2013-07-29T18:48:00Z">
        <w:pPr/>
      </w:pPrChange>
    </w:pPr>
  </w:p>
  <w:p w:rsidR="00EE5811" w:rsidRDefault="00EE5811" w:rsidP="008A68BE">
    <w:pPr>
      <w:pPrChange w:id="4100" w:author="Иво Станков" w:date="2013-07-29T18:48:00Z">
        <w:pPr/>
      </w:pPrChange>
    </w:pPr>
  </w:p>
  <w:p w:rsidR="00EE5811" w:rsidRDefault="00EE5811" w:rsidP="008A68BE">
    <w:pPr>
      <w:pPrChange w:id="4101" w:author="Иво Станков" w:date="2013-07-29T18:48:00Z">
        <w:pPr/>
      </w:pPrChange>
    </w:pPr>
  </w:p>
  <w:p w:rsidR="00EE5811" w:rsidRDefault="00EE5811" w:rsidP="008A68BE">
    <w:pPr>
      <w:pPrChange w:id="4102" w:author="Иво Станков" w:date="2013-07-29T18:48:00Z">
        <w:pPr/>
      </w:pPrChange>
    </w:pPr>
  </w:p>
  <w:p w:rsidR="00EE5811" w:rsidRDefault="00EE5811" w:rsidP="008A68BE">
    <w:pPr>
      <w:pPrChange w:id="4103" w:author="Иво Станков" w:date="2013-07-29T18:48:00Z">
        <w:pPr/>
      </w:pPrChange>
    </w:pPr>
  </w:p>
  <w:p w:rsidR="00EE5811" w:rsidRDefault="00EE5811" w:rsidP="008A68BE">
    <w:pPr>
      <w:pPrChange w:id="4104" w:author="Иво Станков" w:date="2013-07-29T18:48:00Z">
        <w:pPr/>
      </w:pPrChange>
    </w:pPr>
  </w:p>
  <w:p w:rsidR="00EE5811" w:rsidRDefault="00EE5811" w:rsidP="008A68BE">
    <w:pPr>
      <w:pPrChange w:id="4105" w:author="Иво Станков" w:date="2013-07-29T18:48:00Z">
        <w:pPr/>
      </w:pPrChange>
    </w:pPr>
  </w:p>
  <w:p w:rsidR="00EE5811" w:rsidRDefault="00EE5811" w:rsidP="008A68BE">
    <w:pPr>
      <w:pPrChange w:id="4106" w:author="Иво Станков" w:date="2013-07-29T18:48:00Z">
        <w:pPr/>
      </w:pPrChange>
    </w:pPr>
  </w:p>
  <w:p w:rsidR="00EE5811" w:rsidRDefault="00EE5811" w:rsidP="008A68BE">
    <w:pPr>
      <w:pPrChange w:id="4107" w:author="Иво Станков" w:date="2013-07-29T18:48:00Z">
        <w:pPr/>
      </w:pPrChange>
    </w:pPr>
  </w:p>
  <w:p w:rsidR="00EE5811" w:rsidRDefault="00EE5811" w:rsidP="008A68BE">
    <w:pPr>
      <w:pPrChange w:id="4108" w:author="Иво Станков" w:date="2013-07-29T18:48:00Z">
        <w:pPr/>
      </w:pPrChange>
    </w:pPr>
  </w:p>
  <w:p w:rsidR="004B286A" w:rsidRDefault="004B286A" w:rsidP="008A68BE">
    <w:pPr>
      <w:pPrChange w:id="4109" w:author="Иво Станков" w:date="2013-07-29T18:48:00Z">
        <w:pPr/>
      </w:pPrChange>
    </w:pPr>
  </w:p>
  <w:p w:rsidR="004B286A" w:rsidRDefault="004B286A" w:rsidP="008A68BE">
    <w:pPr>
      <w:pPrChange w:id="4110" w:author="Иво Станков" w:date="2013-07-29T18:48:00Z">
        <w:pPr/>
      </w:pPrChan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539" w:rsidRDefault="002E4539" w:rsidP="008A68BE">
      <w:r>
        <w:separator/>
      </w:r>
    </w:p>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footnote>
  <w:footnote w:type="continuationSeparator" w:id="0">
    <w:p w:rsidR="002E4539" w:rsidRDefault="002E4539" w:rsidP="008A68BE">
      <w:r>
        <w:continuationSeparator/>
      </w:r>
    </w:p>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p w:rsidR="002E4539" w:rsidRDefault="002E4539" w:rsidP="008A68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11" w:rsidRPr="00944F56" w:rsidRDefault="00EE5811" w:rsidP="008A68BE">
    <w:r w:rsidRPr="00944F56">
      <w:t>БЪЛГАРСКА ФОНДОВА БОРСА - СОФИЯ АД ПРИЛОЖЕНИЯ КЪМ МЕЖДИНЕН</w:t>
    </w:r>
  </w:p>
  <w:p w:rsidR="00EE5811" w:rsidRPr="00944F56" w:rsidRDefault="00EE5811" w:rsidP="008A68BE">
    <w:r w:rsidRPr="00944F56">
      <w:t xml:space="preserve">ФИНАНСОВ ОТЧЕТ </w:t>
    </w:r>
    <w:r w:rsidR="00A12DC3">
      <w:rPr>
        <w:noProof/>
      </w:rPr>
      <mc:AlternateContent>
        <mc:Choice Requires="wps">
          <w:drawing>
            <wp:anchor distT="4294967295" distB="4294967295" distL="114300" distR="114300" simplePos="0" relativeHeight="251658240" behindDoc="0" locked="0" layoutInCell="1" allowOverlap="1" wp14:anchorId="3E6775F9" wp14:editId="2225AD65">
              <wp:simplePos x="0" y="0"/>
              <wp:positionH relativeFrom="column">
                <wp:posOffset>0</wp:posOffset>
              </wp:positionH>
              <wp:positionV relativeFrom="paragraph">
                <wp:posOffset>267969</wp:posOffset>
              </wp:positionV>
              <wp:extent cx="5778500" cy="0"/>
              <wp:effectExtent l="0" t="0" r="1270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1.1pt" to="45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Zl7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"/>
          </w:pict>
        </mc:Fallback>
      </mc:AlternateContent>
    </w:r>
    <w:r w:rsidRPr="00944F56">
      <w:t xml:space="preserve">ЗА </w:t>
    </w:r>
    <w:r>
      <w:t>ВТОРО</w:t>
    </w:r>
    <w:r w:rsidRPr="00944F56">
      <w:t xml:space="preserve"> ТРИМЕСЕЧИЕ НА 2013 ГОДИНА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11" w:rsidRDefault="00EE5811" w:rsidP="008A68BE">
    <w:r w:rsidRPr="00DB1B90">
      <w:t>БЪЛГАРСКА ФОНДОВА БОРСА – СОФИЯ АД</w:t>
    </w:r>
  </w:p>
  <w:p w:rsidR="00EE5811" w:rsidRDefault="00EE5811" w:rsidP="008A68BE">
    <w:r>
      <w:t>МЕЖДИНЕН</w:t>
    </w:r>
    <w:r w:rsidRPr="00DB1B90">
      <w:t xml:space="preserve"> ФИНАНСОВ ОТЧЕТ ЗА </w:t>
    </w:r>
    <w:r>
      <w:t xml:space="preserve">ВТОРО ТРИМЕСЕЧИЕ НА </w:t>
    </w:r>
    <w:r w:rsidRPr="00DB1B90">
      <w:t>201</w:t>
    </w:r>
    <w:r>
      <w:t>3</w:t>
    </w:r>
    <w:r w:rsidRPr="00DB1B90">
      <w:rPr>
        <w:lang w:val="ru-RU"/>
      </w:rPr>
      <w:t xml:space="preserve"> </w:t>
    </w:r>
    <w:r>
      <w:t>ГОДИНА</w:t>
    </w:r>
    <w:r w:rsidR="00A12DC3">
      <w:rPr>
        <w:noProof/>
      </w:rPr>
      <mc:AlternateContent>
        <mc:Choice Requires="wps">
          <w:drawing>
            <wp:anchor distT="4294967295" distB="4294967295" distL="114300" distR="114300" simplePos="0" relativeHeight="251657216" behindDoc="0" locked="0" layoutInCell="1" allowOverlap="1" wp14:anchorId="65867618" wp14:editId="726D6D2D">
              <wp:simplePos x="0" y="0"/>
              <wp:positionH relativeFrom="column">
                <wp:posOffset>0</wp:posOffset>
              </wp:positionH>
              <wp:positionV relativeFrom="paragraph">
                <wp:posOffset>267969</wp:posOffset>
              </wp:positionV>
              <wp:extent cx="5778500" cy="0"/>
              <wp:effectExtent l="0" t="0" r="1270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1.1pt" to="45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gs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811" w:rsidRDefault="00EE5811" w:rsidP="008A68BE">
    <w:pPr>
      <w:pPrChange w:id="4044" w:author="Иво Станков" w:date="2013-07-29T18:48:00Z">
        <w:pPr/>
      </w:pPrChange>
    </w:pPr>
  </w:p>
  <w:p w:rsidR="00EE5811" w:rsidRDefault="00EE5811" w:rsidP="008A68BE">
    <w:pPr>
      <w:pPrChange w:id="4045" w:author="Иво Станков" w:date="2013-07-29T18:48:00Z">
        <w:pPr/>
      </w:pPrChange>
    </w:pPr>
  </w:p>
  <w:p w:rsidR="00EE5811" w:rsidRDefault="00EE5811" w:rsidP="008A68BE">
    <w:pPr>
      <w:pPrChange w:id="4046" w:author="Иво Станков" w:date="2013-07-29T18:48:00Z">
        <w:pPr/>
      </w:pPrChange>
    </w:pPr>
  </w:p>
  <w:p w:rsidR="00EE5811" w:rsidRDefault="00EE5811" w:rsidP="008A68BE">
    <w:pPr>
      <w:pPrChange w:id="4047" w:author="Иво Станков" w:date="2013-07-29T18:48:00Z">
        <w:pPr/>
      </w:pPrChange>
    </w:pPr>
  </w:p>
  <w:p w:rsidR="00EE5811" w:rsidRDefault="00EE5811" w:rsidP="008A68BE">
    <w:pPr>
      <w:pPrChange w:id="4048" w:author="Иво Станков" w:date="2013-07-29T18:48:00Z">
        <w:pPr/>
      </w:pPrChange>
    </w:pPr>
  </w:p>
  <w:p w:rsidR="00EE5811" w:rsidRDefault="00EE5811" w:rsidP="008A68BE">
    <w:pPr>
      <w:pPrChange w:id="4049" w:author="Иво Станков" w:date="2013-07-29T18:48:00Z">
        <w:pPr/>
      </w:pPrChange>
    </w:pPr>
  </w:p>
  <w:p w:rsidR="00EE5811" w:rsidRDefault="00EE5811" w:rsidP="008A68BE">
    <w:pPr>
      <w:pPrChange w:id="4050" w:author="Иво Станков" w:date="2013-07-29T18:48:00Z">
        <w:pPr/>
      </w:pPrChange>
    </w:pPr>
  </w:p>
  <w:p w:rsidR="00EE5811" w:rsidRDefault="00EE5811" w:rsidP="008A68BE">
    <w:pPr>
      <w:pPrChange w:id="4051" w:author="Иво Станков" w:date="2013-07-29T18:48:00Z">
        <w:pPr/>
      </w:pPrChange>
    </w:pPr>
  </w:p>
  <w:p w:rsidR="00EE5811" w:rsidRDefault="00EE5811" w:rsidP="008A68BE">
    <w:pPr>
      <w:pPrChange w:id="4052" w:author="Иво Станков" w:date="2013-07-29T18:48:00Z">
        <w:pPr/>
      </w:pPrChange>
    </w:pPr>
  </w:p>
  <w:p w:rsidR="00EE5811" w:rsidRDefault="00EE5811" w:rsidP="008A68BE">
    <w:pPr>
      <w:pPrChange w:id="4053" w:author="Иво Станков" w:date="2013-07-29T18:48:00Z">
        <w:pPr/>
      </w:pPrChange>
    </w:pPr>
  </w:p>
  <w:p w:rsidR="00EE5811" w:rsidRDefault="00EE5811" w:rsidP="008A68BE">
    <w:pPr>
      <w:pPrChange w:id="4054" w:author="Иво Станков" w:date="2013-07-29T18:48:00Z">
        <w:pPr/>
      </w:pPrChange>
    </w:pPr>
  </w:p>
  <w:p w:rsidR="00EE5811" w:rsidRDefault="00EE5811" w:rsidP="008A68BE">
    <w:pPr>
      <w:pPrChange w:id="4055" w:author="Иво Станков" w:date="2013-07-29T18:48:00Z">
        <w:pPr/>
      </w:pPrChange>
    </w:pPr>
  </w:p>
  <w:p w:rsidR="00EE5811" w:rsidRDefault="00EE5811" w:rsidP="008A68BE">
    <w:pPr>
      <w:pPrChange w:id="4056" w:author="Иво Станков" w:date="2013-07-29T18:48:00Z">
        <w:pPr/>
      </w:pPrChange>
    </w:pPr>
  </w:p>
  <w:p w:rsidR="00EE5811" w:rsidRDefault="00EE5811" w:rsidP="008A68BE">
    <w:pPr>
      <w:pPrChange w:id="4057" w:author="Иво Станков" w:date="2013-07-29T18:48:00Z">
        <w:pPr/>
      </w:pPrChange>
    </w:pPr>
  </w:p>
  <w:p w:rsidR="00EE5811" w:rsidRDefault="00EE5811" w:rsidP="008A68BE">
    <w:pPr>
      <w:pPrChange w:id="4058" w:author="Иво Станков" w:date="2013-07-29T18:48:00Z">
        <w:pPr/>
      </w:pPrChange>
    </w:pPr>
  </w:p>
  <w:p w:rsidR="00EE5811" w:rsidRDefault="00EE5811" w:rsidP="008A68BE">
    <w:pPr>
      <w:pPrChange w:id="4059" w:author="Иво Станков" w:date="2013-07-29T18:48:00Z">
        <w:pPr/>
      </w:pPrChange>
    </w:pPr>
  </w:p>
  <w:p w:rsidR="00EE5811" w:rsidRDefault="00EE5811" w:rsidP="008A68BE">
    <w:pPr>
      <w:pPrChange w:id="4060" w:author="Иво Станков" w:date="2013-07-29T18:48:00Z">
        <w:pPr/>
      </w:pPrChange>
    </w:pPr>
  </w:p>
  <w:p w:rsidR="00EE5811" w:rsidRDefault="00EE5811" w:rsidP="008A68BE">
    <w:pPr>
      <w:pPrChange w:id="4061" w:author="Иво Станков" w:date="2013-07-29T18:48:00Z">
        <w:pPr/>
      </w:pPrChange>
    </w:pPr>
  </w:p>
  <w:p w:rsidR="00EE5811" w:rsidRDefault="00EE5811" w:rsidP="008A68BE">
    <w:pPr>
      <w:pPrChange w:id="4062" w:author="Иво Станков" w:date="2013-07-29T18:48:00Z">
        <w:pPr/>
      </w:pPrChange>
    </w:pPr>
  </w:p>
  <w:p w:rsidR="00EE5811" w:rsidRDefault="00EE5811" w:rsidP="008A68BE">
    <w:pPr>
      <w:pPrChange w:id="4063" w:author="Иво Станков" w:date="2013-07-29T18:48:00Z">
        <w:pPr/>
      </w:pPrChange>
    </w:pPr>
  </w:p>
  <w:p w:rsidR="00EE5811" w:rsidRDefault="00EE5811" w:rsidP="008A68BE">
    <w:pPr>
      <w:pPrChange w:id="4064" w:author="Иво Станков" w:date="2013-07-29T18:48:00Z">
        <w:pPr/>
      </w:pPrChange>
    </w:pPr>
  </w:p>
  <w:p w:rsidR="00EE5811" w:rsidRDefault="00EE5811" w:rsidP="008A68BE">
    <w:pPr>
      <w:pPrChange w:id="4065" w:author="Иво Станков" w:date="2013-07-29T18:48:00Z">
        <w:pPr/>
      </w:pPrChange>
    </w:pPr>
  </w:p>
  <w:p w:rsidR="00EE5811" w:rsidRDefault="00EE5811" w:rsidP="008A68BE">
    <w:pPr>
      <w:pPrChange w:id="4066" w:author="Иво Станков" w:date="2013-07-29T18:48:00Z">
        <w:pPr/>
      </w:pPrChange>
    </w:pPr>
  </w:p>
  <w:p w:rsidR="00EE5811" w:rsidRDefault="00EE5811" w:rsidP="008A68BE">
    <w:pPr>
      <w:pPrChange w:id="4067" w:author="Иво Станков" w:date="2013-07-29T18:48:00Z">
        <w:pPr/>
      </w:pPrChange>
    </w:pPr>
  </w:p>
  <w:p w:rsidR="00EE5811" w:rsidRDefault="00EE5811" w:rsidP="008A68BE">
    <w:pPr>
      <w:pPrChange w:id="4068" w:author="Иво Станков" w:date="2013-07-29T18:48:00Z">
        <w:pPr/>
      </w:pPrChange>
    </w:pPr>
  </w:p>
  <w:p w:rsidR="00EE5811" w:rsidRDefault="00EE5811" w:rsidP="008A68BE">
    <w:pPr>
      <w:pPrChange w:id="4069" w:author="Иво Станков" w:date="2013-07-29T18:48:00Z">
        <w:pPr/>
      </w:pPrChange>
    </w:pPr>
  </w:p>
  <w:p w:rsidR="00EE5811" w:rsidRDefault="00EE5811" w:rsidP="008A68BE">
    <w:pPr>
      <w:pPrChange w:id="4070" w:author="Иво Станков" w:date="2013-07-29T18:48:00Z">
        <w:pPr/>
      </w:pPrChange>
    </w:pPr>
  </w:p>
  <w:p w:rsidR="00EE5811" w:rsidRDefault="00EE5811" w:rsidP="008A68BE">
    <w:pPr>
      <w:pPrChange w:id="4071" w:author="Иво Станков" w:date="2013-07-29T18:48:00Z">
        <w:pPr/>
      </w:pPrChange>
    </w:pPr>
  </w:p>
  <w:p w:rsidR="00EE5811" w:rsidRDefault="00EE5811" w:rsidP="008A68BE">
    <w:pPr>
      <w:pPrChange w:id="4072" w:author="Иво Станков" w:date="2013-07-29T18:48:00Z">
        <w:pPr/>
      </w:pPrChange>
    </w:pPr>
  </w:p>
  <w:p w:rsidR="00EE5811" w:rsidRDefault="00EE5811" w:rsidP="008A68BE">
    <w:pPr>
      <w:pPrChange w:id="4073" w:author="Иво Станков" w:date="2013-07-29T18:48:00Z">
        <w:pPr/>
      </w:pPrChange>
    </w:pPr>
  </w:p>
  <w:p w:rsidR="00EE5811" w:rsidRDefault="00EE5811" w:rsidP="008A68BE">
    <w:pPr>
      <w:pPrChange w:id="4074" w:author="Иво Станков" w:date="2013-07-29T18:48:00Z">
        <w:pPr/>
      </w:pPrChange>
    </w:pPr>
  </w:p>
  <w:p w:rsidR="00EE5811" w:rsidRDefault="00EE5811" w:rsidP="008A68BE">
    <w:pPr>
      <w:pPrChange w:id="4075" w:author="Иво Станков" w:date="2013-07-29T18:48:00Z">
        <w:pPr/>
      </w:pPrChange>
    </w:pPr>
  </w:p>
  <w:p w:rsidR="00EE5811" w:rsidRDefault="00EE5811" w:rsidP="008A68BE">
    <w:pPr>
      <w:pPrChange w:id="4076" w:author="Иво Станков" w:date="2013-07-29T18:48:00Z">
        <w:pPr/>
      </w:pPrChange>
    </w:pPr>
  </w:p>
  <w:p w:rsidR="00EE5811" w:rsidRDefault="00EE5811" w:rsidP="008A68BE">
    <w:pPr>
      <w:pPrChange w:id="4077" w:author="Иво Станков" w:date="2013-07-29T18:48:00Z">
        <w:pPr/>
      </w:pPrChange>
    </w:pPr>
  </w:p>
  <w:p w:rsidR="00EE5811" w:rsidRDefault="00EE5811" w:rsidP="008A68BE">
    <w:pPr>
      <w:pPrChange w:id="4078" w:author="Иво Станков" w:date="2013-07-29T18:48:00Z">
        <w:pPr/>
      </w:pPrChange>
    </w:pPr>
  </w:p>
  <w:p w:rsidR="00EE5811" w:rsidRDefault="00EE5811" w:rsidP="008A68BE">
    <w:pPr>
      <w:pPrChange w:id="4079" w:author="Иво Станков" w:date="2013-07-29T18:48:00Z">
        <w:pPr/>
      </w:pPrChange>
    </w:pPr>
  </w:p>
  <w:p w:rsidR="00EE5811" w:rsidRDefault="00EE5811" w:rsidP="008A68BE">
    <w:pPr>
      <w:pPrChange w:id="4080" w:author="Иво Станков" w:date="2013-07-29T18:48:00Z">
        <w:pPr/>
      </w:pPrChange>
    </w:pPr>
  </w:p>
  <w:p w:rsidR="00EE5811" w:rsidRDefault="00EE5811" w:rsidP="008A68BE">
    <w:pPr>
      <w:pPrChange w:id="4081" w:author="Иво Станков" w:date="2013-07-29T18:48:00Z">
        <w:pPr/>
      </w:pPrChange>
    </w:pPr>
  </w:p>
  <w:p w:rsidR="00EE5811" w:rsidRDefault="00EE5811" w:rsidP="008A68BE">
    <w:pPr>
      <w:pPrChange w:id="4082" w:author="Иво Станков" w:date="2013-07-29T18:48:00Z">
        <w:pPr/>
      </w:pPrChange>
    </w:pPr>
  </w:p>
  <w:p w:rsidR="004B286A" w:rsidRDefault="004B286A" w:rsidP="008A68BE">
    <w:pPr>
      <w:pPrChange w:id="4083" w:author="Иво Станков" w:date="2013-07-29T18:48:00Z">
        <w:pPr/>
      </w:pPrChange>
    </w:pPr>
  </w:p>
  <w:p w:rsidR="004B286A" w:rsidRDefault="004B286A" w:rsidP="008A68BE">
    <w:pPr>
      <w:pPrChange w:id="4084" w:author="Иво Станков" w:date="2013-07-29T18:48:00Z">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2FE5"/>
    <w:multiLevelType w:val="hybridMultilevel"/>
    <w:tmpl w:val="B3C6295E"/>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
    <w:nsid w:val="0DC85ED1"/>
    <w:multiLevelType w:val="hybridMultilevel"/>
    <w:tmpl w:val="B0B828FA"/>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0DD901F3"/>
    <w:multiLevelType w:val="hybridMultilevel"/>
    <w:tmpl w:val="F6FA7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8946D9"/>
    <w:multiLevelType w:val="hybridMultilevel"/>
    <w:tmpl w:val="67689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9B7C12"/>
    <w:multiLevelType w:val="hybridMultilevel"/>
    <w:tmpl w:val="0A84EA18"/>
    <w:lvl w:ilvl="0" w:tplc="03DC8608">
      <w:start w:val="1"/>
      <w:numFmt w:val="bullet"/>
      <w:lvlText w:val=""/>
      <w:lvlJc w:val="left"/>
      <w:pPr>
        <w:tabs>
          <w:tab w:val="num" w:pos="1080"/>
        </w:tabs>
        <w:ind w:left="720"/>
      </w:pPr>
      <w:rPr>
        <w:rFonts w:ascii="Symbol" w:hAnsi="Symbol"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5A93C06"/>
    <w:multiLevelType w:val="multilevel"/>
    <w:tmpl w:val="8C2E6AC8"/>
    <w:lvl w:ilvl="0">
      <w:start w:val="1"/>
      <w:numFmt w:val="decimal"/>
      <w:lvlText w:val="%1."/>
      <w:lvlJc w:val="left"/>
      <w:pPr>
        <w:tabs>
          <w:tab w:val="num" w:pos="1141"/>
        </w:tabs>
        <w:ind w:firstLine="709"/>
      </w:pPr>
      <w:rPr>
        <w:rFonts w:ascii="News Gothic Cyr" w:hAnsi="News Gothic Cyr" w:cs="Times New Roman" w:hint="default"/>
        <w:b/>
        <w:i w:val="0"/>
        <w:color w:val="auto"/>
        <w:sz w:val="18"/>
        <w:szCs w:val="18"/>
      </w:rPr>
    </w:lvl>
    <w:lvl w:ilvl="1">
      <w:start w:val="1"/>
      <w:numFmt w:val="decimal"/>
      <w:lvlText w:val="%1.%2."/>
      <w:lvlJc w:val="left"/>
      <w:pPr>
        <w:tabs>
          <w:tab w:val="num" w:pos="1361"/>
        </w:tabs>
        <w:ind w:firstLine="709"/>
      </w:pPr>
      <w:rPr>
        <w:rFonts w:ascii="News Gothic Cyr" w:hAnsi="News Gothic Cyr" w:cs="Times New Roman" w:hint="default"/>
        <w:b/>
        <w:i w:val="0"/>
        <w:sz w:val="16"/>
        <w:szCs w:val="16"/>
      </w:rPr>
    </w:lvl>
    <w:lvl w:ilvl="2">
      <w:start w:val="1"/>
      <w:numFmt w:val="decimal"/>
      <w:lvlRestart w:val="0"/>
      <w:lvlText w:val="%1.%2.%3."/>
      <w:lvlJc w:val="left"/>
      <w:pPr>
        <w:tabs>
          <w:tab w:val="num" w:pos="1361"/>
        </w:tabs>
        <w:ind w:firstLine="709"/>
      </w:pPr>
      <w:rPr>
        <w:rFonts w:ascii="News Gothic Cyr" w:hAnsi="News Gothic Cyr" w:cs="Times New Roman" w:hint="default"/>
        <w:b/>
        <w:i w:val="0"/>
        <w:sz w:val="16"/>
        <w:szCs w:val="16"/>
      </w:rPr>
    </w:lvl>
    <w:lvl w:ilvl="3">
      <w:start w:val="1"/>
      <w:numFmt w:val="decimal"/>
      <w:lvlText w:val="%1.%2.%3.%4."/>
      <w:lvlJc w:val="left"/>
      <w:pPr>
        <w:tabs>
          <w:tab w:val="num" w:pos="3602"/>
        </w:tabs>
        <w:ind w:left="3530" w:hanging="648"/>
      </w:pPr>
      <w:rPr>
        <w:rFonts w:cs="Times New Roman" w:hint="default"/>
      </w:rPr>
    </w:lvl>
    <w:lvl w:ilvl="4">
      <w:start w:val="1"/>
      <w:numFmt w:val="decimal"/>
      <w:lvlText w:val="%1.%2.%3.%4.%5."/>
      <w:lvlJc w:val="left"/>
      <w:pPr>
        <w:tabs>
          <w:tab w:val="num" w:pos="4322"/>
        </w:tabs>
        <w:ind w:left="4034" w:hanging="792"/>
      </w:pPr>
      <w:rPr>
        <w:rFonts w:cs="Times New Roman" w:hint="default"/>
      </w:rPr>
    </w:lvl>
    <w:lvl w:ilvl="5">
      <w:start w:val="1"/>
      <w:numFmt w:val="decimal"/>
      <w:lvlText w:val="%1.%2.%3.%4.%5.%6."/>
      <w:lvlJc w:val="left"/>
      <w:pPr>
        <w:tabs>
          <w:tab w:val="num" w:pos="4682"/>
        </w:tabs>
        <w:ind w:left="4538" w:hanging="936"/>
      </w:pPr>
      <w:rPr>
        <w:rFonts w:cs="Times New Roman" w:hint="default"/>
      </w:rPr>
    </w:lvl>
    <w:lvl w:ilvl="6">
      <w:start w:val="1"/>
      <w:numFmt w:val="decimal"/>
      <w:lvlText w:val="%1.%2.%3.%4.%5.%6.%7."/>
      <w:lvlJc w:val="left"/>
      <w:pPr>
        <w:tabs>
          <w:tab w:val="num" w:pos="5402"/>
        </w:tabs>
        <w:ind w:left="5042" w:hanging="1080"/>
      </w:pPr>
      <w:rPr>
        <w:rFonts w:cs="Times New Roman" w:hint="default"/>
      </w:rPr>
    </w:lvl>
    <w:lvl w:ilvl="7">
      <w:start w:val="1"/>
      <w:numFmt w:val="decimal"/>
      <w:lvlText w:val="%1.%2.%3.%4.%5.%6.%7.%8."/>
      <w:lvlJc w:val="left"/>
      <w:pPr>
        <w:tabs>
          <w:tab w:val="num" w:pos="5762"/>
        </w:tabs>
        <w:ind w:left="5546" w:hanging="1224"/>
      </w:pPr>
      <w:rPr>
        <w:rFonts w:cs="Times New Roman" w:hint="default"/>
      </w:rPr>
    </w:lvl>
    <w:lvl w:ilvl="8">
      <w:start w:val="1"/>
      <w:numFmt w:val="decimal"/>
      <w:lvlText w:val="%1.%2.%3.%4.%5.%6.%7.%8.%9."/>
      <w:lvlJc w:val="left"/>
      <w:pPr>
        <w:tabs>
          <w:tab w:val="num" w:pos="6482"/>
        </w:tabs>
        <w:ind w:left="6122" w:hanging="1440"/>
      </w:pPr>
      <w:rPr>
        <w:rFonts w:cs="Times New Roman" w:hint="default"/>
      </w:rPr>
    </w:lvl>
  </w:abstractNum>
  <w:abstractNum w:abstractNumId="6">
    <w:nsid w:val="15D427B3"/>
    <w:multiLevelType w:val="hybridMultilevel"/>
    <w:tmpl w:val="83E0A5E2"/>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6265983"/>
    <w:multiLevelType w:val="hybridMultilevel"/>
    <w:tmpl w:val="9B3E1ACA"/>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16E336C6"/>
    <w:multiLevelType w:val="hybridMultilevel"/>
    <w:tmpl w:val="F5EAB55E"/>
    <w:lvl w:ilvl="0" w:tplc="440AB648">
      <w:start w:val="1"/>
      <w:numFmt w:val="bullet"/>
      <w:lvlText w:val=""/>
      <w:lvlJc w:val="left"/>
      <w:pPr>
        <w:tabs>
          <w:tab w:val="num" w:pos="1429"/>
        </w:tabs>
        <w:ind w:firstLine="709"/>
      </w:pPr>
      <w:rPr>
        <w:rFonts w:ascii="Symbol" w:hAnsi="Symbol" w:hint="default"/>
        <w:color w:val="auto"/>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17F25226"/>
    <w:multiLevelType w:val="multilevel"/>
    <w:tmpl w:val="964C60E2"/>
    <w:lvl w:ilvl="0">
      <w:start w:val="1"/>
      <w:numFmt w:val="bullet"/>
      <w:lvlText w:val=""/>
      <w:lvlJc w:val="left"/>
      <w:pPr>
        <w:tabs>
          <w:tab w:val="num" w:pos="1429"/>
        </w:tabs>
        <w:ind w:firstLine="709"/>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33B4993"/>
    <w:multiLevelType w:val="multilevel"/>
    <w:tmpl w:val="AD8205D0"/>
    <w:lvl w:ilvl="0">
      <w:start w:val="1"/>
      <w:numFmt w:val="decimal"/>
      <w:lvlText w:val="%1."/>
      <w:lvlJc w:val="left"/>
      <w:pPr>
        <w:tabs>
          <w:tab w:val="num" w:pos="732"/>
        </w:tabs>
        <w:ind w:left="-409" w:firstLine="709"/>
      </w:pPr>
      <w:rPr>
        <w:rFonts w:ascii="News Gothic Cyr" w:hAnsi="News Gothic Cyr" w:cs="Times New Roman" w:hint="default"/>
        <w:b/>
        <w:i w:val="0"/>
        <w:color w:val="auto"/>
        <w:sz w:val="18"/>
        <w:szCs w:val="18"/>
      </w:rPr>
    </w:lvl>
    <w:lvl w:ilvl="1">
      <w:start w:val="1"/>
      <w:numFmt w:val="decimal"/>
      <w:pStyle w:val="Heading1"/>
      <w:lvlText w:val="%1.%2."/>
      <w:lvlJc w:val="left"/>
      <w:pPr>
        <w:tabs>
          <w:tab w:val="num" w:pos="1786"/>
        </w:tabs>
        <w:ind w:left="425" w:firstLine="709"/>
      </w:pPr>
      <w:rPr>
        <w:rFonts w:ascii="News Gothic Cyr" w:hAnsi="News Gothic Cyr" w:cs="Times New Roman" w:hint="default"/>
        <w:b/>
        <w:i w:val="0"/>
        <w:sz w:val="16"/>
        <w:szCs w:val="16"/>
      </w:rPr>
    </w:lvl>
    <w:lvl w:ilvl="2">
      <w:start w:val="1"/>
      <w:numFmt w:val="decimal"/>
      <w:lvlText w:val="%1.%2.%3."/>
      <w:lvlJc w:val="left"/>
      <w:pPr>
        <w:tabs>
          <w:tab w:val="num" w:pos="1252"/>
        </w:tabs>
        <w:ind w:left="-109" w:firstLine="709"/>
      </w:pPr>
      <w:rPr>
        <w:rFonts w:ascii="News Gothic Cyr" w:hAnsi="News Gothic Cyr" w:cs="Times New Roman" w:hint="default"/>
        <w:b/>
        <w:i w:val="0"/>
        <w:sz w:val="16"/>
        <w:szCs w:val="16"/>
      </w:rPr>
    </w:lvl>
    <w:lvl w:ilvl="3">
      <w:start w:val="1"/>
      <w:numFmt w:val="decimal"/>
      <w:lvlText w:val="%1.%2.%3.%4."/>
      <w:lvlJc w:val="left"/>
      <w:pPr>
        <w:tabs>
          <w:tab w:val="num" w:pos="3602"/>
        </w:tabs>
        <w:ind w:left="3530" w:hanging="648"/>
      </w:pPr>
      <w:rPr>
        <w:rFonts w:cs="Times New Roman" w:hint="default"/>
      </w:rPr>
    </w:lvl>
    <w:lvl w:ilvl="4">
      <w:start w:val="1"/>
      <w:numFmt w:val="decimal"/>
      <w:lvlText w:val="%1.%2.%3.%4.%5."/>
      <w:lvlJc w:val="left"/>
      <w:pPr>
        <w:tabs>
          <w:tab w:val="num" w:pos="4322"/>
        </w:tabs>
        <w:ind w:left="4034" w:hanging="792"/>
      </w:pPr>
      <w:rPr>
        <w:rFonts w:cs="Times New Roman" w:hint="default"/>
      </w:rPr>
    </w:lvl>
    <w:lvl w:ilvl="5">
      <w:start w:val="1"/>
      <w:numFmt w:val="decimal"/>
      <w:lvlText w:val="%1.%2.%3.%4.%5.%6."/>
      <w:lvlJc w:val="left"/>
      <w:pPr>
        <w:tabs>
          <w:tab w:val="num" w:pos="4682"/>
        </w:tabs>
        <w:ind w:left="4538" w:hanging="936"/>
      </w:pPr>
      <w:rPr>
        <w:rFonts w:cs="Times New Roman" w:hint="default"/>
      </w:rPr>
    </w:lvl>
    <w:lvl w:ilvl="6">
      <w:start w:val="1"/>
      <w:numFmt w:val="decimal"/>
      <w:lvlText w:val="%1.%2.%3.%4.%5.%6.%7."/>
      <w:lvlJc w:val="left"/>
      <w:pPr>
        <w:tabs>
          <w:tab w:val="num" w:pos="5402"/>
        </w:tabs>
        <w:ind w:left="5042" w:hanging="1080"/>
      </w:pPr>
      <w:rPr>
        <w:rFonts w:cs="Times New Roman" w:hint="default"/>
      </w:rPr>
    </w:lvl>
    <w:lvl w:ilvl="7">
      <w:start w:val="1"/>
      <w:numFmt w:val="decimal"/>
      <w:lvlText w:val="%1.%2.%3.%4.%5.%6.%7.%8."/>
      <w:lvlJc w:val="left"/>
      <w:pPr>
        <w:tabs>
          <w:tab w:val="num" w:pos="5762"/>
        </w:tabs>
        <w:ind w:left="5546" w:hanging="1224"/>
      </w:pPr>
      <w:rPr>
        <w:rFonts w:cs="Times New Roman" w:hint="default"/>
      </w:rPr>
    </w:lvl>
    <w:lvl w:ilvl="8">
      <w:start w:val="1"/>
      <w:numFmt w:val="decimal"/>
      <w:lvlText w:val="%1.%2.%3.%4.%5.%6.%7.%8.%9."/>
      <w:lvlJc w:val="left"/>
      <w:pPr>
        <w:tabs>
          <w:tab w:val="num" w:pos="6482"/>
        </w:tabs>
        <w:ind w:left="6122" w:hanging="1440"/>
      </w:pPr>
      <w:rPr>
        <w:rFonts w:cs="Times New Roman" w:hint="default"/>
      </w:rPr>
    </w:lvl>
  </w:abstractNum>
  <w:abstractNum w:abstractNumId="11">
    <w:nsid w:val="233C6791"/>
    <w:multiLevelType w:val="multilevel"/>
    <w:tmpl w:val="D720782C"/>
    <w:lvl w:ilvl="0">
      <w:start w:val="1"/>
      <w:numFmt w:val="decimal"/>
      <w:lvlText w:val="%1"/>
      <w:lvlJc w:val="left"/>
      <w:pPr>
        <w:ind w:left="360" w:hanging="360"/>
      </w:pPr>
      <w:rPr>
        <w:rFonts w:asciiTheme="minorHAnsi" w:hAnsiTheme="minorHAnsi" w:hint="default"/>
      </w:rPr>
    </w:lvl>
    <w:lvl w:ilvl="1">
      <w:start w:val="4"/>
      <w:numFmt w:val="decimal"/>
      <w:lvlText w:val="%1.%2"/>
      <w:lvlJc w:val="left"/>
      <w:pPr>
        <w:ind w:left="714" w:hanging="360"/>
      </w:pPr>
      <w:rPr>
        <w:rFonts w:asciiTheme="minorHAnsi" w:hAnsiTheme="minorHAnsi" w:hint="default"/>
      </w:rPr>
    </w:lvl>
    <w:lvl w:ilvl="2">
      <w:start w:val="2"/>
      <w:numFmt w:val="decimal"/>
      <w:lvlText w:val="%1.%2.%3"/>
      <w:lvlJc w:val="left"/>
      <w:pPr>
        <w:ind w:left="1428" w:hanging="720"/>
      </w:pPr>
      <w:rPr>
        <w:rFonts w:asciiTheme="minorHAnsi" w:hAnsiTheme="minorHAnsi" w:hint="default"/>
      </w:rPr>
    </w:lvl>
    <w:lvl w:ilvl="3">
      <w:start w:val="1"/>
      <w:numFmt w:val="decimal"/>
      <w:lvlText w:val="%1.%2.%3.%4"/>
      <w:lvlJc w:val="left"/>
      <w:pPr>
        <w:ind w:left="1782" w:hanging="720"/>
      </w:pPr>
      <w:rPr>
        <w:rFonts w:asciiTheme="minorHAnsi" w:hAnsiTheme="minorHAnsi" w:hint="default"/>
      </w:rPr>
    </w:lvl>
    <w:lvl w:ilvl="4">
      <w:start w:val="1"/>
      <w:numFmt w:val="decimal"/>
      <w:lvlText w:val="%1.%2.%3.%4.%5"/>
      <w:lvlJc w:val="left"/>
      <w:pPr>
        <w:ind w:left="2496" w:hanging="1080"/>
      </w:pPr>
      <w:rPr>
        <w:rFonts w:asciiTheme="minorHAnsi" w:hAnsiTheme="minorHAnsi" w:hint="default"/>
      </w:rPr>
    </w:lvl>
    <w:lvl w:ilvl="5">
      <w:start w:val="1"/>
      <w:numFmt w:val="decimal"/>
      <w:lvlText w:val="%1.%2.%3.%4.%5.%6"/>
      <w:lvlJc w:val="left"/>
      <w:pPr>
        <w:ind w:left="2850" w:hanging="1080"/>
      </w:pPr>
      <w:rPr>
        <w:rFonts w:asciiTheme="minorHAnsi" w:hAnsiTheme="minorHAnsi" w:hint="default"/>
      </w:rPr>
    </w:lvl>
    <w:lvl w:ilvl="6">
      <w:start w:val="1"/>
      <w:numFmt w:val="decimal"/>
      <w:lvlText w:val="%1.%2.%3.%4.%5.%6.%7"/>
      <w:lvlJc w:val="left"/>
      <w:pPr>
        <w:ind w:left="3564" w:hanging="1440"/>
      </w:pPr>
      <w:rPr>
        <w:rFonts w:asciiTheme="minorHAnsi" w:hAnsiTheme="minorHAnsi" w:hint="default"/>
      </w:rPr>
    </w:lvl>
    <w:lvl w:ilvl="7">
      <w:start w:val="1"/>
      <w:numFmt w:val="decimal"/>
      <w:lvlText w:val="%1.%2.%3.%4.%5.%6.%7.%8"/>
      <w:lvlJc w:val="left"/>
      <w:pPr>
        <w:ind w:left="3918" w:hanging="1440"/>
      </w:pPr>
      <w:rPr>
        <w:rFonts w:asciiTheme="minorHAnsi" w:hAnsiTheme="minorHAnsi" w:hint="default"/>
      </w:rPr>
    </w:lvl>
    <w:lvl w:ilvl="8">
      <w:start w:val="1"/>
      <w:numFmt w:val="decimal"/>
      <w:lvlText w:val="%1.%2.%3.%4.%5.%6.%7.%8.%9"/>
      <w:lvlJc w:val="left"/>
      <w:pPr>
        <w:ind w:left="4632" w:hanging="1800"/>
      </w:pPr>
      <w:rPr>
        <w:rFonts w:asciiTheme="minorHAnsi" w:hAnsiTheme="minorHAnsi" w:hint="default"/>
      </w:rPr>
    </w:lvl>
  </w:abstractNum>
  <w:abstractNum w:abstractNumId="12">
    <w:nsid w:val="25FB53D2"/>
    <w:multiLevelType w:val="hybridMultilevel"/>
    <w:tmpl w:val="CC6CFB28"/>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27DC63B2"/>
    <w:multiLevelType w:val="hybridMultilevel"/>
    <w:tmpl w:val="CE10ED96"/>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2BFA52EC"/>
    <w:multiLevelType w:val="multilevel"/>
    <w:tmpl w:val="E9FE5148"/>
    <w:lvl w:ilvl="0">
      <w:start w:val="1"/>
      <w:numFmt w:val="bullet"/>
      <w:lvlText w:val=""/>
      <w:lvlJc w:val="left"/>
      <w:pPr>
        <w:tabs>
          <w:tab w:val="num" w:pos="1429"/>
        </w:tabs>
        <w:ind w:firstLine="1069"/>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nsid w:val="38B836C0"/>
    <w:multiLevelType w:val="hybridMultilevel"/>
    <w:tmpl w:val="4F7A71AA"/>
    <w:lvl w:ilvl="0" w:tplc="B0181AAC">
      <w:start w:val="1"/>
      <w:numFmt w:val="bullet"/>
      <w:lvlText w:val=""/>
      <w:lvlJc w:val="left"/>
      <w:pPr>
        <w:tabs>
          <w:tab w:val="num" w:pos="1080"/>
        </w:tabs>
        <w:ind w:left="1080" w:hanging="360"/>
      </w:pPr>
      <w:rPr>
        <w:rFonts w:ascii="Symbol" w:hAnsi="Symbol" w:hint="default"/>
      </w:rPr>
    </w:lvl>
    <w:lvl w:ilvl="1" w:tplc="B980050E" w:tentative="1">
      <w:start w:val="1"/>
      <w:numFmt w:val="bullet"/>
      <w:lvlText w:val="o"/>
      <w:lvlJc w:val="left"/>
      <w:pPr>
        <w:tabs>
          <w:tab w:val="num" w:pos="1440"/>
        </w:tabs>
        <w:ind w:left="1440" w:hanging="360"/>
      </w:pPr>
      <w:rPr>
        <w:rFonts w:ascii="Courier New" w:hAnsi="Courier New" w:hint="default"/>
      </w:rPr>
    </w:lvl>
    <w:lvl w:ilvl="2" w:tplc="337C7F58" w:tentative="1">
      <w:start w:val="1"/>
      <w:numFmt w:val="bullet"/>
      <w:lvlText w:val=""/>
      <w:lvlJc w:val="left"/>
      <w:pPr>
        <w:tabs>
          <w:tab w:val="num" w:pos="2160"/>
        </w:tabs>
        <w:ind w:left="2160" w:hanging="360"/>
      </w:pPr>
      <w:rPr>
        <w:rFonts w:ascii="Wingdings" w:hAnsi="Wingdings" w:hint="default"/>
      </w:rPr>
    </w:lvl>
    <w:lvl w:ilvl="3" w:tplc="C39487DC" w:tentative="1">
      <w:start w:val="1"/>
      <w:numFmt w:val="bullet"/>
      <w:lvlText w:val=""/>
      <w:lvlJc w:val="left"/>
      <w:pPr>
        <w:tabs>
          <w:tab w:val="num" w:pos="2880"/>
        </w:tabs>
        <w:ind w:left="2880" w:hanging="360"/>
      </w:pPr>
      <w:rPr>
        <w:rFonts w:ascii="Symbol" w:hAnsi="Symbol" w:hint="default"/>
      </w:rPr>
    </w:lvl>
    <w:lvl w:ilvl="4" w:tplc="6B08A274" w:tentative="1">
      <w:start w:val="1"/>
      <w:numFmt w:val="bullet"/>
      <w:lvlText w:val="o"/>
      <w:lvlJc w:val="left"/>
      <w:pPr>
        <w:tabs>
          <w:tab w:val="num" w:pos="3600"/>
        </w:tabs>
        <w:ind w:left="3600" w:hanging="360"/>
      </w:pPr>
      <w:rPr>
        <w:rFonts w:ascii="Courier New" w:hAnsi="Courier New" w:hint="default"/>
      </w:rPr>
    </w:lvl>
    <w:lvl w:ilvl="5" w:tplc="BD96B546" w:tentative="1">
      <w:start w:val="1"/>
      <w:numFmt w:val="bullet"/>
      <w:lvlText w:val=""/>
      <w:lvlJc w:val="left"/>
      <w:pPr>
        <w:tabs>
          <w:tab w:val="num" w:pos="4320"/>
        </w:tabs>
        <w:ind w:left="4320" w:hanging="360"/>
      </w:pPr>
      <w:rPr>
        <w:rFonts w:ascii="Wingdings" w:hAnsi="Wingdings" w:hint="default"/>
      </w:rPr>
    </w:lvl>
    <w:lvl w:ilvl="6" w:tplc="D860925E" w:tentative="1">
      <w:start w:val="1"/>
      <w:numFmt w:val="bullet"/>
      <w:lvlText w:val=""/>
      <w:lvlJc w:val="left"/>
      <w:pPr>
        <w:tabs>
          <w:tab w:val="num" w:pos="5040"/>
        </w:tabs>
        <w:ind w:left="5040" w:hanging="360"/>
      </w:pPr>
      <w:rPr>
        <w:rFonts w:ascii="Symbol" w:hAnsi="Symbol" w:hint="default"/>
      </w:rPr>
    </w:lvl>
    <w:lvl w:ilvl="7" w:tplc="C7EEB18E" w:tentative="1">
      <w:start w:val="1"/>
      <w:numFmt w:val="bullet"/>
      <w:lvlText w:val="o"/>
      <w:lvlJc w:val="left"/>
      <w:pPr>
        <w:tabs>
          <w:tab w:val="num" w:pos="5760"/>
        </w:tabs>
        <w:ind w:left="5760" w:hanging="360"/>
      </w:pPr>
      <w:rPr>
        <w:rFonts w:ascii="Courier New" w:hAnsi="Courier New" w:hint="default"/>
      </w:rPr>
    </w:lvl>
    <w:lvl w:ilvl="8" w:tplc="22346C22" w:tentative="1">
      <w:start w:val="1"/>
      <w:numFmt w:val="bullet"/>
      <w:lvlText w:val=""/>
      <w:lvlJc w:val="left"/>
      <w:pPr>
        <w:tabs>
          <w:tab w:val="num" w:pos="6480"/>
        </w:tabs>
        <w:ind w:left="6480" w:hanging="360"/>
      </w:pPr>
      <w:rPr>
        <w:rFonts w:ascii="Wingdings" w:hAnsi="Wingdings" w:hint="default"/>
      </w:rPr>
    </w:lvl>
  </w:abstractNum>
  <w:abstractNum w:abstractNumId="16">
    <w:nsid w:val="3AF213F5"/>
    <w:multiLevelType w:val="hybridMultilevel"/>
    <w:tmpl w:val="B86808CC"/>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40E97C0A"/>
    <w:multiLevelType w:val="hybridMultilevel"/>
    <w:tmpl w:val="D5A48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A339FC"/>
    <w:multiLevelType w:val="hybridMultilevel"/>
    <w:tmpl w:val="4C1E7BF6"/>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4A1832D6"/>
    <w:multiLevelType w:val="hybridMultilevel"/>
    <w:tmpl w:val="4C7C82B4"/>
    <w:lvl w:ilvl="0" w:tplc="440AB648">
      <w:start w:val="1"/>
      <w:numFmt w:val="bullet"/>
      <w:lvlText w:val=""/>
      <w:lvlJc w:val="left"/>
      <w:pPr>
        <w:tabs>
          <w:tab w:val="num" w:pos="1429"/>
        </w:tabs>
        <w:ind w:firstLine="709"/>
      </w:pPr>
      <w:rPr>
        <w:rFonts w:ascii="Symbol" w:hAnsi="Symbol" w:hint="default"/>
        <w:color w:val="auto"/>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DB73118"/>
    <w:multiLevelType w:val="hybridMultilevel"/>
    <w:tmpl w:val="3D80A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30110F"/>
    <w:multiLevelType w:val="hybridMultilevel"/>
    <w:tmpl w:val="410E28F0"/>
    <w:lvl w:ilvl="0" w:tplc="F6F82310">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2">
    <w:nsid w:val="53193C73"/>
    <w:multiLevelType w:val="hybridMultilevel"/>
    <w:tmpl w:val="9FDE8B90"/>
    <w:lvl w:ilvl="0" w:tplc="C480E470">
      <w:start w:val="1"/>
      <w:numFmt w:val="bullet"/>
      <w:lvlText w:val=""/>
      <w:lvlJc w:val="left"/>
      <w:pPr>
        <w:tabs>
          <w:tab w:val="num" w:pos="1080"/>
        </w:tabs>
        <w:ind w:left="1080" w:hanging="360"/>
      </w:pPr>
      <w:rPr>
        <w:rFonts w:ascii="Symbol" w:hAnsi="Symbol" w:hint="default"/>
      </w:rPr>
    </w:lvl>
    <w:lvl w:ilvl="1" w:tplc="4B067208" w:tentative="1">
      <w:start w:val="1"/>
      <w:numFmt w:val="bullet"/>
      <w:lvlText w:val="o"/>
      <w:lvlJc w:val="left"/>
      <w:pPr>
        <w:tabs>
          <w:tab w:val="num" w:pos="1800"/>
        </w:tabs>
        <w:ind w:left="1800" w:hanging="360"/>
      </w:pPr>
      <w:rPr>
        <w:rFonts w:ascii="Courier New" w:hAnsi="Courier New" w:hint="default"/>
      </w:rPr>
    </w:lvl>
    <w:lvl w:ilvl="2" w:tplc="0F1CFAE8" w:tentative="1">
      <w:start w:val="1"/>
      <w:numFmt w:val="bullet"/>
      <w:lvlText w:val=""/>
      <w:lvlJc w:val="left"/>
      <w:pPr>
        <w:tabs>
          <w:tab w:val="num" w:pos="2520"/>
        </w:tabs>
        <w:ind w:left="2520" w:hanging="360"/>
      </w:pPr>
      <w:rPr>
        <w:rFonts w:ascii="Wingdings" w:hAnsi="Wingdings" w:hint="default"/>
      </w:rPr>
    </w:lvl>
    <w:lvl w:ilvl="3" w:tplc="4E5A5FCC" w:tentative="1">
      <w:start w:val="1"/>
      <w:numFmt w:val="bullet"/>
      <w:lvlText w:val=""/>
      <w:lvlJc w:val="left"/>
      <w:pPr>
        <w:tabs>
          <w:tab w:val="num" w:pos="3240"/>
        </w:tabs>
        <w:ind w:left="3240" w:hanging="360"/>
      </w:pPr>
      <w:rPr>
        <w:rFonts w:ascii="Symbol" w:hAnsi="Symbol" w:hint="default"/>
      </w:rPr>
    </w:lvl>
    <w:lvl w:ilvl="4" w:tplc="7B04E664" w:tentative="1">
      <w:start w:val="1"/>
      <w:numFmt w:val="bullet"/>
      <w:lvlText w:val="o"/>
      <w:lvlJc w:val="left"/>
      <w:pPr>
        <w:tabs>
          <w:tab w:val="num" w:pos="3960"/>
        </w:tabs>
        <w:ind w:left="3960" w:hanging="360"/>
      </w:pPr>
      <w:rPr>
        <w:rFonts w:ascii="Courier New" w:hAnsi="Courier New" w:hint="default"/>
      </w:rPr>
    </w:lvl>
    <w:lvl w:ilvl="5" w:tplc="0FF47C7E" w:tentative="1">
      <w:start w:val="1"/>
      <w:numFmt w:val="bullet"/>
      <w:lvlText w:val=""/>
      <w:lvlJc w:val="left"/>
      <w:pPr>
        <w:tabs>
          <w:tab w:val="num" w:pos="4680"/>
        </w:tabs>
        <w:ind w:left="4680" w:hanging="360"/>
      </w:pPr>
      <w:rPr>
        <w:rFonts w:ascii="Wingdings" w:hAnsi="Wingdings" w:hint="default"/>
      </w:rPr>
    </w:lvl>
    <w:lvl w:ilvl="6" w:tplc="76B8E7C8" w:tentative="1">
      <w:start w:val="1"/>
      <w:numFmt w:val="bullet"/>
      <w:lvlText w:val=""/>
      <w:lvlJc w:val="left"/>
      <w:pPr>
        <w:tabs>
          <w:tab w:val="num" w:pos="5400"/>
        </w:tabs>
        <w:ind w:left="5400" w:hanging="360"/>
      </w:pPr>
      <w:rPr>
        <w:rFonts w:ascii="Symbol" w:hAnsi="Symbol" w:hint="default"/>
      </w:rPr>
    </w:lvl>
    <w:lvl w:ilvl="7" w:tplc="7F66F208" w:tentative="1">
      <w:start w:val="1"/>
      <w:numFmt w:val="bullet"/>
      <w:lvlText w:val="o"/>
      <w:lvlJc w:val="left"/>
      <w:pPr>
        <w:tabs>
          <w:tab w:val="num" w:pos="6120"/>
        </w:tabs>
        <w:ind w:left="6120" w:hanging="360"/>
      </w:pPr>
      <w:rPr>
        <w:rFonts w:ascii="Courier New" w:hAnsi="Courier New" w:hint="default"/>
      </w:rPr>
    </w:lvl>
    <w:lvl w:ilvl="8" w:tplc="9F1A1DD6" w:tentative="1">
      <w:start w:val="1"/>
      <w:numFmt w:val="bullet"/>
      <w:lvlText w:val=""/>
      <w:lvlJc w:val="left"/>
      <w:pPr>
        <w:tabs>
          <w:tab w:val="num" w:pos="6840"/>
        </w:tabs>
        <w:ind w:left="6840" w:hanging="360"/>
      </w:pPr>
      <w:rPr>
        <w:rFonts w:ascii="Wingdings" w:hAnsi="Wingdings" w:hint="default"/>
      </w:rPr>
    </w:lvl>
  </w:abstractNum>
  <w:abstractNum w:abstractNumId="23">
    <w:nsid w:val="54E7693A"/>
    <w:multiLevelType w:val="hybridMultilevel"/>
    <w:tmpl w:val="45F08890"/>
    <w:lvl w:ilvl="0" w:tplc="5BD686CC">
      <w:start w:val="1"/>
      <w:numFmt w:val="bullet"/>
      <w:lvlText w:val=""/>
      <w:lvlJc w:val="left"/>
      <w:pPr>
        <w:tabs>
          <w:tab w:val="num" w:pos="1080"/>
        </w:tabs>
        <w:ind w:left="1080" w:hanging="360"/>
      </w:pPr>
      <w:rPr>
        <w:rFonts w:ascii="Symbol" w:hAnsi="Symbol" w:hint="default"/>
      </w:rPr>
    </w:lvl>
    <w:lvl w:ilvl="1" w:tplc="A7C250B4" w:tentative="1">
      <w:start w:val="1"/>
      <w:numFmt w:val="bullet"/>
      <w:lvlText w:val="o"/>
      <w:lvlJc w:val="left"/>
      <w:pPr>
        <w:tabs>
          <w:tab w:val="num" w:pos="1800"/>
        </w:tabs>
        <w:ind w:left="1800" w:hanging="360"/>
      </w:pPr>
      <w:rPr>
        <w:rFonts w:ascii="Courier New" w:hAnsi="Courier New" w:hint="default"/>
      </w:rPr>
    </w:lvl>
    <w:lvl w:ilvl="2" w:tplc="9FD0813E" w:tentative="1">
      <w:start w:val="1"/>
      <w:numFmt w:val="bullet"/>
      <w:lvlText w:val=""/>
      <w:lvlJc w:val="left"/>
      <w:pPr>
        <w:tabs>
          <w:tab w:val="num" w:pos="2520"/>
        </w:tabs>
        <w:ind w:left="2520" w:hanging="360"/>
      </w:pPr>
      <w:rPr>
        <w:rFonts w:ascii="Wingdings" w:hAnsi="Wingdings" w:hint="default"/>
      </w:rPr>
    </w:lvl>
    <w:lvl w:ilvl="3" w:tplc="CF768206" w:tentative="1">
      <w:start w:val="1"/>
      <w:numFmt w:val="bullet"/>
      <w:lvlText w:val=""/>
      <w:lvlJc w:val="left"/>
      <w:pPr>
        <w:tabs>
          <w:tab w:val="num" w:pos="3240"/>
        </w:tabs>
        <w:ind w:left="3240" w:hanging="360"/>
      </w:pPr>
      <w:rPr>
        <w:rFonts w:ascii="Symbol" w:hAnsi="Symbol" w:hint="default"/>
      </w:rPr>
    </w:lvl>
    <w:lvl w:ilvl="4" w:tplc="B61E2EB6" w:tentative="1">
      <w:start w:val="1"/>
      <w:numFmt w:val="bullet"/>
      <w:lvlText w:val="o"/>
      <w:lvlJc w:val="left"/>
      <w:pPr>
        <w:tabs>
          <w:tab w:val="num" w:pos="3960"/>
        </w:tabs>
        <w:ind w:left="3960" w:hanging="360"/>
      </w:pPr>
      <w:rPr>
        <w:rFonts w:ascii="Courier New" w:hAnsi="Courier New" w:hint="default"/>
      </w:rPr>
    </w:lvl>
    <w:lvl w:ilvl="5" w:tplc="8018B0C6" w:tentative="1">
      <w:start w:val="1"/>
      <w:numFmt w:val="bullet"/>
      <w:lvlText w:val=""/>
      <w:lvlJc w:val="left"/>
      <w:pPr>
        <w:tabs>
          <w:tab w:val="num" w:pos="4680"/>
        </w:tabs>
        <w:ind w:left="4680" w:hanging="360"/>
      </w:pPr>
      <w:rPr>
        <w:rFonts w:ascii="Wingdings" w:hAnsi="Wingdings" w:hint="default"/>
      </w:rPr>
    </w:lvl>
    <w:lvl w:ilvl="6" w:tplc="5386AECE" w:tentative="1">
      <w:start w:val="1"/>
      <w:numFmt w:val="bullet"/>
      <w:lvlText w:val=""/>
      <w:lvlJc w:val="left"/>
      <w:pPr>
        <w:tabs>
          <w:tab w:val="num" w:pos="5400"/>
        </w:tabs>
        <w:ind w:left="5400" w:hanging="360"/>
      </w:pPr>
      <w:rPr>
        <w:rFonts w:ascii="Symbol" w:hAnsi="Symbol" w:hint="default"/>
      </w:rPr>
    </w:lvl>
    <w:lvl w:ilvl="7" w:tplc="C7082300" w:tentative="1">
      <w:start w:val="1"/>
      <w:numFmt w:val="bullet"/>
      <w:lvlText w:val="o"/>
      <w:lvlJc w:val="left"/>
      <w:pPr>
        <w:tabs>
          <w:tab w:val="num" w:pos="6120"/>
        </w:tabs>
        <w:ind w:left="6120" w:hanging="360"/>
      </w:pPr>
      <w:rPr>
        <w:rFonts w:ascii="Courier New" w:hAnsi="Courier New" w:hint="default"/>
      </w:rPr>
    </w:lvl>
    <w:lvl w:ilvl="8" w:tplc="32A2F074" w:tentative="1">
      <w:start w:val="1"/>
      <w:numFmt w:val="bullet"/>
      <w:lvlText w:val=""/>
      <w:lvlJc w:val="left"/>
      <w:pPr>
        <w:tabs>
          <w:tab w:val="num" w:pos="6840"/>
        </w:tabs>
        <w:ind w:left="6840" w:hanging="360"/>
      </w:pPr>
      <w:rPr>
        <w:rFonts w:ascii="Wingdings" w:hAnsi="Wingdings" w:hint="default"/>
      </w:rPr>
    </w:lvl>
  </w:abstractNum>
  <w:abstractNum w:abstractNumId="24">
    <w:nsid w:val="56C74A8A"/>
    <w:multiLevelType w:val="multilevel"/>
    <w:tmpl w:val="86EA660A"/>
    <w:lvl w:ilvl="0">
      <w:start w:val="31"/>
      <w:numFmt w:val="decimal"/>
      <w:lvlText w:val="%1"/>
      <w:lvlJc w:val="left"/>
      <w:pPr>
        <w:ind w:left="360" w:hanging="360"/>
      </w:pPr>
      <w:rPr>
        <w:rFonts w:asciiTheme="minorHAnsi" w:hAnsiTheme="minorHAnsi" w:hint="default"/>
      </w:rPr>
    </w:lvl>
    <w:lvl w:ilvl="1">
      <w:start w:val="4"/>
      <w:numFmt w:val="decimal"/>
      <w:lvlText w:val="%1.%2"/>
      <w:lvlJc w:val="left"/>
      <w:pPr>
        <w:ind w:left="1069" w:hanging="360"/>
      </w:pPr>
      <w:rPr>
        <w:rFonts w:asciiTheme="minorHAnsi" w:hAnsiTheme="minorHAnsi" w:hint="default"/>
      </w:rPr>
    </w:lvl>
    <w:lvl w:ilvl="2">
      <w:start w:val="1"/>
      <w:numFmt w:val="decimal"/>
      <w:lvlText w:val="%1.%2.%3"/>
      <w:lvlJc w:val="left"/>
      <w:pPr>
        <w:ind w:left="2138" w:hanging="720"/>
      </w:pPr>
      <w:rPr>
        <w:rFonts w:asciiTheme="minorHAnsi" w:hAnsiTheme="minorHAnsi" w:hint="default"/>
      </w:rPr>
    </w:lvl>
    <w:lvl w:ilvl="3">
      <w:start w:val="1"/>
      <w:numFmt w:val="decimal"/>
      <w:lvlText w:val="%1.%2.%3.%4"/>
      <w:lvlJc w:val="left"/>
      <w:pPr>
        <w:ind w:left="2847" w:hanging="720"/>
      </w:pPr>
      <w:rPr>
        <w:rFonts w:asciiTheme="minorHAnsi" w:hAnsiTheme="minorHAnsi" w:hint="default"/>
      </w:rPr>
    </w:lvl>
    <w:lvl w:ilvl="4">
      <w:start w:val="1"/>
      <w:numFmt w:val="decimal"/>
      <w:lvlText w:val="%1.%2.%3.%4.%5"/>
      <w:lvlJc w:val="left"/>
      <w:pPr>
        <w:ind w:left="3916" w:hanging="1080"/>
      </w:pPr>
      <w:rPr>
        <w:rFonts w:asciiTheme="minorHAnsi" w:hAnsiTheme="minorHAnsi" w:hint="default"/>
      </w:rPr>
    </w:lvl>
    <w:lvl w:ilvl="5">
      <w:start w:val="1"/>
      <w:numFmt w:val="decimal"/>
      <w:lvlText w:val="%1.%2.%3.%4.%5.%6"/>
      <w:lvlJc w:val="left"/>
      <w:pPr>
        <w:ind w:left="4625" w:hanging="1080"/>
      </w:pPr>
      <w:rPr>
        <w:rFonts w:asciiTheme="minorHAnsi" w:hAnsiTheme="minorHAnsi" w:hint="default"/>
      </w:rPr>
    </w:lvl>
    <w:lvl w:ilvl="6">
      <w:start w:val="1"/>
      <w:numFmt w:val="decimal"/>
      <w:lvlText w:val="%1.%2.%3.%4.%5.%6.%7"/>
      <w:lvlJc w:val="left"/>
      <w:pPr>
        <w:ind w:left="5694" w:hanging="1440"/>
      </w:pPr>
      <w:rPr>
        <w:rFonts w:asciiTheme="minorHAnsi" w:hAnsiTheme="minorHAnsi" w:hint="default"/>
      </w:rPr>
    </w:lvl>
    <w:lvl w:ilvl="7">
      <w:start w:val="1"/>
      <w:numFmt w:val="decimal"/>
      <w:lvlText w:val="%1.%2.%3.%4.%5.%6.%7.%8"/>
      <w:lvlJc w:val="left"/>
      <w:pPr>
        <w:ind w:left="6403" w:hanging="1440"/>
      </w:pPr>
      <w:rPr>
        <w:rFonts w:asciiTheme="minorHAnsi" w:hAnsiTheme="minorHAnsi" w:hint="default"/>
      </w:rPr>
    </w:lvl>
    <w:lvl w:ilvl="8">
      <w:start w:val="1"/>
      <w:numFmt w:val="decimal"/>
      <w:lvlText w:val="%1.%2.%3.%4.%5.%6.%7.%8.%9"/>
      <w:lvlJc w:val="left"/>
      <w:pPr>
        <w:ind w:left="7472" w:hanging="1800"/>
      </w:pPr>
      <w:rPr>
        <w:rFonts w:asciiTheme="minorHAnsi" w:hAnsiTheme="minorHAnsi" w:hint="default"/>
      </w:rPr>
    </w:lvl>
  </w:abstractNum>
  <w:abstractNum w:abstractNumId="25">
    <w:nsid w:val="5F5D408E"/>
    <w:multiLevelType w:val="hybridMultilevel"/>
    <w:tmpl w:val="7870F7BA"/>
    <w:lvl w:ilvl="0" w:tplc="FFFFFFFF">
      <w:start w:val="1"/>
      <w:numFmt w:val="bullet"/>
      <w:lvlText w:val=""/>
      <w:legacy w:legacy="1" w:legacySpace="0" w:legacyIndent="360"/>
      <w:lvlJc w:val="left"/>
      <w:pPr>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7B30A5"/>
    <w:multiLevelType w:val="hybridMultilevel"/>
    <w:tmpl w:val="A95224CA"/>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61A2556F"/>
    <w:multiLevelType w:val="hybridMultilevel"/>
    <w:tmpl w:val="A28665D6"/>
    <w:lvl w:ilvl="0" w:tplc="440AB648">
      <w:start w:val="1"/>
      <w:numFmt w:val="bullet"/>
      <w:lvlText w:val=""/>
      <w:lvlJc w:val="left"/>
      <w:pPr>
        <w:tabs>
          <w:tab w:val="num" w:pos="1429"/>
        </w:tabs>
        <w:ind w:firstLine="709"/>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6428228A"/>
    <w:multiLevelType w:val="hybridMultilevel"/>
    <w:tmpl w:val="D166E6D0"/>
    <w:lvl w:ilvl="0" w:tplc="B7DCFA24">
      <w:start w:val="19"/>
      <w:numFmt w:val="bullet"/>
      <w:lvlText w:val="-"/>
      <w:lvlJc w:val="left"/>
      <w:pPr>
        <w:ind w:left="1069" w:hanging="360"/>
      </w:pPr>
      <w:rPr>
        <w:rFonts w:ascii="News Gothic Cyr" w:eastAsia="Times New Roman" w:hAnsi="News Gothic Cyr"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nsid w:val="6C1B0BC3"/>
    <w:multiLevelType w:val="multilevel"/>
    <w:tmpl w:val="410E28F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0">
    <w:nsid w:val="6C973228"/>
    <w:multiLevelType w:val="hybridMultilevel"/>
    <w:tmpl w:val="0E9CDB76"/>
    <w:lvl w:ilvl="0" w:tplc="B3381430">
      <w:start w:val="1"/>
      <w:numFmt w:val="bullet"/>
      <w:lvlText w:val=""/>
      <w:lvlJc w:val="left"/>
      <w:pPr>
        <w:tabs>
          <w:tab w:val="num" w:pos="1087"/>
        </w:tabs>
        <w:ind w:left="1087" w:hanging="360"/>
      </w:pPr>
      <w:rPr>
        <w:rFonts w:ascii="Symbol" w:hAnsi="Symbol" w:hint="default"/>
      </w:rPr>
    </w:lvl>
    <w:lvl w:ilvl="1" w:tplc="04020003" w:tentative="1">
      <w:start w:val="1"/>
      <w:numFmt w:val="bullet"/>
      <w:lvlText w:val="o"/>
      <w:lvlJc w:val="left"/>
      <w:pPr>
        <w:tabs>
          <w:tab w:val="num" w:pos="1807"/>
        </w:tabs>
        <w:ind w:left="1807" w:hanging="360"/>
      </w:pPr>
      <w:rPr>
        <w:rFonts w:ascii="Courier New" w:hAnsi="Courier New" w:hint="default"/>
      </w:rPr>
    </w:lvl>
    <w:lvl w:ilvl="2" w:tplc="04020005" w:tentative="1">
      <w:start w:val="1"/>
      <w:numFmt w:val="bullet"/>
      <w:lvlText w:val=""/>
      <w:lvlJc w:val="left"/>
      <w:pPr>
        <w:tabs>
          <w:tab w:val="num" w:pos="2527"/>
        </w:tabs>
        <w:ind w:left="2527" w:hanging="360"/>
      </w:pPr>
      <w:rPr>
        <w:rFonts w:ascii="Wingdings" w:hAnsi="Wingdings" w:hint="default"/>
      </w:rPr>
    </w:lvl>
    <w:lvl w:ilvl="3" w:tplc="04020001" w:tentative="1">
      <w:start w:val="1"/>
      <w:numFmt w:val="bullet"/>
      <w:lvlText w:val=""/>
      <w:lvlJc w:val="left"/>
      <w:pPr>
        <w:tabs>
          <w:tab w:val="num" w:pos="3247"/>
        </w:tabs>
        <w:ind w:left="3247" w:hanging="360"/>
      </w:pPr>
      <w:rPr>
        <w:rFonts w:ascii="Symbol" w:hAnsi="Symbol" w:hint="default"/>
      </w:rPr>
    </w:lvl>
    <w:lvl w:ilvl="4" w:tplc="04020003" w:tentative="1">
      <w:start w:val="1"/>
      <w:numFmt w:val="bullet"/>
      <w:lvlText w:val="o"/>
      <w:lvlJc w:val="left"/>
      <w:pPr>
        <w:tabs>
          <w:tab w:val="num" w:pos="3967"/>
        </w:tabs>
        <w:ind w:left="3967" w:hanging="360"/>
      </w:pPr>
      <w:rPr>
        <w:rFonts w:ascii="Courier New" w:hAnsi="Courier New" w:hint="default"/>
      </w:rPr>
    </w:lvl>
    <w:lvl w:ilvl="5" w:tplc="04020005" w:tentative="1">
      <w:start w:val="1"/>
      <w:numFmt w:val="bullet"/>
      <w:lvlText w:val=""/>
      <w:lvlJc w:val="left"/>
      <w:pPr>
        <w:tabs>
          <w:tab w:val="num" w:pos="4687"/>
        </w:tabs>
        <w:ind w:left="4687" w:hanging="360"/>
      </w:pPr>
      <w:rPr>
        <w:rFonts w:ascii="Wingdings" w:hAnsi="Wingdings" w:hint="default"/>
      </w:rPr>
    </w:lvl>
    <w:lvl w:ilvl="6" w:tplc="04020001" w:tentative="1">
      <w:start w:val="1"/>
      <w:numFmt w:val="bullet"/>
      <w:lvlText w:val=""/>
      <w:lvlJc w:val="left"/>
      <w:pPr>
        <w:tabs>
          <w:tab w:val="num" w:pos="5407"/>
        </w:tabs>
        <w:ind w:left="5407" w:hanging="360"/>
      </w:pPr>
      <w:rPr>
        <w:rFonts w:ascii="Symbol" w:hAnsi="Symbol" w:hint="default"/>
      </w:rPr>
    </w:lvl>
    <w:lvl w:ilvl="7" w:tplc="04020003" w:tentative="1">
      <w:start w:val="1"/>
      <w:numFmt w:val="bullet"/>
      <w:lvlText w:val="o"/>
      <w:lvlJc w:val="left"/>
      <w:pPr>
        <w:tabs>
          <w:tab w:val="num" w:pos="6127"/>
        </w:tabs>
        <w:ind w:left="6127" w:hanging="360"/>
      </w:pPr>
      <w:rPr>
        <w:rFonts w:ascii="Courier New" w:hAnsi="Courier New" w:hint="default"/>
      </w:rPr>
    </w:lvl>
    <w:lvl w:ilvl="8" w:tplc="04020005" w:tentative="1">
      <w:start w:val="1"/>
      <w:numFmt w:val="bullet"/>
      <w:lvlText w:val=""/>
      <w:lvlJc w:val="left"/>
      <w:pPr>
        <w:tabs>
          <w:tab w:val="num" w:pos="6847"/>
        </w:tabs>
        <w:ind w:left="6847" w:hanging="360"/>
      </w:pPr>
      <w:rPr>
        <w:rFonts w:ascii="Wingdings" w:hAnsi="Wingdings" w:hint="default"/>
      </w:rPr>
    </w:lvl>
  </w:abstractNum>
  <w:abstractNum w:abstractNumId="31">
    <w:nsid w:val="77304E4D"/>
    <w:multiLevelType w:val="hybridMultilevel"/>
    <w:tmpl w:val="6D00F958"/>
    <w:lvl w:ilvl="0" w:tplc="FFFFFFFF">
      <w:start w:val="1"/>
      <w:numFmt w:val="bullet"/>
      <w:lvlText w:val=""/>
      <w:lvlJc w:val="left"/>
      <w:pPr>
        <w:tabs>
          <w:tab w:val="num" w:pos="1080"/>
        </w:tabs>
        <w:ind w:left="1080" w:hanging="360"/>
      </w:pPr>
      <w:rPr>
        <w:rFonts w:ascii="Symbol" w:hAnsi="Symbol" w:hint="default"/>
      </w:rPr>
    </w:lvl>
    <w:lvl w:ilvl="1" w:tplc="5D54CD4E">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CA3512C"/>
    <w:multiLevelType w:val="hybridMultilevel"/>
    <w:tmpl w:val="E9FE5148"/>
    <w:lvl w:ilvl="0" w:tplc="2CC62BA6">
      <w:start w:val="1"/>
      <w:numFmt w:val="bullet"/>
      <w:lvlText w:val=""/>
      <w:lvlJc w:val="left"/>
      <w:pPr>
        <w:tabs>
          <w:tab w:val="num" w:pos="1429"/>
        </w:tabs>
        <w:ind w:firstLine="1069"/>
      </w:pPr>
      <w:rPr>
        <w:rFonts w:ascii="Symbol" w:hAnsi="Symbol" w:hint="default"/>
        <w:color w:val="auto"/>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num w:numId="1">
    <w:abstractNumId w:val="22"/>
  </w:num>
  <w:num w:numId="2">
    <w:abstractNumId w:val="23"/>
  </w:num>
  <w:num w:numId="3">
    <w:abstractNumId w:val="15"/>
  </w:num>
  <w:num w:numId="4">
    <w:abstractNumId w:val="31"/>
  </w:num>
  <w:num w:numId="5">
    <w:abstractNumId w:val="30"/>
  </w:num>
  <w:num w:numId="6">
    <w:abstractNumId w:val="10"/>
  </w:num>
  <w:num w:numId="7">
    <w:abstractNumId w:val="2"/>
  </w:num>
  <w:num w:numId="8">
    <w:abstractNumId w:val="20"/>
  </w:num>
  <w:num w:numId="9">
    <w:abstractNumId w:val="3"/>
  </w:num>
  <w:num w:numId="10">
    <w:abstractNumId w:val="28"/>
  </w:num>
  <w:num w:numId="11">
    <w:abstractNumId w:val="4"/>
  </w:num>
  <w:num w:numId="12">
    <w:abstractNumId w:val="17"/>
  </w:num>
  <w:num w:numId="13">
    <w:abstractNumId w:val="21"/>
  </w:num>
  <w:num w:numId="14">
    <w:abstractNumId w:val="29"/>
  </w:num>
  <w:num w:numId="15">
    <w:abstractNumId w:val="32"/>
  </w:num>
  <w:num w:numId="16">
    <w:abstractNumId w:val="14"/>
  </w:num>
  <w:num w:numId="17">
    <w:abstractNumId w:val="0"/>
  </w:num>
  <w:num w:numId="18">
    <w:abstractNumId w:val="12"/>
  </w:num>
  <w:num w:numId="19">
    <w:abstractNumId w:val="5"/>
  </w:num>
  <w:num w:numId="20">
    <w:abstractNumId w:val="7"/>
  </w:num>
  <w:num w:numId="21">
    <w:abstractNumId w:val="1"/>
  </w:num>
  <w:num w:numId="22">
    <w:abstractNumId w:val="18"/>
  </w:num>
  <w:num w:numId="23">
    <w:abstractNumId w:val="13"/>
  </w:num>
  <w:num w:numId="24">
    <w:abstractNumId w:val="27"/>
  </w:num>
  <w:num w:numId="25">
    <w:abstractNumId w:val="9"/>
  </w:num>
  <w:num w:numId="26">
    <w:abstractNumId w:val="8"/>
  </w:num>
  <w:num w:numId="27">
    <w:abstractNumId w:val="6"/>
  </w:num>
  <w:num w:numId="28">
    <w:abstractNumId w:val="19"/>
  </w:num>
  <w:num w:numId="29">
    <w:abstractNumId w:val="16"/>
  </w:num>
  <w:num w:numId="30">
    <w:abstractNumId w:val="26"/>
  </w:num>
  <w:num w:numId="31">
    <w:abstractNumId w:val="25"/>
  </w:num>
  <w:num w:numId="32">
    <w:abstractNumId w:val="24"/>
  </w:num>
  <w:num w:numId="33">
    <w:abstractNumId w:val="10"/>
    <w:lvlOverride w:ilvl="0">
      <w:startOverride w:val="32"/>
    </w:lvlOverride>
  </w:num>
  <w:num w:numId="34">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432"/>
    <w:rsid w:val="00000A4D"/>
    <w:rsid w:val="00000F46"/>
    <w:rsid w:val="00001C8B"/>
    <w:rsid w:val="000027BE"/>
    <w:rsid w:val="00002DBF"/>
    <w:rsid w:val="00003884"/>
    <w:rsid w:val="00003AC6"/>
    <w:rsid w:val="000045A3"/>
    <w:rsid w:val="00004F91"/>
    <w:rsid w:val="00005909"/>
    <w:rsid w:val="0000702D"/>
    <w:rsid w:val="00007450"/>
    <w:rsid w:val="00007992"/>
    <w:rsid w:val="00007A1C"/>
    <w:rsid w:val="000120DC"/>
    <w:rsid w:val="00012B88"/>
    <w:rsid w:val="00012CEA"/>
    <w:rsid w:val="000142BC"/>
    <w:rsid w:val="000151C3"/>
    <w:rsid w:val="000157AF"/>
    <w:rsid w:val="00016D08"/>
    <w:rsid w:val="000216A3"/>
    <w:rsid w:val="000224E8"/>
    <w:rsid w:val="000257E2"/>
    <w:rsid w:val="000268C5"/>
    <w:rsid w:val="00030128"/>
    <w:rsid w:val="00031FD5"/>
    <w:rsid w:val="00032DC0"/>
    <w:rsid w:val="000330BB"/>
    <w:rsid w:val="000331C2"/>
    <w:rsid w:val="00033AB6"/>
    <w:rsid w:val="000346C4"/>
    <w:rsid w:val="000346F9"/>
    <w:rsid w:val="00034D64"/>
    <w:rsid w:val="00035824"/>
    <w:rsid w:val="00036AFB"/>
    <w:rsid w:val="00037035"/>
    <w:rsid w:val="00037FA2"/>
    <w:rsid w:val="000416E1"/>
    <w:rsid w:val="00041E24"/>
    <w:rsid w:val="0004368F"/>
    <w:rsid w:val="00043BAE"/>
    <w:rsid w:val="00043D36"/>
    <w:rsid w:val="0004435C"/>
    <w:rsid w:val="00044A18"/>
    <w:rsid w:val="00044B83"/>
    <w:rsid w:val="00045030"/>
    <w:rsid w:val="000450AC"/>
    <w:rsid w:val="000463E8"/>
    <w:rsid w:val="000463EB"/>
    <w:rsid w:val="00047D94"/>
    <w:rsid w:val="000519E5"/>
    <w:rsid w:val="00051DC9"/>
    <w:rsid w:val="00051F61"/>
    <w:rsid w:val="00052723"/>
    <w:rsid w:val="00052B86"/>
    <w:rsid w:val="00055BFF"/>
    <w:rsid w:val="00055E3B"/>
    <w:rsid w:val="0005600E"/>
    <w:rsid w:val="000609BB"/>
    <w:rsid w:val="00060FDC"/>
    <w:rsid w:val="000617CB"/>
    <w:rsid w:val="00061BA3"/>
    <w:rsid w:val="00062861"/>
    <w:rsid w:val="00062E72"/>
    <w:rsid w:val="00063A2C"/>
    <w:rsid w:val="0006403D"/>
    <w:rsid w:val="00064650"/>
    <w:rsid w:val="00066107"/>
    <w:rsid w:val="00066300"/>
    <w:rsid w:val="000708C3"/>
    <w:rsid w:val="000744F5"/>
    <w:rsid w:val="00075388"/>
    <w:rsid w:val="00080EE8"/>
    <w:rsid w:val="00083775"/>
    <w:rsid w:val="00083872"/>
    <w:rsid w:val="00085522"/>
    <w:rsid w:val="0008573E"/>
    <w:rsid w:val="00091AE1"/>
    <w:rsid w:val="00091E83"/>
    <w:rsid w:val="00092D26"/>
    <w:rsid w:val="00092E32"/>
    <w:rsid w:val="000930F2"/>
    <w:rsid w:val="00093F4A"/>
    <w:rsid w:val="00094D34"/>
    <w:rsid w:val="00094F1C"/>
    <w:rsid w:val="0009680F"/>
    <w:rsid w:val="000968C4"/>
    <w:rsid w:val="0009763C"/>
    <w:rsid w:val="00097D9C"/>
    <w:rsid w:val="000A0103"/>
    <w:rsid w:val="000A135F"/>
    <w:rsid w:val="000A1EB2"/>
    <w:rsid w:val="000A2D93"/>
    <w:rsid w:val="000A3701"/>
    <w:rsid w:val="000A5C52"/>
    <w:rsid w:val="000A769E"/>
    <w:rsid w:val="000A7D22"/>
    <w:rsid w:val="000B0CCB"/>
    <w:rsid w:val="000B1168"/>
    <w:rsid w:val="000B145F"/>
    <w:rsid w:val="000B14EF"/>
    <w:rsid w:val="000B23CC"/>
    <w:rsid w:val="000B35A4"/>
    <w:rsid w:val="000B38A1"/>
    <w:rsid w:val="000B55FD"/>
    <w:rsid w:val="000B5F4B"/>
    <w:rsid w:val="000B6491"/>
    <w:rsid w:val="000B653E"/>
    <w:rsid w:val="000B6C53"/>
    <w:rsid w:val="000B70FE"/>
    <w:rsid w:val="000C03ED"/>
    <w:rsid w:val="000C0582"/>
    <w:rsid w:val="000C0BAB"/>
    <w:rsid w:val="000C174D"/>
    <w:rsid w:val="000C17D7"/>
    <w:rsid w:val="000C1D1E"/>
    <w:rsid w:val="000C2703"/>
    <w:rsid w:val="000C2B26"/>
    <w:rsid w:val="000C4A2B"/>
    <w:rsid w:val="000C600D"/>
    <w:rsid w:val="000D18C8"/>
    <w:rsid w:val="000D1D64"/>
    <w:rsid w:val="000D3731"/>
    <w:rsid w:val="000D3920"/>
    <w:rsid w:val="000D3FF1"/>
    <w:rsid w:val="000D5761"/>
    <w:rsid w:val="000D59E5"/>
    <w:rsid w:val="000D66E1"/>
    <w:rsid w:val="000D6EAB"/>
    <w:rsid w:val="000D7E17"/>
    <w:rsid w:val="000E2F02"/>
    <w:rsid w:val="000E3BBF"/>
    <w:rsid w:val="000F0061"/>
    <w:rsid w:val="000F09EE"/>
    <w:rsid w:val="000F2344"/>
    <w:rsid w:val="000F2854"/>
    <w:rsid w:val="000F5532"/>
    <w:rsid w:val="000F5FCF"/>
    <w:rsid w:val="000F6214"/>
    <w:rsid w:val="000F6766"/>
    <w:rsid w:val="001010F7"/>
    <w:rsid w:val="00102664"/>
    <w:rsid w:val="00102DDA"/>
    <w:rsid w:val="00103315"/>
    <w:rsid w:val="001039FA"/>
    <w:rsid w:val="001040EE"/>
    <w:rsid w:val="0010444D"/>
    <w:rsid w:val="00106414"/>
    <w:rsid w:val="00110318"/>
    <w:rsid w:val="0011242B"/>
    <w:rsid w:val="0011480B"/>
    <w:rsid w:val="00114E00"/>
    <w:rsid w:val="0012073B"/>
    <w:rsid w:val="00120A5A"/>
    <w:rsid w:val="00121839"/>
    <w:rsid w:val="0012457D"/>
    <w:rsid w:val="001253A5"/>
    <w:rsid w:val="0012557A"/>
    <w:rsid w:val="00125A72"/>
    <w:rsid w:val="00126F35"/>
    <w:rsid w:val="00127F8D"/>
    <w:rsid w:val="0013000D"/>
    <w:rsid w:val="00132959"/>
    <w:rsid w:val="00132D2D"/>
    <w:rsid w:val="001332E8"/>
    <w:rsid w:val="001333C0"/>
    <w:rsid w:val="001333D9"/>
    <w:rsid w:val="001341DD"/>
    <w:rsid w:val="00137352"/>
    <w:rsid w:val="001407A8"/>
    <w:rsid w:val="001407CF"/>
    <w:rsid w:val="00140F91"/>
    <w:rsid w:val="001419D0"/>
    <w:rsid w:val="0014218C"/>
    <w:rsid w:val="00145DE7"/>
    <w:rsid w:val="00146104"/>
    <w:rsid w:val="00146432"/>
    <w:rsid w:val="001466BF"/>
    <w:rsid w:val="00146731"/>
    <w:rsid w:val="00147299"/>
    <w:rsid w:val="00147768"/>
    <w:rsid w:val="001501AC"/>
    <w:rsid w:val="00152771"/>
    <w:rsid w:val="00152F74"/>
    <w:rsid w:val="00154CC9"/>
    <w:rsid w:val="001550FB"/>
    <w:rsid w:val="001553E3"/>
    <w:rsid w:val="00160704"/>
    <w:rsid w:val="00160AA6"/>
    <w:rsid w:val="00162121"/>
    <w:rsid w:val="001637E3"/>
    <w:rsid w:val="0016531A"/>
    <w:rsid w:val="00165601"/>
    <w:rsid w:val="0016561A"/>
    <w:rsid w:val="00167370"/>
    <w:rsid w:val="00167E85"/>
    <w:rsid w:val="00171E14"/>
    <w:rsid w:val="00172AEE"/>
    <w:rsid w:val="00173DBB"/>
    <w:rsid w:val="00174EBC"/>
    <w:rsid w:val="0017537A"/>
    <w:rsid w:val="00175729"/>
    <w:rsid w:val="00176CB3"/>
    <w:rsid w:val="00176E4F"/>
    <w:rsid w:val="00177849"/>
    <w:rsid w:val="0018125C"/>
    <w:rsid w:val="00185DBD"/>
    <w:rsid w:val="00186070"/>
    <w:rsid w:val="0018656C"/>
    <w:rsid w:val="00193839"/>
    <w:rsid w:val="001949D6"/>
    <w:rsid w:val="001951B1"/>
    <w:rsid w:val="00197BB4"/>
    <w:rsid w:val="00197D11"/>
    <w:rsid w:val="001A0DA2"/>
    <w:rsid w:val="001A40FD"/>
    <w:rsid w:val="001A4777"/>
    <w:rsid w:val="001A4DD5"/>
    <w:rsid w:val="001A57B7"/>
    <w:rsid w:val="001A5E1D"/>
    <w:rsid w:val="001A5FBF"/>
    <w:rsid w:val="001A64BC"/>
    <w:rsid w:val="001B12B6"/>
    <w:rsid w:val="001B17F3"/>
    <w:rsid w:val="001B189A"/>
    <w:rsid w:val="001B2E4F"/>
    <w:rsid w:val="001B3CA0"/>
    <w:rsid w:val="001B4BA8"/>
    <w:rsid w:val="001B5A4E"/>
    <w:rsid w:val="001B73DB"/>
    <w:rsid w:val="001B74B3"/>
    <w:rsid w:val="001B7D0A"/>
    <w:rsid w:val="001B7E8A"/>
    <w:rsid w:val="001C2DC8"/>
    <w:rsid w:val="001C370F"/>
    <w:rsid w:val="001C403E"/>
    <w:rsid w:val="001C77A0"/>
    <w:rsid w:val="001C7A04"/>
    <w:rsid w:val="001D2AEF"/>
    <w:rsid w:val="001D3615"/>
    <w:rsid w:val="001D369A"/>
    <w:rsid w:val="001D49E9"/>
    <w:rsid w:val="001D725B"/>
    <w:rsid w:val="001E1C76"/>
    <w:rsid w:val="001E3A48"/>
    <w:rsid w:val="001E3A87"/>
    <w:rsid w:val="001E6932"/>
    <w:rsid w:val="001E6CFC"/>
    <w:rsid w:val="001E700B"/>
    <w:rsid w:val="001E749F"/>
    <w:rsid w:val="001E7F16"/>
    <w:rsid w:val="001F078A"/>
    <w:rsid w:val="001F14D9"/>
    <w:rsid w:val="001F332B"/>
    <w:rsid w:val="001F40F6"/>
    <w:rsid w:val="001F41F8"/>
    <w:rsid w:val="001F466C"/>
    <w:rsid w:val="001F4AFB"/>
    <w:rsid w:val="001F5129"/>
    <w:rsid w:val="001F6615"/>
    <w:rsid w:val="001F6787"/>
    <w:rsid w:val="001F6B3D"/>
    <w:rsid w:val="00200989"/>
    <w:rsid w:val="002017A5"/>
    <w:rsid w:val="00202DAA"/>
    <w:rsid w:val="00205508"/>
    <w:rsid w:val="00205BD7"/>
    <w:rsid w:val="002066FC"/>
    <w:rsid w:val="00211A04"/>
    <w:rsid w:val="002123DE"/>
    <w:rsid w:val="00213866"/>
    <w:rsid w:val="002139E9"/>
    <w:rsid w:val="002144C5"/>
    <w:rsid w:val="0021493E"/>
    <w:rsid w:val="0021494B"/>
    <w:rsid w:val="00217BD4"/>
    <w:rsid w:val="002207C3"/>
    <w:rsid w:val="00220D86"/>
    <w:rsid w:val="00220E6B"/>
    <w:rsid w:val="002219AD"/>
    <w:rsid w:val="00222A27"/>
    <w:rsid w:val="0022488E"/>
    <w:rsid w:val="00225702"/>
    <w:rsid w:val="00230419"/>
    <w:rsid w:val="0023123C"/>
    <w:rsid w:val="0023471A"/>
    <w:rsid w:val="00234D43"/>
    <w:rsid w:val="00236712"/>
    <w:rsid w:val="00236739"/>
    <w:rsid w:val="00236C58"/>
    <w:rsid w:val="00236D60"/>
    <w:rsid w:val="00236F93"/>
    <w:rsid w:val="0023728D"/>
    <w:rsid w:val="00237351"/>
    <w:rsid w:val="0023790D"/>
    <w:rsid w:val="00240439"/>
    <w:rsid w:val="00240FB2"/>
    <w:rsid w:val="00241E8C"/>
    <w:rsid w:val="00241F64"/>
    <w:rsid w:val="00242D52"/>
    <w:rsid w:val="00244A2D"/>
    <w:rsid w:val="00244C79"/>
    <w:rsid w:val="00244FB6"/>
    <w:rsid w:val="0024506C"/>
    <w:rsid w:val="00250451"/>
    <w:rsid w:val="002545C0"/>
    <w:rsid w:val="00262D5F"/>
    <w:rsid w:val="002644C2"/>
    <w:rsid w:val="00264921"/>
    <w:rsid w:val="0026498A"/>
    <w:rsid w:val="00264F75"/>
    <w:rsid w:val="0026603C"/>
    <w:rsid w:val="0026696E"/>
    <w:rsid w:val="002673E7"/>
    <w:rsid w:val="0027113C"/>
    <w:rsid w:val="00271A05"/>
    <w:rsid w:val="00272F87"/>
    <w:rsid w:val="00273FF2"/>
    <w:rsid w:val="00274432"/>
    <w:rsid w:val="00274A69"/>
    <w:rsid w:val="00274A9F"/>
    <w:rsid w:val="00275B3F"/>
    <w:rsid w:val="002763EA"/>
    <w:rsid w:val="002767AE"/>
    <w:rsid w:val="002768D8"/>
    <w:rsid w:val="002768E4"/>
    <w:rsid w:val="002778EF"/>
    <w:rsid w:val="00280081"/>
    <w:rsid w:val="002802FF"/>
    <w:rsid w:val="00281011"/>
    <w:rsid w:val="002829D5"/>
    <w:rsid w:val="00283D7E"/>
    <w:rsid w:val="00283E1E"/>
    <w:rsid w:val="00283E35"/>
    <w:rsid w:val="002862B0"/>
    <w:rsid w:val="002901AE"/>
    <w:rsid w:val="002912CA"/>
    <w:rsid w:val="002912E6"/>
    <w:rsid w:val="002926AC"/>
    <w:rsid w:val="0029324D"/>
    <w:rsid w:val="002942EC"/>
    <w:rsid w:val="00294A2B"/>
    <w:rsid w:val="00294AC1"/>
    <w:rsid w:val="00294BB3"/>
    <w:rsid w:val="00294D05"/>
    <w:rsid w:val="002A0349"/>
    <w:rsid w:val="002A11C9"/>
    <w:rsid w:val="002A19CC"/>
    <w:rsid w:val="002A2286"/>
    <w:rsid w:val="002A3B72"/>
    <w:rsid w:val="002A7A30"/>
    <w:rsid w:val="002B153F"/>
    <w:rsid w:val="002B237F"/>
    <w:rsid w:val="002B60B2"/>
    <w:rsid w:val="002B62ED"/>
    <w:rsid w:val="002C0274"/>
    <w:rsid w:val="002C04AE"/>
    <w:rsid w:val="002C056F"/>
    <w:rsid w:val="002C189F"/>
    <w:rsid w:val="002C1945"/>
    <w:rsid w:val="002C2F01"/>
    <w:rsid w:val="002C41DD"/>
    <w:rsid w:val="002C53B9"/>
    <w:rsid w:val="002C56C6"/>
    <w:rsid w:val="002C7238"/>
    <w:rsid w:val="002C781B"/>
    <w:rsid w:val="002C7A3C"/>
    <w:rsid w:val="002D0BE1"/>
    <w:rsid w:val="002D28EF"/>
    <w:rsid w:val="002D2AF8"/>
    <w:rsid w:val="002D3397"/>
    <w:rsid w:val="002D449C"/>
    <w:rsid w:val="002D463C"/>
    <w:rsid w:val="002D57F4"/>
    <w:rsid w:val="002D6B64"/>
    <w:rsid w:val="002E0A07"/>
    <w:rsid w:val="002E4539"/>
    <w:rsid w:val="002E4A3B"/>
    <w:rsid w:val="002E57E1"/>
    <w:rsid w:val="002F1371"/>
    <w:rsid w:val="002F2611"/>
    <w:rsid w:val="002F262A"/>
    <w:rsid w:val="002F2678"/>
    <w:rsid w:val="002F297B"/>
    <w:rsid w:val="002F2C2C"/>
    <w:rsid w:val="002F356E"/>
    <w:rsid w:val="002F38DF"/>
    <w:rsid w:val="002F3C07"/>
    <w:rsid w:val="002F46F0"/>
    <w:rsid w:val="002F510D"/>
    <w:rsid w:val="002F563D"/>
    <w:rsid w:val="002F5892"/>
    <w:rsid w:val="002F6481"/>
    <w:rsid w:val="002F6A7A"/>
    <w:rsid w:val="002F7F54"/>
    <w:rsid w:val="0030125B"/>
    <w:rsid w:val="003032F8"/>
    <w:rsid w:val="00304B6C"/>
    <w:rsid w:val="00304D83"/>
    <w:rsid w:val="00305128"/>
    <w:rsid w:val="00307F06"/>
    <w:rsid w:val="0031202D"/>
    <w:rsid w:val="00312072"/>
    <w:rsid w:val="003133DB"/>
    <w:rsid w:val="00315374"/>
    <w:rsid w:val="00315BD6"/>
    <w:rsid w:val="00316EDB"/>
    <w:rsid w:val="0031720F"/>
    <w:rsid w:val="00317D30"/>
    <w:rsid w:val="00320C91"/>
    <w:rsid w:val="00321061"/>
    <w:rsid w:val="003215C8"/>
    <w:rsid w:val="003230C7"/>
    <w:rsid w:val="0032333F"/>
    <w:rsid w:val="00323605"/>
    <w:rsid w:val="00324CCE"/>
    <w:rsid w:val="00324E24"/>
    <w:rsid w:val="00326A86"/>
    <w:rsid w:val="003270B4"/>
    <w:rsid w:val="003277FA"/>
    <w:rsid w:val="00327C65"/>
    <w:rsid w:val="00330163"/>
    <w:rsid w:val="003317CD"/>
    <w:rsid w:val="0033203A"/>
    <w:rsid w:val="0033324E"/>
    <w:rsid w:val="0033407F"/>
    <w:rsid w:val="00334516"/>
    <w:rsid w:val="00334EF5"/>
    <w:rsid w:val="0033567F"/>
    <w:rsid w:val="0033625C"/>
    <w:rsid w:val="0033695E"/>
    <w:rsid w:val="00342AAA"/>
    <w:rsid w:val="00343A9D"/>
    <w:rsid w:val="00343E9C"/>
    <w:rsid w:val="00344543"/>
    <w:rsid w:val="00344CAB"/>
    <w:rsid w:val="00346C25"/>
    <w:rsid w:val="003472FD"/>
    <w:rsid w:val="00347423"/>
    <w:rsid w:val="00350563"/>
    <w:rsid w:val="00351241"/>
    <w:rsid w:val="003521BC"/>
    <w:rsid w:val="003521C1"/>
    <w:rsid w:val="0035394F"/>
    <w:rsid w:val="00354C70"/>
    <w:rsid w:val="0035595C"/>
    <w:rsid w:val="00355D17"/>
    <w:rsid w:val="00355F26"/>
    <w:rsid w:val="00356430"/>
    <w:rsid w:val="00357813"/>
    <w:rsid w:val="00360130"/>
    <w:rsid w:val="00360345"/>
    <w:rsid w:val="00361FFD"/>
    <w:rsid w:val="003633F7"/>
    <w:rsid w:val="0036433C"/>
    <w:rsid w:val="003648F0"/>
    <w:rsid w:val="00364992"/>
    <w:rsid w:val="00365840"/>
    <w:rsid w:val="00371532"/>
    <w:rsid w:val="00371935"/>
    <w:rsid w:val="00371AE3"/>
    <w:rsid w:val="0037254B"/>
    <w:rsid w:val="00372C11"/>
    <w:rsid w:val="00372E4D"/>
    <w:rsid w:val="00373521"/>
    <w:rsid w:val="00374069"/>
    <w:rsid w:val="00374A05"/>
    <w:rsid w:val="00375BD9"/>
    <w:rsid w:val="003773CF"/>
    <w:rsid w:val="00381F36"/>
    <w:rsid w:val="0038216F"/>
    <w:rsid w:val="00382AAF"/>
    <w:rsid w:val="003838CB"/>
    <w:rsid w:val="00384121"/>
    <w:rsid w:val="00384353"/>
    <w:rsid w:val="00384FCF"/>
    <w:rsid w:val="003866B1"/>
    <w:rsid w:val="003871BD"/>
    <w:rsid w:val="00390069"/>
    <w:rsid w:val="00391235"/>
    <w:rsid w:val="00391EA5"/>
    <w:rsid w:val="0039212C"/>
    <w:rsid w:val="00392F85"/>
    <w:rsid w:val="00393A25"/>
    <w:rsid w:val="00395861"/>
    <w:rsid w:val="00395D50"/>
    <w:rsid w:val="00396EE7"/>
    <w:rsid w:val="003A1014"/>
    <w:rsid w:val="003A1988"/>
    <w:rsid w:val="003A1BF5"/>
    <w:rsid w:val="003A1E7F"/>
    <w:rsid w:val="003A2180"/>
    <w:rsid w:val="003A27FA"/>
    <w:rsid w:val="003A50DD"/>
    <w:rsid w:val="003A7019"/>
    <w:rsid w:val="003A7806"/>
    <w:rsid w:val="003A798F"/>
    <w:rsid w:val="003A7B2D"/>
    <w:rsid w:val="003B05D0"/>
    <w:rsid w:val="003B0AF4"/>
    <w:rsid w:val="003B1749"/>
    <w:rsid w:val="003B19E8"/>
    <w:rsid w:val="003B1B03"/>
    <w:rsid w:val="003B25BF"/>
    <w:rsid w:val="003B3373"/>
    <w:rsid w:val="003B5A01"/>
    <w:rsid w:val="003C0A23"/>
    <w:rsid w:val="003C0C52"/>
    <w:rsid w:val="003C27B8"/>
    <w:rsid w:val="003C2917"/>
    <w:rsid w:val="003C2F4C"/>
    <w:rsid w:val="003C3280"/>
    <w:rsid w:val="003C5A09"/>
    <w:rsid w:val="003C5DD4"/>
    <w:rsid w:val="003C784D"/>
    <w:rsid w:val="003C7CF1"/>
    <w:rsid w:val="003D1254"/>
    <w:rsid w:val="003D39FB"/>
    <w:rsid w:val="003D3C19"/>
    <w:rsid w:val="003D4FE0"/>
    <w:rsid w:val="003D60E4"/>
    <w:rsid w:val="003D685D"/>
    <w:rsid w:val="003D745F"/>
    <w:rsid w:val="003E0720"/>
    <w:rsid w:val="003E5177"/>
    <w:rsid w:val="003E5B6A"/>
    <w:rsid w:val="003E63A2"/>
    <w:rsid w:val="003E6BB3"/>
    <w:rsid w:val="003E7C01"/>
    <w:rsid w:val="003F085F"/>
    <w:rsid w:val="003F1162"/>
    <w:rsid w:val="003F391B"/>
    <w:rsid w:val="003F4569"/>
    <w:rsid w:val="003F72C0"/>
    <w:rsid w:val="003F7557"/>
    <w:rsid w:val="004002B3"/>
    <w:rsid w:val="004007DC"/>
    <w:rsid w:val="00400A1E"/>
    <w:rsid w:val="00401C41"/>
    <w:rsid w:val="00401FCF"/>
    <w:rsid w:val="0040315A"/>
    <w:rsid w:val="004049F1"/>
    <w:rsid w:val="004056AC"/>
    <w:rsid w:val="00406363"/>
    <w:rsid w:val="004077AF"/>
    <w:rsid w:val="00407D99"/>
    <w:rsid w:val="004109A2"/>
    <w:rsid w:val="00410E4A"/>
    <w:rsid w:val="00410EDA"/>
    <w:rsid w:val="00413AF0"/>
    <w:rsid w:val="00414A54"/>
    <w:rsid w:val="00414FE0"/>
    <w:rsid w:val="0041575C"/>
    <w:rsid w:val="004168B2"/>
    <w:rsid w:val="00420F9F"/>
    <w:rsid w:val="004224A9"/>
    <w:rsid w:val="00422888"/>
    <w:rsid w:val="00423311"/>
    <w:rsid w:val="00424F8C"/>
    <w:rsid w:val="0042645A"/>
    <w:rsid w:val="00427A1C"/>
    <w:rsid w:val="00427BA9"/>
    <w:rsid w:val="00427D37"/>
    <w:rsid w:val="004306A8"/>
    <w:rsid w:val="00432A13"/>
    <w:rsid w:val="00432A7D"/>
    <w:rsid w:val="0043328C"/>
    <w:rsid w:val="004353BE"/>
    <w:rsid w:val="004356E6"/>
    <w:rsid w:val="00435861"/>
    <w:rsid w:val="00435A8E"/>
    <w:rsid w:val="00436A47"/>
    <w:rsid w:val="00437456"/>
    <w:rsid w:val="00440B63"/>
    <w:rsid w:val="00441291"/>
    <w:rsid w:val="00441A82"/>
    <w:rsid w:val="00443837"/>
    <w:rsid w:val="00443B6F"/>
    <w:rsid w:val="00443BC9"/>
    <w:rsid w:val="004442F6"/>
    <w:rsid w:val="00445480"/>
    <w:rsid w:val="00447B9C"/>
    <w:rsid w:val="00447E3D"/>
    <w:rsid w:val="00450932"/>
    <w:rsid w:val="00451DA7"/>
    <w:rsid w:val="004523CB"/>
    <w:rsid w:val="0045283A"/>
    <w:rsid w:val="004532B8"/>
    <w:rsid w:val="00453AE1"/>
    <w:rsid w:val="00454D83"/>
    <w:rsid w:val="00455527"/>
    <w:rsid w:val="004555C7"/>
    <w:rsid w:val="00455B3C"/>
    <w:rsid w:val="00455DD7"/>
    <w:rsid w:val="00456245"/>
    <w:rsid w:val="00456578"/>
    <w:rsid w:val="0045665D"/>
    <w:rsid w:val="0046094F"/>
    <w:rsid w:val="00460EB6"/>
    <w:rsid w:val="00460ED2"/>
    <w:rsid w:val="00462429"/>
    <w:rsid w:val="004625DF"/>
    <w:rsid w:val="004631E6"/>
    <w:rsid w:val="00463E33"/>
    <w:rsid w:val="00465118"/>
    <w:rsid w:val="00467F98"/>
    <w:rsid w:val="00470962"/>
    <w:rsid w:val="00470A6E"/>
    <w:rsid w:val="004720A0"/>
    <w:rsid w:val="00472677"/>
    <w:rsid w:val="004740D8"/>
    <w:rsid w:val="0047415C"/>
    <w:rsid w:val="00474254"/>
    <w:rsid w:val="00474C52"/>
    <w:rsid w:val="00474EC3"/>
    <w:rsid w:val="00476758"/>
    <w:rsid w:val="00481195"/>
    <w:rsid w:val="00481278"/>
    <w:rsid w:val="00482E00"/>
    <w:rsid w:val="00484F1F"/>
    <w:rsid w:val="00484FF7"/>
    <w:rsid w:val="00485A9B"/>
    <w:rsid w:val="00486BE8"/>
    <w:rsid w:val="004912D0"/>
    <w:rsid w:val="00491358"/>
    <w:rsid w:val="004934B7"/>
    <w:rsid w:val="00493824"/>
    <w:rsid w:val="00493FF7"/>
    <w:rsid w:val="0049464D"/>
    <w:rsid w:val="00494A84"/>
    <w:rsid w:val="004954A7"/>
    <w:rsid w:val="00496F2B"/>
    <w:rsid w:val="004A0570"/>
    <w:rsid w:val="004A1E9C"/>
    <w:rsid w:val="004A2CC3"/>
    <w:rsid w:val="004A346A"/>
    <w:rsid w:val="004A3622"/>
    <w:rsid w:val="004A48B1"/>
    <w:rsid w:val="004A5A57"/>
    <w:rsid w:val="004A5BD7"/>
    <w:rsid w:val="004A6476"/>
    <w:rsid w:val="004A662A"/>
    <w:rsid w:val="004A678C"/>
    <w:rsid w:val="004A6945"/>
    <w:rsid w:val="004A6D2C"/>
    <w:rsid w:val="004A7273"/>
    <w:rsid w:val="004A7518"/>
    <w:rsid w:val="004B029E"/>
    <w:rsid w:val="004B286A"/>
    <w:rsid w:val="004B6950"/>
    <w:rsid w:val="004B69E6"/>
    <w:rsid w:val="004B7432"/>
    <w:rsid w:val="004C0111"/>
    <w:rsid w:val="004C1DA6"/>
    <w:rsid w:val="004C2ADC"/>
    <w:rsid w:val="004C31CA"/>
    <w:rsid w:val="004C4B80"/>
    <w:rsid w:val="004C4F26"/>
    <w:rsid w:val="004D051A"/>
    <w:rsid w:val="004D1C09"/>
    <w:rsid w:val="004D322E"/>
    <w:rsid w:val="004D5C9E"/>
    <w:rsid w:val="004E11B7"/>
    <w:rsid w:val="004E20C1"/>
    <w:rsid w:val="004E21C4"/>
    <w:rsid w:val="004E3B2B"/>
    <w:rsid w:val="004E5F6F"/>
    <w:rsid w:val="004E6B19"/>
    <w:rsid w:val="004F0B09"/>
    <w:rsid w:val="004F1835"/>
    <w:rsid w:val="004F2D3F"/>
    <w:rsid w:val="004F3216"/>
    <w:rsid w:val="004F43FA"/>
    <w:rsid w:val="004F49B6"/>
    <w:rsid w:val="004F4F19"/>
    <w:rsid w:val="004F5098"/>
    <w:rsid w:val="004F52B9"/>
    <w:rsid w:val="004F5307"/>
    <w:rsid w:val="004F54AD"/>
    <w:rsid w:val="004F69B8"/>
    <w:rsid w:val="004F7AC6"/>
    <w:rsid w:val="004F7F20"/>
    <w:rsid w:val="0050046A"/>
    <w:rsid w:val="005048C4"/>
    <w:rsid w:val="005055B3"/>
    <w:rsid w:val="0050561B"/>
    <w:rsid w:val="005104B3"/>
    <w:rsid w:val="00510B20"/>
    <w:rsid w:val="00510EC4"/>
    <w:rsid w:val="00511891"/>
    <w:rsid w:val="00512D9C"/>
    <w:rsid w:val="00516893"/>
    <w:rsid w:val="00517376"/>
    <w:rsid w:val="00520014"/>
    <w:rsid w:val="00520BED"/>
    <w:rsid w:val="00521F32"/>
    <w:rsid w:val="00522B10"/>
    <w:rsid w:val="00522CEE"/>
    <w:rsid w:val="00522D22"/>
    <w:rsid w:val="00523BFE"/>
    <w:rsid w:val="00524739"/>
    <w:rsid w:val="00524BEA"/>
    <w:rsid w:val="00524DB5"/>
    <w:rsid w:val="005278D2"/>
    <w:rsid w:val="00527D27"/>
    <w:rsid w:val="00530889"/>
    <w:rsid w:val="00533845"/>
    <w:rsid w:val="005370B1"/>
    <w:rsid w:val="005378AA"/>
    <w:rsid w:val="00540892"/>
    <w:rsid w:val="00541487"/>
    <w:rsid w:val="005415C8"/>
    <w:rsid w:val="00541634"/>
    <w:rsid w:val="00541C0C"/>
    <w:rsid w:val="00542534"/>
    <w:rsid w:val="005434D6"/>
    <w:rsid w:val="00543E35"/>
    <w:rsid w:val="00544B12"/>
    <w:rsid w:val="00544ECA"/>
    <w:rsid w:val="00544F1F"/>
    <w:rsid w:val="00547A27"/>
    <w:rsid w:val="00551B0C"/>
    <w:rsid w:val="00551B25"/>
    <w:rsid w:val="00552593"/>
    <w:rsid w:val="005531AD"/>
    <w:rsid w:val="00553EA5"/>
    <w:rsid w:val="00555397"/>
    <w:rsid w:val="00556216"/>
    <w:rsid w:val="00556246"/>
    <w:rsid w:val="005569F4"/>
    <w:rsid w:val="00560318"/>
    <w:rsid w:val="005616DF"/>
    <w:rsid w:val="00562BB5"/>
    <w:rsid w:val="0056443F"/>
    <w:rsid w:val="00565295"/>
    <w:rsid w:val="0056530A"/>
    <w:rsid w:val="00565E3B"/>
    <w:rsid w:val="0056653A"/>
    <w:rsid w:val="00570195"/>
    <w:rsid w:val="005721E9"/>
    <w:rsid w:val="0057261A"/>
    <w:rsid w:val="00572B1C"/>
    <w:rsid w:val="00573E97"/>
    <w:rsid w:val="0057472A"/>
    <w:rsid w:val="0057505F"/>
    <w:rsid w:val="005766EF"/>
    <w:rsid w:val="005774DA"/>
    <w:rsid w:val="00580B98"/>
    <w:rsid w:val="00580FDA"/>
    <w:rsid w:val="00582407"/>
    <w:rsid w:val="0058240F"/>
    <w:rsid w:val="00582740"/>
    <w:rsid w:val="00582D4F"/>
    <w:rsid w:val="00584175"/>
    <w:rsid w:val="0058542A"/>
    <w:rsid w:val="0058596C"/>
    <w:rsid w:val="00585D41"/>
    <w:rsid w:val="00586056"/>
    <w:rsid w:val="00594B21"/>
    <w:rsid w:val="00596D87"/>
    <w:rsid w:val="005975D2"/>
    <w:rsid w:val="005A1820"/>
    <w:rsid w:val="005A1DAC"/>
    <w:rsid w:val="005A2DFA"/>
    <w:rsid w:val="005A30C2"/>
    <w:rsid w:val="005A3F17"/>
    <w:rsid w:val="005A4C61"/>
    <w:rsid w:val="005A4E8B"/>
    <w:rsid w:val="005A54D4"/>
    <w:rsid w:val="005A5B65"/>
    <w:rsid w:val="005A6D6A"/>
    <w:rsid w:val="005A7040"/>
    <w:rsid w:val="005A7485"/>
    <w:rsid w:val="005A7B70"/>
    <w:rsid w:val="005B186C"/>
    <w:rsid w:val="005B544C"/>
    <w:rsid w:val="005B625A"/>
    <w:rsid w:val="005B6F22"/>
    <w:rsid w:val="005B7AA6"/>
    <w:rsid w:val="005C0B98"/>
    <w:rsid w:val="005C1694"/>
    <w:rsid w:val="005C1858"/>
    <w:rsid w:val="005C29D5"/>
    <w:rsid w:val="005C4C43"/>
    <w:rsid w:val="005C56B3"/>
    <w:rsid w:val="005C5B99"/>
    <w:rsid w:val="005C7185"/>
    <w:rsid w:val="005C78CB"/>
    <w:rsid w:val="005D1BF4"/>
    <w:rsid w:val="005D1E4C"/>
    <w:rsid w:val="005D5A0A"/>
    <w:rsid w:val="005D5C88"/>
    <w:rsid w:val="005D5EDD"/>
    <w:rsid w:val="005D605C"/>
    <w:rsid w:val="005D6160"/>
    <w:rsid w:val="005D7189"/>
    <w:rsid w:val="005E0B7A"/>
    <w:rsid w:val="005E1635"/>
    <w:rsid w:val="005E1F35"/>
    <w:rsid w:val="005E2FBE"/>
    <w:rsid w:val="005E58A2"/>
    <w:rsid w:val="005E759F"/>
    <w:rsid w:val="005F0613"/>
    <w:rsid w:val="005F5D3B"/>
    <w:rsid w:val="005F624E"/>
    <w:rsid w:val="005F62EA"/>
    <w:rsid w:val="005F6779"/>
    <w:rsid w:val="005F683F"/>
    <w:rsid w:val="005F773A"/>
    <w:rsid w:val="00600FA7"/>
    <w:rsid w:val="00601CF2"/>
    <w:rsid w:val="006032DA"/>
    <w:rsid w:val="00603974"/>
    <w:rsid w:val="00604CC5"/>
    <w:rsid w:val="00605320"/>
    <w:rsid w:val="00606CC4"/>
    <w:rsid w:val="00610BC9"/>
    <w:rsid w:val="0061108A"/>
    <w:rsid w:val="0061152B"/>
    <w:rsid w:val="00611B7D"/>
    <w:rsid w:val="00611FAD"/>
    <w:rsid w:val="00612564"/>
    <w:rsid w:val="006138AC"/>
    <w:rsid w:val="00613AB5"/>
    <w:rsid w:val="00615147"/>
    <w:rsid w:val="00615282"/>
    <w:rsid w:val="006175A3"/>
    <w:rsid w:val="00621684"/>
    <w:rsid w:val="00621ED7"/>
    <w:rsid w:val="00622157"/>
    <w:rsid w:val="00622CB2"/>
    <w:rsid w:val="00623E5E"/>
    <w:rsid w:val="006240F8"/>
    <w:rsid w:val="0062581D"/>
    <w:rsid w:val="00625868"/>
    <w:rsid w:val="0062776A"/>
    <w:rsid w:val="00630DB8"/>
    <w:rsid w:val="00631481"/>
    <w:rsid w:val="00631A73"/>
    <w:rsid w:val="00631D5C"/>
    <w:rsid w:val="00634A55"/>
    <w:rsid w:val="00634E7B"/>
    <w:rsid w:val="00636565"/>
    <w:rsid w:val="00641205"/>
    <w:rsid w:val="006458D7"/>
    <w:rsid w:val="00645A1E"/>
    <w:rsid w:val="00645FBC"/>
    <w:rsid w:val="00646DD7"/>
    <w:rsid w:val="00646ED0"/>
    <w:rsid w:val="00646FFA"/>
    <w:rsid w:val="00647A53"/>
    <w:rsid w:val="00650529"/>
    <w:rsid w:val="00650B22"/>
    <w:rsid w:val="00651185"/>
    <w:rsid w:val="006518AA"/>
    <w:rsid w:val="00652F06"/>
    <w:rsid w:val="0065320A"/>
    <w:rsid w:val="00653C02"/>
    <w:rsid w:val="00654CA9"/>
    <w:rsid w:val="006554F1"/>
    <w:rsid w:val="00655FD6"/>
    <w:rsid w:val="006565FF"/>
    <w:rsid w:val="006575D1"/>
    <w:rsid w:val="0065767E"/>
    <w:rsid w:val="0065789C"/>
    <w:rsid w:val="006607CD"/>
    <w:rsid w:val="0066153F"/>
    <w:rsid w:val="00663C13"/>
    <w:rsid w:val="00664C98"/>
    <w:rsid w:val="00665892"/>
    <w:rsid w:val="00665968"/>
    <w:rsid w:val="00665CBE"/>
    <w:rsid w:val="00666E2B"/>
    <w:rsid w:val="006670F5"/>
    <w:rsid w:val="0066726D"/>
    <w:rsid w:val="00667C83"/>
    <w:rsid w:val="00670350"/>
    <w:rsid w:val="00671D07"/>
    <w:rsid w:val="00673F95"/>
    <w:rsid w:val="00675B32"/>
    <w:rsid w:val="00675F95"/>
    <w:rsid w:val="006765EB"/>
    <w:rsid w:val="00676FA8"/>
    <w:rsid w:val="006802CD"/>
    <w:rsid w:val="0068488D"/>
    <w:rsid w:val="00685D0A"/>
    <w:rsid w:val="00686608"/>
    <w:rsid w:val="0069007F"/>
    <w:rsid w:val="0069064B"/>
    <w:rsid w:val="006908F3"/>
    <w:rsid w:val="00690ABB"/>
    <w:rsid w:val="006918AA"/>
    <w:rsid w:val="00693636"/>
    <w:rsid w:val="00693861"/>
    <w:rsid w:val="006947FD"/>
    <w:rsid w:val="006953BB"/>
    <w:rsid w:val="006963B9"/>
    <w:rsid w:val="0069764F"/>
    <w:rsid w:val="00697ED8"/>
    <w:rsid w:val="006A035E"/>
    <w:rsid w:val="006A21A9"/>
    <w:rsid w:val="006A3D28"/>
    <w:rsid w:val="006A4B56"/>
    <w:rsid w:val="006A4C27"/>
    <w:rsid w:val="006A5BAF"/>
    <w:rsid w:val="006A60E6"/>
    <w:rsid w:val="006A6B27"/>
    <w:rsid w:val="006A6ECE"/>
    <w:rsid w:val="006A7B51"/>
    <w:rsid w:val="006A7BD9"/>
    <w:rsid w:val="006B0365"/>
    <w:rsid w:val="006B1036"/>
    <w:rsid w:val="006B14CE"/>
    <w:rsid w:val="006B2655"/>
    <w:rsid w:val="006B3C8E"/>
    <w:rsid w:val="006B3F44"/>
    <w:rsid w:val="006B7C7D"/>
    <w:rsid w:val="006C252B"/>
    <w:rsid w:val="006C269C"/>
    <w:rsid w:val="006C3ACD"/>
    <w:rsid w:val="006C42B9"/>
    <w:rsid w:val="006C4900"/>
    <w:rsid w:val="006C55FA"/>
    <w:rsid w:val="006C5780"/>
    <w:rsid w:val="006C5F9E"/>
    <w:rsid w:val="006D2342"/>
    <w:rsid w:val="006D2E68"/>
    <w:rsid w:val="006D2F3F"/>
    <w:rsid w:val="006D32CE"/>
    <w:rsid w:val="006D3357"/>
    <w:rsid w:val="006D38F2"/>
    <w:rsid w:val="006D46FE"/>
    <w:rsid w:val="006D4848"/>
    <w:rsid w:val="006D6537"/>
    <w:rsid w:val="006D73E8"/>
    <w:rsid w:val="006E12A6"/>
    <w:rsid w:val="006E456B"/>
    <w:rsid w:val="006E4F99"/>
    <w:rsid w:val="006E5E05"/>
    <w:rsid w:val="006E647A"/>
    <w:rsid w:val="006E767C"/>
    <w:rsid w:val="006F14B9"/>
    <w:rsid w:val="006F164F"/>
    <w:rsid w:val="006F1F67"/>
    <w:rsid w:val="006F3758"/>
    <w:rsid w:val="006F3A60"/>
    <w:rsid w:val="006F4887"/>
    <w:rsid w:val="006F4926"/>
    <w:rsid w:val="006F4C8C"/>
    <w:rsid w:val="006F5283"/>
    <w:rsid w:val="006F70FC"/>
    <w:rsid w:val="00700BA2"/>
    <w:rsid w:val="0070297A"/>
    <w:rsid w:val="00703E6F"/>
    <w:rsid w:val="00706591"/>
    <w:rsid w:val="00707569"/>
    <w:rsid w:val="00710289"/>
    <w:rsid w:val="0071088B"/>
    <w:rsid w:val="00712AD5"/>
    <w:rsid w:val="00712EE0"/>
    <w:rsid w:val="007150D8"/>
    <w:rsid w:val="0071559F"/>
    <w:rsid w:val="007177C7"/>
    <w:rsid w:val="00720242"/>
    <w:rsid w:val="00720674"/>
    <w:rsid w:val="007207C6"/>
    <w:rsid w:val="00722784"/>
    <w:rsid w:val="00723583"/>
    <w:rsid w:val="00725D1F"/>
    <w:rsid w:val="0072737E"/>
    <w:rsid w:val="00727512"/>
    <w:rsid w:val="007279D9"/>
    <w:rsid w:val="00727AAD"/>
    <w:rsid w:val="007302AE"/>
    <w:rsid w:val="00731336"/>
    <w:rsid w:val="007314BF"/>
    <w:rsid w:val="00733D55"/>
    <w:rsid w:val="0073481B"/>
    <w:rsid w:val="00734BFB"/>
    <w:rsid w:val="007360FD"/>
    <w:rsid w:val="00736244"/>
    <w:rsid w:val="007378D2"/>
    <w:rsid w:val="00737ECA"/>
    <w:rsid w:val="00741AD7"/>
    <w:rsid w:val="00741C07"/>
    <w:rsid w:val="00741E9C"/>
    <w:rsid w:val="00741FC1"/>
    <w:rsid w:val="0074208A"/>
    <w:rsid w:val="007430FE"/>
    <w:rsid w:val="00743C36"/>
    <w:rsid w:val="007440E5"/>
    <w:rsid w:val="0074509B"/>
    <w:rsid w:val="00746CAB"/>
    <w:rsid w:val="00747C48"/>
    <w:rsid w:val="00750C9B"/>
    <w:rsid w:val="00751011"/>
    <w:rsid w:val="007523D8"/>
    <w:rsid w:val="00754533"/>
    <w:rsid w:val="007548F5"/>
    <w:rsid w:val="00756A76"/>
    <w:rsid w:val="007606BB"/>
    <w:rsid w:val="007627E9"/>
    <w:rsid w:val="00763924"/>
    <w:rsid w:val="00763F69"/>
    <w:rsid w:val="00764846"/>
    <w:rsid w:val="0076700E"/>
    <w:rsid w:val="0077092F"/>
    <w:rsid w:val="00770C34"/>
    <w:rsid w:val="00770E60"/>
    <w:rsid w:val="007723D0"/>
    <w:rsid w:val="00772B59"/>
    <w:rsid w:val="00772D62"/>
    <w:rsid w:val="007733D6"/>
    <w:rsid w:val="007736D8"/>
    <w:rsid w:val="00773D74"/>
    <w:rsid w:val="00773DF6"/>
    <w:rsid w:val="00774713"/>
    <w:rsid w:val="00777C10"/>
    <w:rsid w:val="00780205"/>
    <w:rsid w:val="007802BA"/>
    <w:rsid w:val="00780B9C"/>
    <w:rsid w:val="00781280"/>
    <w:rsid w:val="00781A16"/>
    <w:rsid w:val="0078293A"/>
    <w:rsid w:val="0078340B"/>
    <w:rsid w:val="00783990"/>
    <w:rsid w:val="00787B20"/>
    <w:rsid w:val="00787E74"/>
    <w:rsid w:val="007912A8"/>
    <w:rsid w:val="00792988"/>
    <w:rsid w:val="00794537"/>
    <w:rsid w:val="00794A4E"/>
    <w:rsid w:val="007958CE"/>
    <w:rsid w:val="007979E5"/>
    <w:rsid w:val="00797C27"/>
    <w:rsid w:val="007A0237"/>
    <w:rsid w:val="007A0B34"/>
    <w:rsid w:val="007A2A46"/>
    <w:rsid w:val="007A3778"/>
    <w:rsid w:val="007A45EA"/>
    <w:rsid w:val="007A513E"/>
    <w:rsid w:val="007A5A1E"/>
    <w:rsid w:val="007A7B88"/>
    <w:rsid w:val="007A7BB7"/>
    <w:rsid w:val="007A7C49"/>
    <w:rsid w:val="007B0E58"/>
    <w:rsid w:val="007B1522"/>
    <w:rsid w:val="007B2655"/>
    <w:rsid w:val="007B26BD"/>
    <w:rsid w:val="007B2F75"/>
    <w:rsid w:val="007B3828"/>
    <w:rsid w:val="007B3CF3"/>
    <w:rsid w:val="007B4FC2"/>
    <w:rsid w:val="007B62F0"/>
    <w:rsid w:val="007B673B"/>
    <w:rsid w:val="007B72E0"/>
    <w:rsid w:val="007C0D6F"/>
    <w:rsid w:val="007C1787"/>
    <w:rsid w:val="007C1E78"/>
    <w:rsid w:val="007C1F56"/>
    <w:rsid w:val="007C264A"/>
    <w:rsid w:val="007C2802"/>
    <w:rsid w:val="007C35CF"/>
    <w:rsid w:val="007C4C7E"/>
    <w:rsid w:val="007C71EE"/>
    <w:rsid w:val="007C7AA2"/>
    <w:rsid w:val="007D04C7"/>
    <w:rsid w:val="007D1009"/>
    <w:rsid w:val="007D15FB"/>
    <w:rsid w:val="007D24BA"/>
    <w:rsid w:val="007D2FA5"/>
    <w:rsid w:val="007D3640"/>
    <w:rsid w:val="007D3A2F"/>
    <w:rsid w:val="007D5D57"/>
    <w:rsid w:val="007D68AF"/>
    <w:rsid w:val="007D6A27"/>
    <w:rsid w:val="007D7829"/>
    <w:rsid w:val="007E0A66"/>
    <w:rsid w:val="007E0EF5"/>
    <w:rsid w:val="007E129E"/>
    <w:rsid w:val="007E14AB"/>
    <w:rsid w:val="007E1E17"/>
    <w:rsid w:val="007E2159"/>
    <w:rsid w:val="007E4D7E"/>
    <w:rsid w:val="007E6522"/>
    <w:rsid w:val="007E6A52"/>
    <w:rsid w:val="007E7A7F"/>
    <w:rsid w:val="007E7C8D"/>
    <w:rsid w:val="007E7DAD"/>
    <w:rsid w:val="007F091B"/>
    <w:rsid w:val="007F0A82"/>
    <w:rsid w:val="007F1363"/>
    <w:rsid w:val="007F291A"/>
    <w:rsid w:val="007F5293"/>
    <w:rsid w:val="007F5420"/>
    <w:rsid w:val="007F67CC"/>
    <w:rsid w:val="007F6A10"/>
    <w:rsid w:val="007F7B0A"/>
    <w:rsid w:val="00801DC3"/>
    <w:rsid w:val="008021C8"/>
    <w:rsid w:val="00802C1C"/>
    <w:rsid w:val="00802D17"/>
    <w:rsid w:val="00804A67"/>
    <w:rsid w:val="008071B4"/>
    <w:rsid w:val="0081034E"/>
    <w:rsid w:val="00810AF9"/>
    <w:rsid w:val="008122A6"/>
    <w:rsid w:val="00812CBE"/>
    <w:rsid w:val="00812EDD"/>
    <w:rsid w:val="008162A5"/>
    <w:rsid w:val="00817BA7"/>
    <w:rsid w:val="00817BDE"/>
    <w:rsid w:val="008222A4"/>
    <w:rsid w:val="00822372"/>
    <w:rsid w:val="00822459"/>
    <w:rsid w:val="00822A4C"/>
    <w:rsid w:val="00822A90"/>
    <w:rsid w:val="00823108"/>
    <w:rsid w:val="00823E9F"/>
    <w:rsid w:val="00825934"/>
    <w:rsid w:val="00825F38"/>
    <w:rsid w:val="00826130"/>
    <w:rsid w:val="00827699"/>
    <w:rsid w:val="00827A02"/>
    <w:rsid w:val="0083141D"/>
    <w:rsid w:val="008326F4"/>
    <w:rsid w:val="00832A15"/>
    <w:rsid w:val="00833980"/>
    <w:rsid w:val="00833BE2"/>
    <w:rsid w:val="00834C8A"/>
    <w:rsid w:val="00835069"/>
    <w:rsid w:val="0083548A"/>
    <w:rsid w:val="00835B74"/>
    <w:rsid w:val="00840984"/>
    <w:rsid w:val="008417D3"/>
    <w:rsid w:val="00842245"/>
    <w:rsid w:val="00842737"/>
    <w:rsid w:val="00842B89"/>
    <w:rsid w:val="00843BBF"/>
    <w:rsid w:val="00844764"/>
    <w:rsid w:val="008463D2"/>
    <w:rsid w:val="008470A1"/>
    <w:rsid w:val="00850733"/>
    <w:rsid w:val="00850ECB"/>
    <w:rsid w:val="00851F9D"/>
    <w:rsid w:val="0085219F"/>
    <w:rsid w:val="008527E4"/>
    <w:rsid w:val="00855D99"/>
    <w:rsid w:val="008563C9"/>
    <w:rsid w:val="00856D74"/>
    <w:rsid w:val="00856E72"/>
    <w:rsid w:val="0085740E"/>
    <w:rsid w:val="008577F9"/>
    <w:rsid w:val="008607AF"/>
    <w:rsid w:val="008614D3"/>
    <w:rsid w:val="00861969"/>
    <w:rsid w:val="00862574"/>
    <w:rsid w:val="00865314"/>
    <w:rsid w:val="00865483"/>
    <w:rsid w:val="00865AE5"/>
    <w:rsid w:val="00865FB0"/>
    <w:rsid w:val="00865FEB"/>
    <w:rsid w:val="008704A2"/>
    <w:rsid w:val="008725E2"/>
    <w:rsid w:val="00872DA1"/>
    <w:rsid w:val="00872E53"/>
    <w:rsid w:val="00873475"/>
    <w:rsid w:val="00874162"/>
    <w:rsid w:val="008746C3"/>
    <w:rsid w:val="0087777B"/>
    <w:rsid w:val="00877BC9"/>
    <w:rsid w:val="00880696"/>
    <w:rsid w:val="008810C0"/>
    <w:rsid w:val="00882BC9"/>
    <w:rsid w:val="008834A0"/>
    <w:rsid w:val="008859D0"/>
    <w:rsid w:val="00885D79"/>
    <w:rsid w:val="0088619B"/>
    <w:rsid w:val="00886988"/>
    <w:rsid w:val="008877ED"/>
    <w:rsid w:val="0089105E"/>
    <w:rsid w:val="00891E17"/>
    <w:rsid w:val="00893268"/>
    <w:rsid w:val="00895188"/>
    <w:rsid w:val="008A01A9"/>
    <w:rsid w:val="008A0C45"/>
    <w:rsid w:val="008A2653"/>
    <w:rsid w:val="008A30F7"/>
    <w:rsid w:val="008A3A0D"/>
    <w:rsid w:val="008A4EBF"/>
    <w:rsid w:val="008A54A6"/>
    <w:rsid w:val="008A68BE"/>
    <w:rsid w:val="008A712A"/>
    <w:rsid w:val="008B0A02"/>
    <w:rsid w:val="008B0D9C"/>
    <w:rsid w:val="008B1884"/>
    <w:rsid w:val="008B33B6"/>
    <w:rsid w:val="008B39D2"/>
    <w:rsid w:val="008B43C3"/>
    <w:rsid w:val="008B6F5E"/>
    <w:rsid w:val="008B7298"/>
    <w:rsid w:val="008B72AC"/>
    <w:rsid w:val="008B7D9E"/>
    <w:rsid w:val="008C0483"/>
    <w:rsid w:val="008C0935"/>
    <w:rsid w:val="008C1CBE"/>
    <w:rsid w:val="008C2183"/>
    <w:rsid w:val="008C2711"/>
    <w:rsid w:val="008C34F4"/>
    <w:rsid w:val="008C481A"/>
    <w:rsid w:val="008C48A4"/>
    <w:rsid w:val="008C613E"/>
    <w:rsid w:val="008C6571"/>
    <w:rsid w:val="008C68AC"/>
    <w:rsid w:val="008C7888"/>
    <w:rsid w:val="008C7F96"/>
    <w:rsid w:val="008D1390"/>
    <w:rsid w:val="008D15FA"/>
    <w:rsid w:val="008D1C7C"/>
    <w:rsid w:val="008D1F9E"/>
    <w:rsid w:val="008D3DDB"/>
    <w:rsid w:val="008D575F"/>
    <w:rsid w:val="008D6CD8"/>
    <w:rsid w:val="008D7379"/>
    <w:rsid w:val="008D7502"/>
    <w:rsid w:val="008D75E8"/>
    <w:rsid w:val="008D770C"/>
    <w:rsid w:val="008E00E6"/>
    <w:rsid w:val="008E0D0F"/>
    <w:rsid w:val="008E0FF2"/>
    <w:rsid w:val="008E29B2"/>
    <w:rsid w:val="008E5518"/>
    <w:rsid w:val="008E56AD"/>
    <w:rsid w:val="008E5786"/>
    <w:rsid w:val="008E620C"/>
    <w:rsid w:val="008E6224"/>
    <w:rsid w:val="008E7559"/>
    <w:rsid w:val="008F0712"/>
    <w:rsid w:val="008F0883"/>
    <w:rsid w:val="008F0BE1"/>
    <w:rsid w:val="008F191F"/>
    <w:rsid w:val="008F249F"/>
    <w:rsid w:val="008F27C7"/>
    <w:rsid w:val="008F3B04"/>
    <w:rsid w:val="008F55E1"/>
    <w:rsid w:val="008F6422"/>
    <w:rsid w:val="008F67F1"/>
    <w:rsid w:val="008F7184"/>
    <w:rsid w:val="008F7CF9"/>
    <w:rsid w:val="00900139"/>
    <w:rsid w:val="009012B1"/>
    <w:rsid w:val="00901D8D"/>
    <w:rsid w:val="009025FF"/>
    <w:rsid w:val="00902E34"/>
    <w:rsid w:val="00903130"/>
    <w:rsid w:val="0090433F"/>
    <w:rsid w:val="00907833"/>
    <w:rsid w:val="00910432"/>
    <w:rsid w:val="0091044B"/>
    <w:rsid w:val="00910E29"/>
    <w:rsid w:val="0091228F"/>
    <w:rsid w:val="0091297F"/>
    <w:rsid w:val="00914AAE"/>
    <w:rsid w:val="00916DEB"/>
    <w:rsid w:val="00916EED"/>
    <w:rsid w:val="00917A9A"/>
    <w:rsid w:val="009207CB"/>
    <w:rsid w:val="009209CE"/>
    <w:rsid w:val="00921A26"/>
    <w:rsid w:val="00922909"/>
    <w:rsid w:val="009236DF"/>
    <w:rsid w:val="00924018"/>
    <w:rsid w:val="00924BB8"/>
    <w:rsid w:val="00924D28"/>
    <w:rsid w:val="00925A94"/>
    <w:rsid w:val="00925EF0"/>
    <w:rsid w:val="00926E7D"/>
    <w:rsid w:val="00927507"/>
    <w:rsid w:val="0093018C"/>
    <w:rsid w:val="0093033F"/>
    <w:rsid w:val="009304CF"/>
    <w:rsid w:val="009319CA"/>
    <w:rsid w:val="00932250"/>
    <w:rsid w:val="0093250A"/>
    <w:rsid w:val="0093366D"/>
    <w:rsid w:val="009336D9"/>
    <w:rsid w:val="00934209"/>
    <w:rsid w:val="009347CB"/>
    <w:rsid w:val="00934E33"/>
    <w:rsid w:val="00935CF3"/>
    <w:rsid w:val="00936C59"/>
    <w:rsid w:val="0094113E"/>
    <w:rsid w:val="009425F5"/>
    <w:rsid w:val="00942B48"/>
    <w:rsid w:val="00943F78"/>
    <w:rsid w:val="00944E1B"/>
    <w:rsid w:val="00944F56"/>
    <w:rsid w:val="0094519E"/>
    <w:rsid w:val="00945E76"/>
    <w:rsid w:val="0094617C"/>
    <w:rsid w:val="009467C3"/>
    <w:rsid w:val="00947793"/>
    <w:rsid w:val="009477B3"/>
    <w:rsid w:val="00950791"/>
    <w:rsid w:val="00952159"/>
    <w:rsid w:val="00952EBF"/>
    <w:rsid w:val="00953D0C"/>
    <w:rsid w:val="00954068"/>
    <w:rsid w:val="00954789"/>
    <w:rsid w:val="009549C1"/>
    <w:rsid w:val="00954C05"/>
    <w:rsid w:val="00954D7F"/>
    <w:rsid w:val="0095549C"/>
    <w:rsid w:val="00956CC7"/>
    <w:rsid w:val="00957151"/>
    <w:rsid w:val="00957232"/>
    <w:rsid w:val="00957D4C"/>
    <w:rsid w:val="00960605"/>
    <w:rsid w:val="00962650"/>
    <w:rsid w:val="0096406D"/>
    <w:rsid w:val="00971CF2"/>
    <w:rsid w:val="00972358"/>
    <w:rsid w:val="009743AD"/>
    <w:rsid w:val="009748BE"/>
    <w:rsid w:val="00975087"/>
    <w:rsid w:val="00975E62"/>
    <w:rsid w:val="0097669D"/>
    <w:rsid w:val="00977165"/>
    <w:rsid w:val="009812FA"/>
    <w:rsid w:val="00982C72"/>
    <w:rsid w:val="009830EF"/>
    <w:rsid w:val="009863A5"/>
    <w:rsid w:val="009867B2"/>
    <w:rsid w:val="0098695B"/>
    <w:rsid w:val="00986FFD"/>
    <w:rsid w:val="0098747C"/>
    <w:rsid w:val="009877CA"/>
    <w:rsid w:val="00987C05"/>
    <w:rsid w:val="009901EE"/>
    <w:rsid w:val="00990912"/>
    <w:rsid w:val="00990AD6"/>
    <w:rsid w:val="0099189D"/>
    <w:rsid w:val="00991F24"/>
    <w:rsid w:val="00993A3E"/>
    <w:rsid w:val="00994678"/>
    <w:rsid w:val="00994D7B"/>
    <w:rsid w:val="00995F5A"/>
    <w:rsid w:val="009978E1"/>
    <w:rsid w:val="00997BA5"/>
    <w:rsid w:val="009A0918"/>
    <w:rsid w:val="009A17F4"/>
    <w:rsid w:val="009A1D46"/>
    <w:rsid w:val="009A3694"/>
    <w:rsid w:val="009A4ECC"/>
    <w:rsid w:val="009A59C3"/>
    <w:rsid w:val="009A5B14"/>
    <w:rsid w:val="009A7650"/>
    <w:rsid w:val="009A7BCE"/>
    <w:rsid w:val="009B1220"/>
    <w:rsid w:val="009B38C8"/>
    <w:rsid w:val="009B418D"/>
    <w:rsid w:val="009B455C"/>
    <w:rsid w:val="009B465E"/>
    <w:rsid w:val="009B466F"/>
    <w:rsid w:val="009B4F03"/>
    <w:rsid w:val="009B4FB9"/>
    <w:rsid w:val="009B794B"/>
    <w:rsid w:val="009C0DCD"/>
    <w:rsid w:val="009C3DE1"/>
    <w:rsid w:val="009C5860"/>
    <w:rsid w:val="009C62DB"/>
    <w:rsid w:val="009C670E"/>
    <w:rsid w:val="009C72F2"/>
    <w:rsid w:val="009C7325"/>
    <w:rsid w:val="009D088B"/>
    <w:rsid w:val="009D26B2"/>
    <w:rsid w:val="009D2E50"/>
    <w:rsid w:val="009D321E"/>
    <w:rsid w:val="009D355B"/>
    <w:rsid w:val="009D5BED"/>
    <w:rsid w:val="009D73E4"/>
    <w:rsid w:val="009D7617"/>
    <w:rsid w:val="009D7834"/>
    <w:rsid w:val="009E1E28"/>
    <w:rsid w:val="009E2665"/>
    <w:rsid w:val="009E30FA"/>
    <w:rsid w:val="009E35F6"/>
    <w:rsid w:val="009E42CE"/>
    <w:rsid w:val="009E4EBE"/>
    <w:rsid w:val="009E4F97"/>
    <w:rsid w:val="009E510F"/>
    <w:rsid w:val="009E5524"/>
    <w:rsid w:val="009E6560"/>
    <w:rsid w:val="009E7603"/>
    <w:rsid w:val="009E7E68"/>
    <w:rsid w:val="009F0694"/>
    <w:rsid w:val="009F1C8D"/>
    <w:rsid w:val="009F2A85"/>
    <w:rsid w:val="009F4109"/>
    <w:rsid w:val="009F4D4F"/>
    <w:rsid w:val="009F5F46"/>
    <w:rsid w:val="009F6CB9"/>
    <w:rsid w:val="00A01296"/>
    <w:rsid w:val="00A0151E"/>
    <w:rsid w:val="00A0153C"/>
    <w:rsid w:val="00A01731"/>
    <w:rsid w:val="00A01AC3"/>
    <w:rsid w:val="00A01AE0"/>
    <w:rsid w:val="00A02A68"/>
    <w:rsid w:val="00A04606"/>
    <w:rsid w:val="00A12A0C"/>
    <w:rsid w:val="00A12DC3"/>
    <w:rsid w:val="00A13C0D"/>
    <w:rsid w:val="00A1622C"/>
    <w:rsid w:val="00A16AF9"/>
    <w:rsid w:val="00A175CB"/>
    <w:rsid w:val="00A2044B"/>
    <w:rsid w:val="00A20777"/>
    <w:rsid w:val="00A21C4B"/>
    <w:rsid w:val="00A22BD6"/>
    <w:rsid w:val="00A22E19"/>
    <w:rsid w:val="00A23994"/>
    <w:rsid w:val="00A242C1"/>
    <w:rsid w:val="00A25537"/>
    <w:rsid w:val="00A271F1"/>
    <w:rsid w:val="00A307A1"/>
    <w:rsid w:val="00A30E6C"/>
    <w:rsid w:val="00A3277D"/>
    <w:rsid w:val="00A329AD"/>
    <w:rsid w:val="00A33741"/>
    <w:rsid w:val="00A33744"/>
    <w:rsid w:val="00A357EA"/>
    <w:rsid w:val="00A35E9C"/>
    <w:rsid w:val="00A361BF"/>
    <w:rsid w:val="00A3650B"/>
    <w:rsid w:val="00A3652D"/>
    <w:rsid w:val="00A3763B"/>
    <w:rsid w:val="00A415D9"/>
    <w:rsid w:val="00A41EA5"/>
    <w:rsid w:val="00A42603"/>
    <w:rsid w:val="00A4460E"/>
    <w:rsid w:val="00A4620A"/>
    <w:rsid w:val="00A4658D"/>
    <w:rsid w:val="00A50DF3"/>
    <w:rsid w:val="00A51A4C"/>
    <w:rsid w:val="00A51F72"/>
    <w:rsid w:val="00A52747"/>
    <w:rsid w:val="00A52CFC"/>
    <w:rsid w:val="00A53286"/>
    <w:rsid w:val="00A5333A"/>
    <w:rsid w:val="00A53C3E"/>
    <w:rsid w:val="00A55BB9"/>
    <w:rsid w:val="00A57B47"/>
    <w:rsid w:val="00A600F6"/>
    <w:rsid w:val="00A60152"/>
    <w:rsid w:val="00A60BCA"/>
    <w:rsid w:val="00A61939"/>
    <w:rsid w:val="00A6274A"/>
    <w:rsid w:val="00A63DCD"/>
    <w:rsid w:val="00A63F15"/>
    <w:rsid w:val="00A66804"/>
    <w:rsid w:val="00A675F4"/>
    <w:rsid w:val="00A7029B"/>
    <w:rsid w:val="00A71251"/>
    <w:rsid w:val="00A716C4"/>
    <w:rsid w:val="00A72185"/>
    <w:rsid w:val="00A73EEC"/>
    <w:rsid w:val="00A741AA"/>
    <w:rsid w:val="00A757D4"/>
    <w:rsid w:val="00A75E6D"/>
    <w:rsid w:val="00A76D3A"/>
    <w:rsid w:val="00A8089A"/>
    <w:rsid w:val="00A823E8"/>
    <w:rsid w:val="00A837A4"/>
    <w:rsid w:val="00A843CA"/>
    <w:rsid w:val="00A877D7"/>
    <w:rsid w:val="00A917DE"/>
    <w:rsid w:val="00A91F16"/>
    <w:rsid w:val="00A954FF"/>
    <w:rsid w:val="00A96F77"/>
    <w:rsid w:val="00A9737A"/>
    <w:rsid w:val="00A977CF"/>
    <w:rsid w:val="00AA01D0"/>
    <w:rsid w:val="00AA1732"/>
    <w:rsid w:val="00AA2C30"/>
    <w:rsid w:val="00AA2F8D"/>
    <w:rsid w:val="00AA325A"/>
    <w:rsid w:val="00AA412C"/>
    <w:rsid w:val="00AA503B"/>
    <w:rsid w:val="00AA6FE8"/>
    <w:rsid w:val="00AA7BF5"/>
    <w:rsid w:val="00AA7C65"/>
    <w:rsid w:val="00AB1EA5"/>
    <w:rsid w:val="00AB20F3"/>
    <w:rsid w:val="00AB29D4"/>
    <w:rsid w:val="00AB324E"/>
    <w:rsid w:val="00AB481C"/>
    <w:rsid w:val="00AB4D7E"/>
    <w:rsid w:val="00AB5E29"/>
    <w:rsid w:val="00AC30EB"/>
    <w:rsid w:val="00AC3E89"/>
    <w:rsid w:val="00AC4C82"/>
    <w:rsid w:val="00AC5178"/>
    <w:rsid w:val="00AC5809"/>
    <w:rsid w:val="00AD08FC"/>
    <w:rsid w:val="00AD2C9A"/>
    <w:rsid w:val="00AD3527"/>
    <w:rsid w:val="00AD37C8"/>
    <w:rsid w:val="00AD4667"/>
    <w:rsid w:val="00AD4E61"/>
    <w:rsid w:val="00AD500E"/>
    <w:rsid w:val="00AD57A5"/>
    <w:rsid w:val="00AD57A9"/>
    <w:rsid w:val="00AD6515"/>
    <w:rsid w:val="00AD6E26"/>
    <w:rsid w:val="00AE013D"/>
    <w:rsid w:val="00AE088D"/>
    <w:rsid w:val="00AE4386"/>
    <w:rsid w:val="00AE69A1"/>
    <w:rsid w:val="00AE7919"/>
    <w:rsid w:val="00AF03FE"/>
    <w:rsid w:val="00AF04EB"/>
    <w:rsid w:val="00AF0E17"/>
    <w:rsid w:val="00AF119B"/>
    <w:rsid w:val="00AF121D"/>
    <w:rsid w:val="00AF14A2"/>
    <w:rsid w:val="00AF1A36"/>
    <w:rsid w:val="00AF20EF"/>
    <w:rsid w:val="00AF3AA6"/>
    <w:rsid w:val="00AF3F1A"/>
    <w:rsid w:val="00AF46DB"/>
    <w:rsid w:val="00B00462"/>
    <w:rsid w:val="00B00CB9"/>
    <w:rsid w:val="00B013F4"/>
    <w:rsid w:val="00B02C82"/>
    <w:rsid w:val="00B03217"/>
    <w:rsid w:val="00B05490"/>
    <w:rsid w:val="00B05F74"/>
    <w:rsid w:val="00B1049F"/>
    <w:rsid w:val="00B1311E"/>
    <w:rsid w:val="00B134A9"/>
    <w:rsid w:val="00B13AA4"/>
    <w:rsid w:val="00B13B46"/>
    <w:rsid w:val="00B14E42"/>
    <w:rsid w:val="00B151E7"/>
    <w:rsid w:val="00B17E15"/>
    <w:rsid w:val="00B17EA8"/>
    <w:rsid w:val="00B2021B"/>
    <w:rsid w:val="00B21D71"/>
    <w:rsid w:val="00B250D0"/>
    <w:rsid w:val="00B2596D"/>
    <w:rsid w:val="00B279FC"/>
    <w:rsid w:val="00B27DA2"/>
    <w:rsid w:val="00B308CF"/>
    <w:rsid w:val="00B309DC"/>
    <w:rsid w:val="00B30C37"/>
    <w:rsid w:val="00B33611"/>
    <w:rsid w:val="00B34389"/>
    <w:rsid w:val="00B34EB5"/>
    <w:rsid w:val="00B40505"/>
    <w:rsid w:val="00B407EC"/>
    <w:rsid w:val="00B41129"/>
    <w:rsid w:val="00B41208"/>
    <w:rsid w:val="00B42949"/>
    <w:rsid w:val="00B43260"/>
    <w:rsid w:val="00B4334E"/>
    <w:rsid w:val="00B434A9"/>
    <w:rsid w:val="00B437AF"/>
    <w:rsid w:val="00B43C06"/>
    <w:rsid w:val="00B4499C"/>
    <w:rsid w:val="00B44C6E"/>
    <w:rsid w:val="00B468EF"/>
    <w:rsid w:val="00B47905"/>
    <w:rsid w:val="00B52331"/>
    <w:rsid w:val="00B550DC"/>
    <w:rsid w:val="00B5582E"/>
    <w:rsid w:val="00B5616F"/>
    <w:rsid w:val="00B5775B"/>
    <w:rsid w:val="00B5797B"/>
    <w:rsid w:val="00B57E98"/>
    <w:rsid w:val="00B61E71"/>
    <w:rsid w:val="00B62879"/>
    <w:rsid w:val="00B62AD9"/>
    <w:rsid w:val="00B63F7F"/>
    <w:rsid w:val="00B64170"/>
    <w:rsid w:val="00B64583"/>
    <w:rsid w:val="00B64B7B"/>
    <w:rsid w:val="00B64FD1"/>
    <w:rsid w:val="00B669BA"/>
    <w:rsid w:val="00B66DA1"/>
    <w:rsid w:val="00B675B2"/>
    <w:rsid w:val="00B72FCA"/>
    <w:rsid w:val="00B74B05"/>
    <w:rsid w:val="00B7573D"/>
    <w:rsid w:val="00B75979"/>
    <w:rsid w:val="00B75D92"/>
    <w:rsid w:val="00B76908"/>
    <w:rsid w:val="00B81E86"/>
    <w:rsid w:val="00B82626"/>
    <w:rsid w:val="00B82871"/>
    <w:rsid w:val="00B83967"/>
    <w:rsid w:val="00B84F7B"/>
    <w:rsid w:val="00B86FC8"/>
    <w:rsid w:val="00B8794F"/>
    <w:rsid w:val="00B87C41"/>
    <w:rsid w:val="00B90494"/>
    <w:rsid w:val="00B91032"/>
    <w:rsid w:val="00B96E13"/>
    <w:rsid w:val="00BA0C65"/>
    <w:rsid w:val="00BA1ACF"/>
    <w:rsid w:val="00BA1DA7"/>
    <w:rsid w:val="00BA2592"/>
    <w:rsid w:val="00BA2B88"/>
    <w:rsid w:val="00BA3F75"/>
    <w:rsid w:val="00BA4F39"/>
    <w:rsid w:val="00BA5498"/>
    <w:rsid w:val="00BA54F2"/>
    <w:rsid w:val="00BA65DE"/>
    <w:rsid w:val="00BA6E16"/>
    <w:rsid w:val="00BA7C78"/>
    <w:rsid w:val="00BB1C5A"/>
    <w:rsid w:val="00BB2B14"/>
    <w:rsid w:val="00BB3B6A"/>
    <w:rsid w:val="00BB598D"/>
    <w:rsid w:val="00BB5ECE"/>
    <w:rsid w:val="00BB65A0"/>
    <w:rsid w:val="00BB7916"/>
    <w:rsid w:val="00BB7C1F"/>
    <w:rsid w:val="00BC319E"/>
    <w:rsid w:val="00BC3412"/>
    <w:rsid w:val="00BC3D15"/>
    <w:rsid w:val="00BC43B1"/>
    <w:rsid w:val="00BC5194"/>
    <w:rsid w:val="00BC6399"/>
    <w:rsid w:val="00BC63EE"/>
    <w:rsid w:val="00BC6671"/>
    <w:rsid w:val="00BC69AF"/>
    <w:rsid w:val="00BC7984"/>
    <w:rsid w:val="00BC7A24"/>
    <w:rsid w:val="00BC7BC2"/>
    <w:rsid w:val="00BD0177"/>
    <w:rsid w:val="00BD0842"/>
    <w:rsid w:val="00BD41D6"/>
    <w:rsid w:val="00BE002A"/>
    <w:rsid w:val="00BE379A"/>
    <w:rsid w:val="00BE417D"/>
    <w:rsid w:val="00BE5B7F"/>
    <w:rsid w:val="00BE5F3C"/>
    <w:rsid w:val="00BE7EBA"/>
    <w:rsid w:val="00BF1060"/>
    <w:rsid w:val="00BF16F8"/>
    <w:rsid w:val="00BF201F"/>
    <w:rsid w:val="00BF2E1F"/>
    <w:rsid w:val="00BF3999"/>
    <w:rsid w:val="00BF4A40"/>
    <w:rsid w:val="00BF4AC0"/>
    <w:rsid w:val="00BF5029"/>
    <w:rsid w:val="00BF6B7F"/>
    <w:rsid w:val="00BF7A25"/>
    <w:rsid w:val="00C00108"/>
    <w:rsid w:val="00C00271"/>
    <w:rsid w:val="00C01CC8"/>
    <w:rsid w:val="00C01E74"/>
    <w:rsid w:val="00C029EC"/>
    <w:rsid w:val="00C03F3E"/>
    <w:rsid w:val="00C042BE"/>
    <w:rsid w:val="00C05C20"/>
    <w:rsid w:val="00C06239"/>
    <w:rsid w:val="00C10453"/>
    <w:rsid w:val="00C12EA8"/>
    <w:rsid w:val="00C12FC6"/>
    <w:rsid w:val="00C1370E"/>
    <w:rsid w:val="00C1512D"/>
    <w:rsid w:val="00C17D56"/>
    <w:rsid w:val="00C210DA"/>
    <w:rsid w:val="00C21968"/>
    <w:rsid w:val="00C2222B"/>
    <w:rsid w:val="00C2250E"/>
    <w:rsid w:val="00C23F78"/>
    <w:rsid w:val="00C27731"/>
    <w:rsid w:val="00C27C25"/>
    <w:rsid w:val="00C307C2"/>
    <w:rsid w:val="00C30D97"/>
    <w:rsid w:val="00C314D5"/>
    <w:rsid w:val="00C33120"/>
    <w:rsid w:val="00C34186"/>
    <w:rsid w:val="00C35427"/>
    <w:rsid w:val="00C35848"/>
    <w:rsid w:val="00C35ABC"/>
    <w:rsid w:val="00C35EC8"/>
    <w:rsid w:val="00C3710A"/>
    <w:rsid w:val="00C40371"/>
    <w:rsid w:val="00C404D8"/>
    <w:rsid w:val="00C406F4"/>
    <w:rsid w:val="00C419C5"/>
    <w:rsid w:val="00C41D58"/>
    <w:rsid w:val="00C4267F"/>
    <w:rsid w:val="00C429F9"/>
    <w:rsid w:val="00C43435"/>
    <w:rsid w:val="00C44694"/>
    <w:rsid w:val="00C45076"/>
    <w:rsid w:val="00C47372"/>
    <w:rsid w:val="00C50AC7"/>
    <w:rsid w:val="00C52022"/>
    <w:rsid w:val="00C53DC0"/>
    <w:rsid w:val="00C54183"/>
    <w:rsid w:val="00C54FCA"/>
    <w:rsid w:val="00C560A3"/>
    <w:rsid w:val="00C56B7F"/>
    <w:rsid w:val="00C62411"/>
    <w:rsid w:val="00C62D76"/>
    <w:rsid w:val="00C636B1"/>
    <w:rsid w:val="00C64339"/>
    <w:rsid w:val="00C6473D"/>
    <w:rsid w:val="00C668B2"/>
    <w:rsid w:val="00C700A1"/>
    <w:rsid w:val="00C73BAE"/>
    <w:rsid w:val="00C74CB9"/>
    <w:rsid w:val="00C75731"/>
    <w:rsid w:val="00C75E8F"/>
    <w:rsid w:val="00C76255"/>
    <w:rsid w:val="00C769CD"/>
    <w:rsid w:val="00C76DFD"/>
    <w:rsid w:val="00C80C96"/>
    <w:rsid w:val="00C82838"/>
    <w:rsid w:val="00C83BCE"/>
    <w:rsid w:val="00C843C5"/>
    <w:rsid w:val="00C86207"/>
    <w:rsid w:val="00C86B17"/>
    <w:rsid w:val="00C8721C"/>
    <w:rsid w:val="00C90763"/>
    <w:rsid w:val="00C90A3A"/>
    <w:rsid w:val="00C91691"/>
    <w:rsid w:val="00C91CFA"/>
    <w:rsid w:val="00C9251C"/>
    <w:rsid w:val="00C9265F"/>
    <w:rsid w:val="00C93D76"/>
    <w:rsid w:val="00C964C0"/>
    <w:rsid w:val="00CA127F"/>
    <w:rsid w:val="00CA36F0"/>
    <w:rsid w:val="00CA3D41"/>
    <w:rsid w:val="00CA53AE"/>
    <w:rsid w:val="00CA72BE"/>
    <w:rsid w:val="00CB183D"/>
    <w:rsid w:val="00CB2BC7"/>
    <w:rsid w:val="00CC023C"/>
    <w:rsid w:val="00CC03D4"/>
    <w:rsid w:val="00CC0833"/>
    <w:rsid w:val="00CC15D7"/>
    <w:rsid w:val="00CC21A4"/>
    <w:rsid w:val="00CC26EA"/>
    <w:rsid w:val="00CC3C5E"/>
    <w:rsid w:val="00CC407C"/>
    <w:rsid w:val="00CC4576"/>
    <w:rsid w:val="00CC7FBA"/>
    <w:rsid w:val="00CD0D1D"/>
    <w:rsid w:val="00CD0E15"/>
    <w:rsid w:val="00CD201D"/>
    <w:rsid w:val="00CD2A6A"/>
    <w:rsid w:val="00CD2D85"/>
    <w:rsid w:val="00CD3828"/>
    <w:rsid w:val="00CD4570"/>
    <w:rsid w:val="00CD538D"/>
    <w:rsid w:val="00CD6DD1"/>
    <w:rsid w:val="00CD79BD"/>
    <w:rsid w:val="00CD7A82"/>
    <w:rsid w:val="00CE056C"/>
    <w:rsid w:val="00CE1C3C"/>
    <w:rsid w:val="00CE24D5"/>
    <w:rsid w:val="00CE2791"/>
    <w:rsid w:val="00CE4144"/>
    <w:rsid w:val="00CE4A17"/>
    <w:rsid w:val="00CE4E2B"/>
    <w:rsid w:val="00CE6941"/>
    <w:rsid w:val="00CE71E4"/>
    <w:rsid w:val="00CE727C"/>
    <w:rsid w:val="00CE799E"/>
    <w:rsid w:val="00CF2B90"/>
    <w:rsid w:val="00CF3706"/>
    <w:rsid w:val="00CF49A7"/>
    <w:rsid w:val="00CF5483"/>
    <w:rsid w:val="00CF59CA"/>
    <w:rsid w:val="00CF5D18"/>
    <w:rsid w:val="00CF5F16"/>
    <w:rsid w:val="00CF68F5"/>
    <w:rsid w:val="00CF71C9"/>
    <w:rsid w:val="00CF7896"/>
    <w:rsid w:val="00D0068C"/>
    <w:rsid w:val="00D00A17"/>
    <w:rsid w:val="00D01609"/>
    <w:rsid w:val="00D01BB2"/>
    <w:rsid w:val="00D04B88"/>
    <w:rsid w:val="00D05483"/>
    <w:rsid w:val="00D05B4A"/>
    <w:rsid w:val="00D06F14"/>
    <w:rsid w:val="00D10AAA"/>
    <w:rsid w:val="00D12C07"/>
    <w:rsid w:val="00D1379A"/>
    <w:rsid w:val="00D149F5"/>
    <w:rsid w:val="00D16333"/>
    <w:rsid w:val="00D16512"/>
    <w:rsid w:val="00D16F88"/>
    <w:rsid w:val="00D228B9"/>
    <w:rsid w:val="00D23AFF"/>
    <w:rsid w:val="00D25B8B"/>
    <w:rsid w:val="00D30F8B"/>
    <w:rsid w:val="00D31CA1"/>
    <w:rsid w:val="00D31CDE"/>
    <w:rsid w:val="00D32265"/>
    <w:rsid w:val="00D326C1"/>
    <w:rsid w:val="00D32B65"/>
    <w:rsid w:val="00D32C66"/>
    <w:rsid w:val="00D34571"/>
    <w:rsid w:val="00D35D27"/>
    <w:rsid w:val="00D36FAA"/>
    <w:rsid w:val="00D375DC"/>
    <w:rsid w:val="00D421D9"/>
    <w:rsid w:val="00D43979"/>
    <w:rsid w:val="00D43EC0"/>
    <w:rsid w:val="00D44B74"/>
    <w:rsid w:val="00D457DC"/>
    <w:rsid w:val="00D45B1B"/>
    <w:rsid w:val="00D47C06"/>
    <w:rsid w:val="00D50CA9"/>
    <w:rsid w:val="00D514B2"/>
    <w:rsid w:val="00D53AA2"/>
    <w:rsid w:val="00D5406B"/>
    <w:rsid w:val="00D5450F"/>
    <w:rsid w:val="00D54FF2"/>
    <w:rsid w:val="00D54FFC"/>
    <w:rsid w:val="00D56B6A"/>
    <w:rsid w:val="00D616D9"/>
    <w:rsid w:val="00D63607"/>
    <w:rsid w:val="00D63D5B"/>
    <w:rsid w:val="00D672C2"/>
    <w:rsid w:val="00D672CA"/>
    <w:rsid w:val="00D67C6D"/>
    <w:rsid w:val="00D726B5"/>
    <w:rsid w:val="00D72777"/>
    <w:rsid w:val="00D74384"/>
    <w:rsid w:val="00D74624"/>
    <w:rsid w:val="00D74DBC"/>
    <w:rsid w:val="00D75B9E"/>
    <w:rsid w:val="00D772E7"/>
    <w:rsid w:val="00D820B6"/>
    <w:rsid w:val="00D82B14"/>
    <w:rsid w:val="00D834F4"/>
    <w:rsid w:val="00D85019"/>
    <w:rsid w:val="00D8541A"/>
    <w:rsid w:val="00D85C4B"/>
    <w:rsid w:val="00D86007"/>
    <w:rsid w:val="00D8624D"/>
    <w:rsid w:val="00D87436"/>
    <w:rsid w:val="00D9109A"/>
    <w:rsid w:val="00D91F12"/>
    <w:rsid w:val="00D92D79"/>
    <w:rsid w:val="00D948F8"/>
    <w:rsid w:val="00D96455"/>
    <w:rsid w:val="00D96CF5"/>
    <w:rsid w:val="00D97C73"/>
    <w:rsid w:val="00DA096C"/>
    <w:rsid w:val="00DA0B96"/>
    <w:rsid w:val="00DA0E9A"/>
    <w:rsid w:val="00DA3864"/>
    <w:rsid w:val="00DA3F1D"/>
    <w:rsid w:val="00DA5193"/>
    <w:rsid w:val="00DA5A9C"/>
    <w:rsid w:val="00DA7896"/>
    <w:rsid w:val="00DB0C96"/>
    <w:rsid w:val="00DB1B90"/>
    <w:rsid w:val="00DB2892"/>
    <w:rsid w:val="00DB3C83"/>
    <w:rsid w:val="00DB6B16"/>
    <w:rsid w:val="00DB70D0"/>
    <w:rsid w:val="00DB7A25"/>
    <w:rsid w:val="00DB7E41"/>
    <w:rsid w:val="00DC2670"/>
    <w:rsid w:val="00DC4359"/>
    <w:rsid w:val="00DC535F"/>
    <w:rsid w:val="00DC5A1A"/>
    <w:rsid w:val="00DC6FFC"/>
    <w:rsid w:val="00DC7545"/>
    <w:rsid w:val="00DD578D"/>
    <w:rsid w:val="00DD61D9"/>
    <w:rsid w:val="00DD64B4"/>
    <w:rsid w:val="00DD6D7B"/>
    <w:rsid w:val="00DE0989"/>
    <w:rsid w:val="00DE0BCE"/>
    <w:rsid w:val="00DE1472"/>
    <w:rsid w:val="00DE1B14"/>
    <w:rsid w:val="00DE32CA"/>
    <w:rsid w:val="00DE376C"/>
    <w:rsid w:val="00DE3C94"/>
    <w:rsid w:val="00DE3D2F"/>
    <w:rsid w:val="00DE47BA"/>
    <w:rsid w:val="00DE5037"/>
    <w:rsid w:val="00DE63EE"/>
    <w:rsid w:val="00DE65A7"/>
    <w:rsid w:val="00DE6F45"/>
    <w:rsid w:val="00DF2090"/>
    <w:rsid w:val="00DF2348"/>
    <w:rsid w:val="00DF2B18"/>
    <w:rsid w:val="00DF2B99"/>
    <w:rsid w:val="00DF2FB8"/>
    <w:rsid w:val="00DF36E5"/>
    <w:rsid w:val="00DF378C"/>
    <w:rsid w:val="00DF3E24"/>
    <w:rsid w:val="00DF509C"/>
    <w:rsid w:val="00DF5651"/>
    <w:rsid w:val="00DF58AA"/>
    <w:rsid w:val="00DF60B6"/>
    <w:rsid w:val="00DF71F9"/>
    <w:rsid w:val="00DF7CDC"/>
    <w:rsid w:val="00E01B01"/>
    <w:rsid w:val="00E0244F"/>
    <w:rsid w:val="00E0273D"/>
    <w:rsid w:val="00E04E35"/>
    <w:rsid w:val="00E051BA"/>
    <w:rsid w:val="00E052ED"/>
    <w:rsid w:val="00E055F5"/>
    <w:rsid w:val="00E06249"/>
    <w:rsid w:val="00E07C4E"/>
    <w:rsid w:val="00E12080"/>
    <w:rsid w:val="00E135FD"/>
    <w:rsid w:val="00E13D13"/>
    <w:rsid w:val="00E14E77"/>
    <w:rsid w:val="00E1574E"/>
    <w:rsid w:val="00E17E9E"/>
    <w:rsid w:val="00E20E82"/>
    <w:rsid w:val="00E22829"/>
    <w:rsid w:val="00E22ADF"/>
    <w:rsid w:val="00E2342E"/>
    <w:rsid w:val="00E23AC2"/>
    <w:rsid w:val="00E2457D"/>
    <w:rsid w:val="00E24862"/>
    <w:rsid w:val="00E26648"/>
    <w:rsid w:val="00E266DE"/>
    <w:rsid w:val="00E305F0"/>
    <w:rsid w:val="00E317BF"/>
    <w:rsid w:val="00E31D52"/>
    <w:rsid w:val="00E329D2"/>
    <w:rsid w:val="00E32DD5"/>
    <w:rsid w:val="00E333EE"/>
    <w:rsid w:val="00E335AB"/>
    <w:rsid w:val="00E33B9E"/>
    <w:rsid w:val="00E34965"/>
    <w:rsid w:val="00E34B50"/>
    <w:rsid w:val="00E35729"/>
    <w:rsid w:val="00E35B9D"/>
    <w:rsid w:val="00E36139"/>
    <w:rsid w:val="00E36CE6"/>
    <w:rsid w:val="00E403CD"/>
    <w:rsid w:val="00E420AA"/>
    <w:rsid w:val="00E426B5"/>
    <w:rsid w:val="00E426E9"/>
    <w:rsid w:val="00E47110"/>
    <w:rsid w:val="00E50A8F"/>
    <w:rsid w:val="00E51F3B"/>
    <w:rsid w:val="00E523B9"/>
    <w:rsid w:val="00E524F8"/>
    <w:rsid w:val="00E5478A"/>
    <w:rsid w:val="00E54E86"/>
    <w:rsid w:val="00E55344"/>
    <w:rsid w:val="00E555FE"/>
    <w:rsid w:val="00E570B6"/>
    <w:rsid w:val="00E573E8"/>
    <w:rsid w:val="00E6086E"/>
    <w:rsid w:val="00E62A1C"/>
    <w:rsid w:val="00E635C6"/>
    <w:rsid w:val="00E63A45"/>
    <w:rsid w:val="00E63E1F"/>
    <w:rsid w:val="00E67180"/>
    <w:rsid w:val="00E67E47"/>
    <w:rsid w:val="00E67F24"/>
    <w:rsid w:val="00E7213C"/>
    <w:rsid w:val="00E767FC"/>
    <w:rsid w:val="00E77D6D"/>
    <w:rsid w:val="00E8014D"/>
    <w:rsid w:val="00E835FE"/>
    <w:rsid w:val="00E859A0"/>
    <w:rsid w:val="00E87569"/>
    <w:rsid w:val="00E87F9A"/>
    <w:rsid w:val="00E91108"/>
    <w:rsid w:val="00E91F9F"/>
    <w:rsid w:val="00E923B6"/>
    <w:rsid w:val="00E947CF"/>
    <w:rsid w:val="00E95234"/>
    <w:rsid w:val="00E95550"/>
    <w:rsid w:val="00E9693A"/>
    <w:rsid w:val="00E97055"/>
    <w:rsid w:val="00E971BD"/>
    <w:rsid w:val="00E9752A"/>
    <w:rsid w:val="00E97D68"/>
    <w:rsid w:val="00EA151B"/>
    <w:rsid w:val="00EA156E"/>
    <w:rsid w:val="00EA1614"/>
    <w:rsid w:val="00EA256E"/>
    <w:rsid w:val="00EA4B57"/>
    <w:rsid w:val="00EA4D1D"/>
    <w:rsid w:val="00EA56C0"/>
    <w:rsid w:val="00EA6A15"/>
    <w:rsid w:val="00EA6BCD"/>
    <w:rsid w:val="00EA6D4E"/>
    <w:rsid w:val="00EA73A6"/>
    <w:rsid w:val="00EB028F"/>
    <w:rsid w:val="00EB16B4"/>
    <w:rsid w:val="00EB2867"/>
    <w:rsid w:val="00EB3968"/>
    <w:rsid w:val="00EB3C9E"/>
    <w:rsid w:val="00EB4428"/>
    <w:rsid w:val="00EB5DF4"/>
    <w:rsid w:val="00EB6B26"/>
    <w:rsid w:val="00EB6CB0"/>
    <w:rsid w:val="00EC0546"/>
    <w:rsid w:val="00EC50B5"/>
    <w:rsid w:val="00EC53D9"/>
    <w:rsid w:val="00EC671C"/>
    <w:rsid w:val="00EC68E9"/>
    <w:rsid w:val="00EC72EF"/>
    <w:rsid w:val="00ED0091"/>
    <w:rsid w:val="00ED25B1"/>
    <w:rsid w:val="00ED51AF"/>
    <w:rsid w:val="00ED636C"/>
    <w:rsid w:val="00ED6829"/>
    <w:rsid w:val="00ED7D8A"/>
    <w:rsid w:val="00EE0076"/>
    <w:rsid w:val="00EE1BDC"/>
    <w:rsid w:val="00EE3662"/>
    <w:rsid w:val="00EE40AB"/>
    <w:rsid w:val="00EE4B06"/>
    <w:rsid w:val="00EE4CB6"/>
    <w:rsid w:val="00EE5811"/>
    <w:rsid w:val="00EE659D"/>
    <w:rsid w:val="00EE69E5"/>
    <w:rsid w:val="00EE6BC1"/>
    <w:rsid w:val="00EE701A"/>
    <w:rsid w:val="00EF06E6"/>
    <w:rsid w:val="00EF154D"/>
    <w:rsid w:val="00EF3B30"/>
    <w:rsid w:val="00EF6393"/>
    <w:rsid w:val="00EF67FA"/>
    <w:rsid w:val="00EF7848"/>
    <w:rsid w:val="00F00129"/>
    <w:rsid w:val="00F02AF7"/>
    <w:rsid w:val="00F03F98"/>
    <w:rsid w:val="00F05C12"/>
    <w:rsid w:val="00F06CDF"/>
    <w:rsid w:val="00F06DFC"/>
    <w:rsid w:val="00F0709E"/>
    <w:rsid w:val="00F10490"/>
    <w:rsid w:val="00F10DC6"/>
    <w:rsid w:val="00F124B4"/>
    <w:rsid w:val="00F12BBC"/>
    <w:rsid w:val="00F148B6"/>
    <w:rsid w:val="00F14BC0"/>
    <w:rsid w:val="00F15AD1"/>
    <w:rsid w:val="00F175BE"/>
    <w:rsid w:val="00F20646"/>
    <w:rsid w:val="00F2085E"/>
    <w:rsid w:val="00F22166"/>
    <w:rsid w:val="00F228BD"/>
    <w:rsid w:val="00F23CF7"/>
    <w:rsid w:val="00F2431F"/>
    <w:rsid w:val="00F24D1F"/>
    <w:rsid w:val="00F257C1"/>
    <w:rsid w:val="00F2632B"/>
    <w:rsid w:val="00F3102D"/>
    <w:rsid w:val="00F32420"/>
    <w:rsid w:val="00F33B18"/>
    <w:rsid w:val="00F348AD"/>
    <w:rsid w:val="00F348D1"/>
    <w:rsid w:val="00F34A7B"/>
    <w:rsid w:val="00F36806"/>
    <w:rsid w:val="00F40A37"/>
    <w:rsid w:val="00F42CB1"/>
    <w:rsid w:val="00F43C92"/>
    <w:rsid w:val="00F4424E"/>
    <w:rsid w:val="00F446C0"/>
    <w:rsid w:val="00F44793"/>
    <w:rsid w:val="00F46C8A"/>
    <w:rsid w:val="00F46E71"/>
    <w:rsid w:val="00F4726D"/>
    <w:rsid w:val="00F474C3"/>
    <w:rsid w:val="00F51366"/>
    <w:rsid w:val="00F51AA9"/>
    <w:rsid w:val="00F53195"/>
    <w:rsid w:val="00F533B2"/>
    <w:rsid w:val="00F53693"/>
    <w:rsid w:val="00F548D2"/>
    <w:rsid w:val="00F554E9"/>
    <w:rsid w:val="00F64084"/>
    <w:rsid w:val="00F64C81"/>
    <w:rsid w:val="00F657C8"/>
    <w:rsid w:val="00F6583B"/>
    <w:rsid w:val="00F65AC8"/>
    <w:rsid w:val="00F67990"/>
    <w:rsid w:val="00F717C9"/>
    <w:rsid w:val="00F72987"/>
    <w:rsid w:val="00F72EA1"/>
    <w:rsid w:val="00F74E43"/>
    <w:rsid w:val="00F75A89"/>
    <w:rsid w:val="00F7702B"/>
    <w:rsid w:val="00F77475"/>
    <w:rsid w:val="00F77515"/>
    <w:rsid w:val="00F775E2"/>
    <w:rsid w:val="00F77C0A"/>
    <w:rsid w:val="00F77F41"/>
    <w:rsid w:val="00F81724"/>
    <w:rsid w:val="00F82C02"/>
    <w:rsid w:val="00F83396"/>
    <w:rsid w:val="00F83901"/>
    <w:rsid w:val="00F83F29"/>
    <w:rsid w:val="00F84395"/>
    <w:rsid w:val="00F8472A"/>
    <w:rsid w:val="00F855C5"/>
    <w:rsid w:val="00F85834"/>
    <w:rsid w:val="00F93AC1"/>
    <w:rsid w:val="00F949F9"/>
    <w:rsid w:val="00F9629E"/>
    <w:rsid w:val="00F9644F"/>
    <w:rsid w:val="00F97AEC"/>
    <w:rsid w:val="00FA2684"/>
    <w:rsid w:val="00FA2A7B"/>
    <w:rsid w:val="00FA2DC3"/>
    <w:rsid w:val="00FA3015"/>
    <w:rsid w:val="00FA38B9"/>
    <w:rsid w:val="00FA5E9D"/>
    <w:rsid w:val="00FA603A"/>
    <w:rsid w:val="00FB1CC0"/>
    <w:rsid w:val="00FB2C88"/>
    <w:rsid w:val="00FB3AD3"/>
    <w:rsid w:val="00FB3EBD"/>
    <w:rsid w:val="00FB684C"/>
    <w:rsid w:val="00FB7C2F"/>
    <w:rsid w:val="00FC00AC"/>
    <w:rsid w:val="00FC18E8"/>
    <w:rsid w:val="00FC1F4C"/>
    <w:rsid w:val="00FC27FB"/>
    <w:rsid w:val="00FC2907"/>
    <w:rsid w:val="00FC3F50"/>
    <w:rsid w:val="00FC4FFD"/>
    <w:rsid w:val="00FC51BD"/>
    <w:rsid w:val="00FC5AB4"/>
    <w:rsid w:val="00FC6096"/>
    <w:rsid w:val="00FC63B5"/>
    <w:rsid w:val="00FC7C63"/>
    <w:rsid w:val="00FD1164"/>
    <w:rsid w:val="00FD2136"/>
    <w:rsid w:val="00FD240A"/>
    <w:rsid w:val="00FD2953"/>
    <w:rsid w:val="00FD30E3"/>
    <w:rsid w:val="00FD4DB0"/>
    <w:rsid w:val="00FD6EDD"/>
    <w:rsid w:val="00FD789F"/>
    <w:rsid w:val="00FD78C8"/>
    <w:rsid w:val="00FE17F6"/>
    <w:rsid w:val="00FE191C"/>
    <w:rsid w:val="00FE23B6"/>
    <w:rsid w:val="00FE2A08"/>
    <w:rsid w:val="00FE3490"/>
    <w:rsid w:val="00FE4614"/>
    <w:rsid w:val="00FE54EC"/>
    <w:rsid w:val="00FE5B62"/>
    <w:rsid w:val="00FE5BF6"/>
    <w:rsid w:val="00FE62B1"/>
    <w:rsid w:val="00FE6309"/>
    <w:rsid w:val="00FE6925"/>
    <w:rsid w:val="00FE6C44"/>
    <w:rsid w:val="00FE7657"/>
    <w:rsid w:val="00FE7DFC"/>
    <w:rsid w:val="00FF04C1"/>
    <w:rsid w:val="00FF0565"/>
    <w:rsid w:val="00FF1734"/>
    <w:rsid w:val="00FF3673"/>
    <w:rsid w:val="00FF3E63"/>
    <w:rsid w:val="00FF4655"/>
    <w:rsid w:val="00FF4B11"/>
    <w:rsid w:val="00FF55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8A68BE"/>
    <w:pPr>
      <w:widowControl w:val="0"/>
      <w:pPrChange w:id="0" w:author="Иво Станков" w:date="2013-07-29T18:48:00Z">
        <w:pPr>
          <w:widowControl w:val="0"/>
          <w:jc w:val="both"/>
        </w:pPr>
      </w:pPrChange>
    </w:pPr>
    <w:rPr>
      <w:rFonts w:ascii="News Gothic Cyr" w:hAnsi="News Gothic Cyr"/>
      <w:sz w:val="18"/>
      <w:szCs w:val="18"/>
      <w:rPrChange w:id="0" w:author="Иво Станков" w:date="2013-07-29T18:48:00Z">
        <w:rPr>
          <w:rFonts w:ascii="News Gothic Cyr" w:hAnsi="News Gothic Cyr"/>
          <w:sz w:val="18"/>
          <w:szCs w:val="18"/>
          <w:lang w:val="bg-BG" w:eastAsia="bg-BG" w:bidi="ar-SA"/>
        </w:rPr>
      </w:rPrChange>
    </w:rPr>
  </w:style>
  <w:style w:type="paragraph" w:styleId="Heading1">
    <w:name w:val="heading 1"/>
    <w:basedOn w:val="Normal"/>
    <w:next w:val="Normal"/>
    <w:link w:val="Heading1Char"/>
    <w:autoRedefine/>
    <w:uiPriority w:val="99"/>
    <w:qFormat/>
    <w:rsid w:val="00BC3D15"/>
    <w:pPr>
      <w:keepNext/>
      <w:numPr>
        <w:ilvl w:val="1"/>
        <w:numId w:val="6"/>
      </w:numPr>
      <w:tabs>
        <w:tab w:val="clear" w:pos="1786"/>
        <w:tab w:val="left" w:pos="720"/>
        <w:tab w:val="num" w:pos="1552"/>
      </w:tabs>
      <w:spacing w:before="240" w:after="120"/>
      <w:ind w:left="0"/>
      <w:outlineLvl w:val="0"/>
    </w:pPr>
    <w:rPr>
      <w:b/>
      <w:bCs/>
      <w:color w:val="000000"/>
    </w:rPr>
  </w:style>
  <w:style w:type="paragraph" w:styleId="Heading2">
    <w:name w:val="heading 2"/>
    <w:basedOn w:val="Normal"/>
    <w:next w:val="Normal"/>
    <w:link w:val="Heading2Char"/>
    <w:autoRedefine/>
    <w:uiPriority w:val="99"/>
    <w:qFormat/>
    <w:rsid w:val="00F72EA1"/>
    <w:pPr>
      <w:outlineLvl w:val="1"/>
    </w:pPr>
    <w:rPr>
      <w:b/>
      <w:bCs/>
      <w:szCs w:val="22"/>
    </w:rPr>
  </w:style>
  <w:style w:type="paragraph" w:styleId="Heading3">
    <w:name w:val="heading 3"/>
    <w:basedOn w:val="Normal"/>
    <w:next w:val="Normal"/>
    <w:link w:val="Heading3Char"/>
    <w:uiPriority w:val="99"/>
    <w:qFormat/>
    <w:rsid w:val="00443837"/>
    <w:pPr>
      <w:keepNext/>
      <w:outlineLvl w:val="2"/>
    </w:pPr>
    <w:rPr>
      <w:b/>
      <w:bCs/>
      <w:szCs w:val="22"/>
    </w:rPr>
  </w:style>
  <w:style w:type="paragraph" w:styleId="Heading4">
    <w:name w:val="heading 4"/>
    <w:basedOn w:val="Normal"/>
    <w:next w:val="Normal"/>
    <w:link w:val="Heading4Char"/>
    <w:uiPriority w:val="99"/>
    <w:qFormat/>
    <w:rsid w:val="00A63DCD"/>
    <w:pPr>
      <w:keepNext/>
      <w:jc w:val="right"/>
      <w:outlineLvl w:val="3"/>
    </w:pPr>
    <w:rPr>
      <w:b/>
      <w:bCs/>
      <w:szCs w:val="22"/>
    </w:rPr>
  </w:style>
  <w:style w:type="paragraph" w:styleId="Heading5">
    <w:name w:val="heading 5"/>
    <w:basedOn w:val="Normal"/>
    <w:next w:val="Normal"/>
    <w:link w:val="Heading5Char"/>
    <w:uiPriority w:val="99"/>
    <w:qFormat/>
    <w:rsid w:val="00A63DCD"/>
    <w:pPr>
      <w:keepNext/>
      <w:jc w:val="center"/>
      <w:outlineLvl w:val="4"/>
    </w:pPr>
    <w:rPr>
      <w:b/>
      <w:bCs/>
      <w:u w:val="single"/>
    </w:rPr>
  </w:style>
  <w:style w:type="paragraph" w:styleId="Heading6">
    <w:name w:val="heading 6"/>
    <w:basedOn w:val="Normal"/>
    <w:next w:val="Normal"/>
    <w:link w:val="Heading6Char"/>
    <w:uiPriority w:val="99"/>
    <w:qFormat/>
    <w:rsid w:val="00A63DCD"/>
    <w:pPr>
      <w:keepNext/>
      <w:ind w:firstLine="360"/>
      <w:outlineLvl w:val="5"/>
    </w:pPr>
    <w:rPr>
      <w:b/>
      <w:bCs/>
    </w:rPr>
  </w:style>
  <w:style w:type="paragraph" w:styleId="Heading7">
    <w:name w:val="heading 7"/>
    <w:basedOn w:val="Normal"/>
    <w:next w:val="Normal"/>
    <w:link w:val="Heading7Char"/>
    <w:uiPriority w:val="99"/>
    <w:qFormat/>
    <w:rsid w:val="00A63DCD"/>
    <w:pPr>
      <w:keepNext/>
      <w:outlineLvl w:val="6"/>
    </w:pPr>
    <w:rPr>
      <w:b/>
    </w:rPr>
  </w:style>
  <w:style w:type="paragraph" w:styleId="Heading8">
    <w:name w:val="heading 8"/>
    <w:basedOn w:val="Normal"/>
    <w:next w:val="Normal"/>
    <w:link w:val="Heading8Char"/>
    <w:uiPriority w:val="99"/>
    <w:qFormat/>
    <w:rsid w:val="00A63DCD"/>
    <w:pPr>
      <w:keepNext/>
      <w:outlineLvl w:val="7"/>
    </w:pPr>
    <w:rPr>
      <w:i/>
      <w:iCs/>
    </w:rPr>
  </w:style>
  <w:style w:type="paragraph" w:styleId="Heading9">
    <w:name w:val="heading 9"/>
    <w:basedOn w:val="Normal"/>
    <w:next w:val="Normal"/>
    <w:link w:val="Heading9Char"/>
    <w:uiPriority w:val="99"/>
    <w:qFormat/>
    <w:rsid w:val="00A63DCD"/>
    <w:pPr>
      <w:keepNext/>
      <w:ind w:firstLine="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462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462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462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462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4629"/>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64629"/>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564629"/>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64629"/>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64629"/>
    <w:rPr>
      <w:rFonts w:asciiTheme="majorHAnsi" w:eastAsiaTheme="majorEastAsia" w:hAnsiTheme="majorHAnsi" w:cstheme="majorBidi"/>
    </w:rPr>
  </w:style>
  <w:style w:type="paragraph" w:styleId="TOC1">
    <w:name w:val="toc 1"/>
    <w:basedOn w:val="Normal"/>
    <w:next w:val="Normal"/>
    <w:autoRedefine/>
    <w:uiPriority w:val="99"/>
    <w:rsid w:val="00E426B5"/>
    <w:pPr>
      <w:tabs>
        <w:tab w:val="left" w:pos="300"/>
        <w:tab w:val="left" w:pos="567"/>
        <w:tab w:val="left" w:leader="dot" w:pos="8640"/>
      </w:tabs>
    </w:pPr>
    <w:rPr>
      <w:bCs/>
      <w:spacing w:val="-20"/>
    </w:rPr>
  </w:style>
  <w:style w:type="paragraph" w:styleId="TOC2">
    <w:name w:val="toc 2"/>
    <w:basedOn w:val="Normal"/>
    <w:next w:val="Normal"/>
    <w:autoRedefine/>
    <w:uiPriority w:val="99"/>
    <w:rsid w:val="00E426B5"/>
    <w:pPr>
      <w:tabs>
        <w:tab w:val="left" w:pos="301"/>
        <w:tab w:val="left" w:leader="dot" w:pos="8641"/>
      </w:tabs>
    </w:pPr>
    <w:rPr>
      <w:bCs/>
      <w:noProof/>
    </w:rPr>
  </w:style>
  <w:style w:type="character" w:styleId="PageNumber">
    <w:name w:val="page number"/>
    <w:basedOn w:val="DefaultParagraphFont"/>
    <w:uiPriority w:val="99"/>
    <w:semiHidden/>
    <w:rsid w:val="00A63DCD"/>
    <w:rPr>
      <w:rFonts w:cs="Times New Roman"/>
    </w:rPr>
  </w:style>
  <w:style w:type="paragraph" w:styleId="BalloonText">
    <w:name w:val="Balloon Text"/>
    <w:basedOn w:val="Normal"/>
    <w:link w:val="BalloonTextChar"/>
    <w:uiPriority w:val="99"/>
    <w:semiHidden/>
    <w:rsid w:val="00A63DCD"/>
    <w:rPr>
      <w:rFonts w:ascii="Tahoma" w:hAnsi="Tahoma" w:cs="Tahoma"/>
      <w:sz w:val="16"/>
      <w:szCs w:val="16"/>
    </w:rPr>
  </w:style>
  <w:style w:type="character" w:customStyle="1" w:styleId="BalloonTextChar">
    <w:name w:val="Balloon Text Char"/>
    <w:basedOn w:val="DefaultParagraphFont"/>
    <w:link w:val="BalloonText"/>
    <w:uiPriority w:val="99"/>
    <w:semiHidden/>
    <w:rsid w:val="00564629"/>
    <w:rPr>
      <w:sz w:val="0"/>
      <w:szCs w:val="0"/>
    </w:rPr>
  </w:style>
  <w:style w:type="paragraph" w:customStyle="1" w:styleId="a">
    <w:name w:val="Текст в таблица"/>
    <w:basedOn w:val="Normal"/>
    <w:uiPriority w:val="99"/>
    <w:rsid w:val="00E23AC2"/>
  </w:style>
  <w:style w:type="paragraph" w:customStyle="1" w:styleId="a0">
    <w:name w:val="Числа в таблица"/>
    <w:basedOn w:val="Normal"/>
    <w:uiPriority w:val="99"/>
    <w:rsid w:val="00E23AC2"/>
    <w:pPr>
      <w:jc w:val="right"/>
    </w:pPr>
  </w:style>
  <w:style w:type="paragraph" w:customStyle="1" w:styleId="a1">
    <w:name w:val="Антетка на таблица"/>
    <w:basedOn w:val="Normal"/>
    <w:uiPriority w:val="99"/>
    <w:rsid w:val="00E23AC2"/>
    <w:pPr>
      <w:jc w:val="center"/>
    </w:pPr>
    <w:rPr>
      <w:b/>
      <w:bCs/>
      <w:iCs/>
    </w:rPr>
  </w:style>
  <w:style w:type="paragraph" w:customStyle="1" w:styleId="NormalBoldItalic">
    <w:name w:val="Normal Bold Italic"/>
    <w:basedOn w:val="Normal"/>
    <w:uiPriority w:val="99"/>
    <w:rsid w:val="00835069"/>
    <w:rPr>
      <w:b/>
      <w:i/>
      <w:lang w:val="ru-RU"/>
    </w:rPr>
  </w:style>
  <w:style w:type="character" w:styleId="Hyperlink">
    <w:name w:val="Hyperlink"/>
    <w:basedOn w:val="DefaultParagraphFont"/>
    <w:uiPriority w:val="99"/>
    <w:rsid w:val="008A3A0D"/>
    <w:rPr>
      <w:rFonts w:cs="Times New Roman"/>
      <w:color w:val="0000FF"/>
      <w:u w:val="single"/>
    </w:rPr>
  </w:style>
  <w:style w:type="paragraph" w:styleId="Header">
    <w:name w:val="header"/>
    <w:basedOn w:val="Normal"/>
    <w:link w:val="HeaderChar"/>
    <w:uiPriority w:val="99"/>
    <w:rsid w:val="00092D26"/>
    <w:pPr>
      <w:tabs>
        <w:tab w:val="center" w:pos="4536"/>
        <w:tab w:val="right" w:pos="9072"/>
      </w:tabs>
    </w:pPr>
  </w:style>
  <w:style w:type="character" w:customStyle="1" w:styleId="HeaderChar">
    <w:name w:val="Header Char"/>
    <w:basedOn w:val="DefaultParagraphFont"/>
    <w:link w:val="Header"/>
    <w:uiPriority w:val="99"/>
    <w:semiHidden/>
    <w:rsid w:val="00564629"/>
    <w:rPr>
      <w:rFonts w:ascii="News Gothic Cyr" w:hAnsi="News Gothic Cyr"/>
      <w:sz w:val="18"/>
      <w:szCs w:val="18"/>
    </w:rPr>
  </w:style>
  <w:style w:type="paragraph" w:styleId="Footer">
    <w:name w:val="footer"/>
    <w:basedOn w:val="Normal"/>
    <w:link w:val="FooterChar"/>
    <w:uiPriority w:val="99"/>
    <w:rsid w:val="00092D26"/>
    <w:pPr>
      <w:tabs>
        <w:tab w:val="center" w:pos="4536"/>
        <w:tab w:val="right" w:pos="9072"/>
      </w:tabs>
    </w:pPr>
  </w:style>
  <w:style w:type="character" w:customStyle="1" w:styleId="FooterChar">
    <w:name w:val="Footer Char"/>
    <w:basedOn w:val="DefaultParagraphFont"/>
    <w:link w:val="Footer"/>
    <w:uiPriority w:val="99"/>
    <w:locked/>
    <w:rsid w:val="00A33744"/>
    <w:rPr>
      <w:rFonts w:ascii="News Gothic Cyr" w:hAnsi="News Gothic Cyr" w:cs="Times New Roman"/>
      <w:sz w:val="22"/>
      <w:lang w:val="en-US" w:eastAsia="en-US" w:bidi="ar-SA"/>
    </w:rPr>
  </w:style>
  <w:style w:type="paragraph" w:customStyle="1" w:styleId="xl29">
    <w:name w:val="xl29"/>
    <w:basedOn w:val="Normal"/>
    <w:uiPriority w:val="99"/>
    <w:rsid w:val="00A33744"/>
    <w:pPr>
      <w:widowControl/>
      <w:pBdr>
        <w:bottom w:val="single" w:sz="4" w:space="0" w:color="auto"/>
      </w:pBdr>
      <w:spacing w:before="100" w:beforeAutospacing="1" w:after="100" w:afterAutospacing="1"/>
      <w:textAlignment w:val="center"/>
    </w:pPr>
    <w:rPr>
      <w:rFonts w:ascii="Times New Roman" w:eastAsia="Arial Unicode MS" w:hAnsi="Times New Roman"/>
      <w:b/>
      <w:bCs/>
      <w:szCs w:val="22"/>
      <w:lang w:val="en-GB"/>
    </w:rPr>
  </w:style>
  <w:style w:type="paragraph" w:customStyle="1" w:styleId="xl34">
    <w:name w:val="xl34"/>
    <w:basedOn w:val="Normal"/>
    <w:uiPriority w:val="99"/>
    <w:rsid w:val="00A33744"/>
    <w:pPr>
      <w:widowControl/>
      <w:spacing w:before="100" w:beforeAutospacing="1" w:after="100" w:afterAutospacing="1"/>
    </w:pPr>
    <w:rPr>
      <w:rFonts w:ascii="Times New Roman" w:eastAsia="Arial Unicode MS" w:hAnsi="Times New Roman"/>
      <w:szCs w:val="22"/>
      <w:lang w:val="en-GB"/>
    </w:rPr>
  </w:style>
  <w:style w:type="paragraph" w:customStyle="1" w:styleId="xl35">
    <w:name w:val="xl35"/>
    <w:basedOn w:val="Normal"/>
    <w:uiPriority w:val="99"/>
    <w:rsid w:val="00A33744"/>
    <w:pPr>
      <w:widowControl/>
      <w:pBdr>
        <w:top w:val="single" w:sz="4" w:space="0" w:color="auto"/>
        <w:bottom w:val="double" w:sz="6" w:space="0" w:color="auto"/>
      </w:pBdr>
      <w:spacing w:before="100" w:beforeAutospacing="1" w:after="100" w:afterAutospacing="1"/>
    </w:pPr>
    <w:rPr>
      <w:rFonts w:ascii="Times New Roman" w:eastAsia="Arial Unicode MS" w:hAnsi="Times New Roman"/>
      <w:b/>
      <w:bCs/>
      <w:szCs w:val="22"/>
      <w:lang w:val="en-GB"/>
    </w:rPr>
  </w:style>
  <w:style w:type="paragraph" w:customStyle="1" w:styleId="xl30">
    <w:name w:val="xl30"/>
    <w:basedOn w:val="Normal"/>
    <w:uiPriority w:val="99"/>
    <w:rsid w:val="004F4F19"/>
    <w:pPr>
      <w:widowControl/>
      <w:spacing w:before="100" w:beforeAutospacing="1" w:after="100" w:afterAutospacing="1"/>
    </w:pPr>
    <w:rPr>
      <w:rFonts w:ascii="Times New Roman" w:eastAsia="Arial Unicode MS" w:hAnsi="Times New Roman"/>
      <w:szCs w:val="22"/>
      <w:lang w:val="en-GB"/>
    </w:rPr>
  </w:style>
  <w:style w:type="paragraph" w:styleId="ListParagraph">
    <w:name w:val="List Paragraph"/>
    <w:basedOn w:val="Normal"/>
    <w:uiPriority w:val="99"/>
    <w:qFormat/>
    <w:rsid w:val="00942B48"/>
    <w:pPr>
      <w:ind w:left="720"/>
      <w:contextualSpacing/>
    </w:pPr>
  </w:style>
  <w:style w:type="paragraph" w:styleId="Revision">
    <w:name w:val="Revision"/>
    <w:hidden/>
    <w:uiPriority w:val="99"/>
    <w:semiHidden/>
    <w:rsid w:val="00AD37C8"/>
    <w:rPr>
      <w:rFonts w:ascii="News Gothic Cyr" w:hAnsi="News Gothic Cyr"/>
      <w:sz w:val="18"/>
      <w:szCs w:val="18"/>
    </w:rPr>
  </w:style>
  <w:style w:type="character" w:styleId="CommentReference">
    <w:name w:val="annotation reference"/>
    <w:basedOn w:val="DefaultParagraphFont"/>
    <w:locked/>
    <w:rsid w:val="00B30C37"/>
    <w:rPr>
      <w:sz w:val="16"/>
      <w:szCs w:val="16"/>
    </w:rPr>
  </w:style>
  <w:style w:type="paragraph" w:styleId="CommentText">
    <w:name w:val="annotation text"/>
    <w:basedOn w:val="Normal"/>
    <w:link w:val="CommentTextChar"/>
    <w:locked/>
    <w:rsid w:val="00B30C37"/>
    <w:rPr>
      <w:sz w:val="20"/>
      <w:szCs w:val="20"/>
    </w:rPr>
  </w:style>
  <w:style w:type="character" w:customStyle="1" w:styleId="CommentTextChar">
    <w:name w:val="Comment Text Char"/>
    <w:basedOn w:val="DefaultParagraphFont"/>
    <w:link w:val="CommentText"/>
    <w:rsid w:val="00B30C37"/>
    <w:rPr>
      <w:rFonts w:ascii="News Gothic Cyr" w:hAnsi="News Gothic Cyr"/>
      <w:sz w:val="20"/>
      <w:szCs w:val="20"/>
    </w:rPr>
  </w:style>
  <w:style w:type="paragraph" w:styleId="CommentSubject">
    <w:name w:val="annotation subject"/>
    <w:basedOn w:val="CommentText"/>
    <w:next w:val="CommentText"/>
    <w:link w:val="CommentSubjectChar"/>
    <w:locked/>
    <w:rsid w:val="00B30C37"/>
    <w:rPr>
      <w:b/>
      <w:bCs/>
    </w:rPr>
  </w:style>
  <w:style w:type="character" w:customStyle="1" w:styleId="CommentSubjectChar">
    <w:name w:val="Comment Subject Char"/>
    <w:basedOn w:val="CommentTextChar"/>
    <w:link w:val="CommentSubject"/>
    <w:rsid w:val="00B30C37"/>
    <w:rPr>
      <w:rFonts w:ascii="News Gothic Cyr" w:hAnsi="News Gothic Cyr"/>
      <w:b/>
      <w:bCs/>
      <w:sz w:val="20"/>
      <w:szCs w:val="20"/>
    </w:rPr>
  </w:style>
  <w:style w:type="character" w:styleId="Emphasis">
    <w:name w:val="Emphasis"/>
    <w:basedOn w:val="DefaultParagraphFont"/>
    <w:qFormat/>
    <w:locked/>
    <w:rsid w:val="00B4120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8A68BE"/>
    <w:pPr>
      <w:widowControl w:val="0"/>
      <w:pPrChange w:id="1" w:author="Иво Станков" w:date="2013-07-29T18:48:00Z">
        <w:pPr>
          <w:widowControl w:val="0"/>
          <w:jc w:val="both"/>
        </w:pPr>
      </w:pPrChange>
    </w:pPr>
    <w:rPr>
      <w:rFonts w:ascii="News Gothic Cyr" w:hAnsi="News Gothic Cyr"/>
      <w:sz w:val="18"/>
      <w:szCs w:val="18"/>
      <w:rPrChange w:id="1" w:author="Иво Станков" w:date="2013-07-29T18:48:00Z">
        <w:rPr>
          <w:rFonts w:ascii="News Gothic Cyr" w:hAnsi="News Gothic Cyr"/>
          <w:sz w:val="18"/>
          <w:szCs w:val="18"/>
          <w:lang w:val="bg-BG" w:eastAsia="bg-BG" w:bidi="ar-SA"/>
        </w:rPr>
      </w:rPrChange>
    </w:rPr>
  </w:style>
  <w:style w:type="paragraph" w:styleId="Heading1">
    <w:name w:val="heading 1"/>
    <w:basedOn w:val="Normal"/>
    <w:next w:val="Normal"/>
    <w:link w:val="Heading1Char"/>
    <w:autoRedefine/>
    <w:uiPriority w:val="99"/>
    <w:qFormat/>
    <w:rsid w:val="00BC3D15"/>
    <w:pPr>
      <w:keepNext/>
      <w:numPr>
        <w:ilvl w:val="1"/>
        <w:numId w:val="6"/>
      </w:numPr>
      <w:tabs>
        <w:tab w:val="clear" w:pos="1786"/>
        <w:tab w:val="left" w:pos="720"/>
        <w:tab w:val="num" w:pos="1552"/>
      </w:tabs>
      <w:spacing w:before="240" w:after="120"/>
      <w:ind w:left="0"/>
      <w:outlineLvl w:val="0"/>
    </w:pPr>
    <w:rPr>
      <w:b/>
      <w:bCs/>
      <w:color w:val="000000"/>
    </w:rPr>
  </w:style>
  <w:style w:type="paragraph" w:styleId="Heading2">
    <w:name w:val="heading 2"/>
    <w:basedOn w:val="Normal"/>
    <w:next w:val="Normal"/>
    <w:link w:val="Heading2Char"/>
    <w:autoRedefine/>
    <w:uiPriority w:val="99"/>
    <w:qFormat/>
    <w:rsid w:val="00F72EA1"/>
    <w:pPr>
      <w:outlineLvl w:val="1"/>
    </w:pPr>
    <w:rPr>
      <w:b/>
      <w:bCs/>
      <w:szCs w:val="22"/>
    </w:rPr>
  </w:style>
  <w:style w:type="paragraph" w:styleId="Heading3">
    <w:name w:val="heading 3"/>
    <w:basedOn w:val="Normal"/>
    <w:next w:val="Normal"/>
    <w:link w:val="Heading3Char"/>
    <w:uiPriority w:val="99"/>
    <w:qFormat/>
    <w:rsid w:val="00443837"/>
    <w:pPr>
      <w:keepNext/>
      <w:outlineLvl w:val="2"/>
    </w:pPr>
    <w:rPr>
      <w:b/>
      <w:bCs/>
      <w:szCs w:val="22"/>
    </w:rPr>
  </w:style>
  <w:style w:type="paragraph" w:styleId="Heading4">
    <w:name w:val="heading 4"/>
    <w:basedOn w:val="Normal"/>
    <w:next w:val="Normal"/>
    <w:link w:val="Heading4Char"/>
    <w:uiPriority w:val="99"/>
    <w:qFormat/>
    <w:rsid w:val="00A63DCD"/>
    <w:pPr>
      <w:keepNext/>
      <w:jc w:val="right"/>
      <w:outlineLvl w:val="3"/>
    </w:pPr>
    <w:rPr>
      <w:b/>
      <w:bCs/>
      <w:szCs w:val="22"/>
    </w:rPr>
  </w:style>
  <w:style w:type="paragraph" w:styleId="Heading5">
    <w:name w:val="heading 5"/>
    <w:basedOn w:val="Normal"/>
    <w:next w:val="Normal"/>
    <w:link w:val="Heading5Char"/>
    <w:uiPriority w:val="99"/>
    <w:qFormat/>
    <w:rsid w:val="00A63DCD"/>
    <w:pPr>
      <w:keepNext/>
      <w:jc w:val="center"/>
      <w:outlineLvl w:val="4"/>
    </w:pPr>
    <w:rPr>
      <w:b/>
      <w:bCs/>
      <w:u w:val="single"/>
    </w:rPr>
  </w:style>
  <w:style w:type="paragraph" w:styleId="Heading6">
    <w:name w:val="heading 6"/>
    <w:basedOn w:val="Normal"/>
    <w:next w:val="Normal"/>
    <w:link w:val="Heading6Char"/>
    <w:uiPriority w:val="99"/>
    <w:qFormat/>
    <w:rsid w:val="00A63DCD"/>
    <w:pPr>
      <w:keepNext/>
      <w:ind w:firstLine="360"/>
      <w:outlineLvl w:val="5"/>
    </w:pPr>
    <w:rPr>
      <w:b/>
      <w:bCs/>
    </w:rPr>
  </w:style>
  <w:style w:type="paragraph" w:styleId="Heading7">
    <w:name w:val="heading 7"/>
    <w:basedOn w:val="Normal"/>
    <w:next w:val="Normal"/>
    <w:link w:val="Heading7Char"/>
    <w:uiPriority w:val="99"/>
    <w:qFormat/>
    <w:rsid w:val="00A63DCD"/>
    <w:pPr>
      <w:keepNext/>
      <w:outlineLvl w:val="6"/>
    </w:pPr>
    <w:rPr>
      <w:b/>
    </w:rPr>
  </w:style>
  <w:style w:type="paragraph" w:styleId="Heading8">
    <w:name w:val="heading 8"/>
    <w:basedOn w:val="Normal"/>
    <w:next w:val="Normal"/>
    <w:link w:val="Heading8Char"/>
    <w:uiPriority w:val="99"/>
    <w:qFormat/>
    <w:rsid w:val="00A63DCD"/>
    <w:pPr>
      <w:keepNext/>
      <w:outlineLvl w:val="7"/>
    </w:pPr>
    <w:rPr>
      <w:i/>
      <w:iCs/>
    </w:rPr>
  </w:style>
  <w:style w:type="paragraph" w:styleId="Heading9">
    <w:name w:val="heading 9"/>
    <w:basedOn w:val="Normal"/>
    <w:next w:val="Normal"/>
    <w:link w:val="Heading9Char"/>
    <w:uiPriority w:val="99"/>
    <w:qFormat/>
    <w:rsid w:val="00A63DCD"/>
    <w:pPr>
      <w:keepNext/>
      <w:ind w:firstLine="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462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462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462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462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4629"/>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64629"/>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564629"/>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64629"/>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64629"/>
    <w:rPr>
      <w:rFonts w:asciiTheme="majorHAnsi" w:eastAsiaTheme="majorEastAsia" w:hAnsiTheme="majorHAnsi" w:cstheme="majorBidi"/>
    </w:rPr>
  </w:style>
  <w:style w:type="paragraph" w:styleId="TOC1">
    <w:name w:val="toc 1"/>
    <w:basedOn w:val="Normal"/>
    <w:next w:val="Normal"/>
    <w:autoRedefine/>
    <w:uiPriority w:val="99"/>
    <w:rsid w:val="00E426B5"/>
    <w:pPr>
      <w:tabs>
        <w:tab w:val="left" w:pos="300"/>
        <w:tab w:val="left" w:pos="567"/>
        <w:tab w:val="left" w:leader="dot" w:pos="8640"/>
      </w:tabs>
    </w:pPr>
    <w:rPr>
      <w:bCs/>
      <w:spacing w:val="-20"/>
    </w:rPr>
  </w:style>
  <w:style w:type="paragraph" w:styleId="TOC2">
    <w:name w:val="toc 2"/>
    <w:basedOn w:val="Normal"/>
    <w:next w:val="Normal"/>
    <w:autoRedefine/>
    <w:uiPriority w:val="99"/>
    <w:rsid w:val="00E426B5"/>
    <w:pPr>
      <w:tabs>
        <w:tab w:val="left" w:pos="301"/>
        <w:tab w:val="left" w:leader="dot" w:pos="8641"/>
      </w:tabs>
    </w:pPr>
    <w:rPr>
      <w:bCs/>
      <w:noProof/>
    </w:rPr>
  </w:style>
  <w:style w:type="character" w:styleId="PageNumber">
    <w:name w:val="page number"/>
    <w:basedOn w:val="DefaultParagraphFont"/>
    <w:uiPriority w:val="99"/>
    <w:semiHidden/>
    <w:rsid w:val="00A63DCD"/>
    <w:rPr>
      <w:rFonts w:cs="Times New Roman"/>
    </w:rPr>
  </w:style>
  <w:style w:type="paragraph" w:styleId="BalloonText">
    <w:name w:val="Balloon Text"/>
    <w:basedOn w:val="Normal"/>
    <w:link w:val="BalloonTextChar"/>
    <w:uiPriority w:val="99"/>
    <w:semiHidden/>
    <w:rsid w:val="00A63DCD"/>
    <w:rPr>
      <w:rFonts w:ascii="Tahoma" w:hAnsi="Tahoma" w:cs="Tahoma"/>
      <w:sz w:val="16"/>
      <w:szCs w:val="16"/>
    </w:rPr>
  </w:style>
  <w:style w:type="character" w:customStyle="1" w:styleId="BalloonTextChar">
    <w:name w:val="Balloon Text Char"/>
    <w:basedOn w:val="DefaultParagraphFont"/>
    <w:link w:val="BalloonText"/>
    <w:uiPriority w:val="99"/>
    <w:semiHidden/>
    <w:rsid w:val="00564629"/>
    <w:rPr>
      <w:sz w:val="0"/>
      <w:szCs w:val="0"/>
    </w:rPr>
  </w:style>
  <w:style w:type="paragraph" w:customStyle="1" w:styleId="a">
    <w:name w:val="Текст в таблица"/>
    <w:basedOn w:val="Normal"/>
    <w:uiPriority w:val="99"/>
    <w:rsid w:val="00E23AC2"/>
  </w:style>
  <w:style w:type="paragraph" w:customStyle="1" w:styleId="a0">
    <w:name w:val="Числа в таблица"/>
    <w:basedOn w:val="Normal"/>
    <w:uiPriority w:val="99"/>
    <w:rsid w:val="00E23AC2"/>
    <w:pPr>
      <w:jc w:val="right"/>
    </w:pPr>
  </w:style>
  <w:style w:type="paragraph" w:customStyle="1" w:styleId="a1">
    <w:name w:val="Антетка на таблица"/>
    <w:basedOn w:val="Normal"/>
    <w:uiPriority w:val="99"/>
    <w:rsid w:val="00E23AC2"/>
    <w:pPr>
      <w:jc w:val="center"/>
    </w:pPr>
    <w:rPr>
      <w:b/>
      <w:bCs/>
      <w:iCs/>
    </w:rPr>
  </w:style>
  <w:style w:type="paragraph" w:customStyle="1" w:styleId="NormalBoldItalic">
    <w:name w:val="Normal Bold Italic"/>
    <w:basedOn w:val="Normal"/>
    <w:uiPriority w:val="99"/>
    <w:rsid w:val="00835069"/>
    <w:rPr>
      <w:b/>
      <w:i/>
      <w:lang w:val="ru-RU"/>
    </w:rPr>
  </w:style>
  <w:style w:type="character" w:styleId="Hyperlink">
    <w:name w:val="Hyperlink"/>
    <w:basedOn w:val="DefaultParagraphFont"/>
    <w:uiPriority w:val="99"/>
    <w:rsid w:val="008A3A0D"/>
    <w:rPr>
      <w:rFonts w:cs="Times New Roman"/>
      <w:color w:val="0000FF"/>
      <w:u w:val="single"/>
    </w:rPr>
  </w:style>
  <w:style w:type="paragraph" w:styleId="Header">
    <w:name w:val="header"/>
    <w:basedOn w:val="Normal"/>
    <w:link w:val="HeaderChar"/>
    <w:uiPriority w:val="99"/>
    <w:rsid w:val="00092D26"/>
    <w:pPr>
      <w:tabs>
        <w:tab w:val="center" w:pos="4536"/>
        <w:tab w:val="right" w:pos="9072"/>
      </w:tabs>
    </w:pPr>
  </w:style>
  <w:style w:type="character" w:customStyle="1" w:styleId="HeaderChar">
    <w:name w:val="Header Char"/>
    <w:basedOn w:val="DefaultParagraphFont"/>
    <w:link w:val="Header"/>
    <w:uiPriority w:val="99"/>
    <w:semiHidden/>
    <w:rsid w:val="00564629"/>
    <w:rPr>
      <w:rFonts w:ascii="News Gothic Cyr" w:hAnsi="News Gothic Cyr"/>
      <w:sz w:val="18"/>
      <w:szCs w:val="18"/>
    </w:rPr>
  </w:style>
  <w:style w:type="paragraph" w:styleId="Footer">
    <w:name w:val="footer"/>
    <w:basedOn w:val="Normal"/>
    <w:link w:val="FooterChar"/>
    <w:uiPriority w:val="99"/>
    <w:rsid w:val="00092D26"/>
    <w:pPr>
      <w:tabs>
        <w:tab w:val="center" w:pos="4536"/>
        <w:tab w:val="right" w:pos="9072"/>
      </w:tabs>
    </w:pPr>
  </w:style>
  <w:style w:type="character" w:customStyle="1" w:styleId="FooterChar">
    <w:name w:val="Footer Char"/>
    <w:basedOn w:val="DefaultParagraphFont"/>
    <w:link w:val="Footer"/>
    <w:uiPriority w:val="99"/>
    <w:locked/>
    <w:rsid w:val="00A33744"/>
    <w:rPr>
      <w:rFonts w:ascii="News Gothic Cyr" w:hAnsi="News Gothic Cyr" w:cs="Times New Roman"/>
      <w:sz w:val="22"/>
      <w:lang w:val="en-US" w:eastAsia="en-US" w:bidi="ar-SA"/>
    </w:rPr>
  </w:style>
  <w:style w:type="paragraph" w:customStyle="1" w:styleId="xl29">
    <w:name w:val="xl29"/>
    <w:basedOn w:val="Normal"/>
    <w:uiPriority w:val="99"/>
    <w:rsid w:val="00A33744"/>
    <w:pPr>
      <w:widowControl/>
      <w:pBdr>
        <w:bottom w:val="single" w:sz="4" w:space="0" w:color="auto"/>
      </w:pBdr>
      <w:spacing w:before="100" w:beforeAutospacing="1" w:after="100" w:afterAutospacing="1"/>
      <w:textAlignment w:val="center"/>
    </w:pPr>
    <w:rPr>
      <w:rFonts w:ascii="Times New Roman" w:eastAsia="Arial Unicode MS" w:hAnsi="Times New Roman"/>
      <w:b/>
      <w:bCs/>
      <w:szCs w:val="22"/>
      <w:lang w:val="en-GB"/>
    </w:rPr>
  </w:style>
  <w:style w:type="paragraph" w:customStyle="1" w:styleId="xl34">
    <w:name w:val="xl34"/>
    <w:basedOn w:val="Normal"/>
    <w:uiPriority w:val="99"/>
    <w:rsid w:val="00A33744"/>
    <w:pPr>
      <w:widowControl/>
      <w:spacing w:before="100" w:beforeAutospacing="1" w:after="100" w:afterAutospacing="1"/>
    </w:pPr>
    <w:rPr>
      <w:rFonts w:ascii="Times New Roman" w:eastAsia="Arial Unicode MS" w:hAnsi="Times New Roman"/>
      <w:szCs w:val="22"/>
      <w:lang w:val="en-GB"/>
    </w:rPr>
  </w:style>
  <w:style w:type="paragraph" w:customStyle="1" w:styleId="xl35">
    <w:name w:val="xl35"/>
    <w:basedOn w:val="Normal"/>
    <w:uiPriority w:val="99"/>
    <w:rsid w:val="00A33744"/>
    <w:pPr>
      <w:widowControl/>
      <w:pBdr>
        <w:top w:val="single" w:sz="4" w:space="0" w:color="auto"/>
        <w:bottom w:val="double" w:sz="6" w:space="0" w:color="auto"/>
      </w:pBdr>
      <w:spacing w:before="100" w:beforeAutospacing="1" w:after="100" w:afterAutospacing="1"/>
    </w:pPr>
    <w:rPr>
      <w:rFonts w:ascii="Times New Roman" w:eastAsia="Arial Unicode MS" w:hAnsi="Times New Roman"/>
      <w:b/>
      <w:bCs/>
      <w:szCs w:val="22"/>
      <w:lang w:val="en-GB"/>
    </w:rPr>
  </w:style>
  <w:style w:type="paragraph" w:customStyle="1" w:styleId="xl30">
    <w:name w:val="xl30"/>
    <w:basedOn w:val="Normal"/>
    <w:uiPriority w:val="99"/>
    <w:rsid w:val="004F4F19"/>
    <w:pPr>
      <w:widowControl/>
      <w:spacing w:before="100" w:beforeAutospacing="1" w:after="100" w:afterAutospacing="1"/>
    </w:pPr>
    <w:rPr>
      <w:rFonts w:ascii="Times New Roman" w:eastAsia="Arial Unicode MS" w:hAnsi="Times New Roman"/>
      <w:szCs w:val="22"/>
      <w:lang w:val="en-GB"/>
    </w:rPr>
  </w:style>
  <w:style w:type="paragraph" w:styleId="ListParagraph">
    <w:name w:val="List Paragraph"/>
    <w:basedOn w:val="Normal"/>
    <w:uiPriority w:val="99"/>
    <w:qFormat/>
    <w:rsid w:val="00942B48"/>
    <w:pPr>
      <w:ind w:left="720"/>
      <w:contextualSpacing/>
    </w:pPr>
  </w:style>
  <w:style w:type="paragraph" w:styleId="Revision">
    <w:name w:val="Revision"/>
    <w:hidden/>
    <w:uiPriority w:val="99"/>
    <w:semiHidden/>
    <w:rsid w:val="00AD37C8"/>
    <w:rPr>
      <w:rFonts w:ascii="News Gothic Cyr" w:hAnsi="News Gothic Cyr"/>
      <w:sz w:val="18"/>
      <w:szCs w:val="18"/>
    </w:rPr>
  </w:style>
  <w:style w:type="character" w:styleId="CommentReference">
    <w:name w:val="annotation reference"/>
    <w:basedOn w:val="DefaultParagraphFont"/>
    <w:locked/>
    <w:rsid w:val="00B30C37"/>
    <w:rPr>
      <w:sz w:val="16"/>
      <w:szCs w:val="16"/>
    </w:rPr>
  </w:style>
  <w:style w:type="paragraph" w:styleId="CommentText">
    <w:name w:val="annotation text"/>
    <w:basedOn w:val="Normal"/>
    <w:link w:val="CommentTextChar"/>
    <w:locked/>
    <w:rsid w:val="00B30C37"/>
    <w:rPr>
      <w:sz w:val="20"/>
      <w:szCs w:val="20"/>
    </w:rPr>
  </w:style>
  <w:style w:type="character" w:customStyle="1" w:styleId="CommentTextChar">
    <w:name w:val="Comment Text Char"/>
    <w:basedOn w:val="DefaultParagraphFont"/>
    <w:link w:val="CommentText"/>
    <w:rsid w:val="00B30C37"/>
    <w:rPr>
      <w:rFonts w:ascii="News Gothic Cyr" w:hAnsi="News Gothic Cyr"/>
      <w:sz w:val="20"/>
      <w:szCs w:val="20"/>
    </w:rPr>
  </w:style>
  <w:style w:type="paragraph" w:styleId="CommentSubject">
    <w:name w:val="annotation subject"/>
    <w:basedOn w:val="CommentText"/>
    <w:next w:val="CommentText"/>
    <w:link w:val="CommentSubjectChar"/>
    <w:locked/>
    <w:rsid w:val="00B30C37"/>
    <w:rPr>
      <w:b/>
      <w:bCs/>
    </w:rPr>
  </w:style>
  <w:style w:type="character" w:customStyle="1" w:styleId="CommentSubjectChar">
    <w:name w:val="Comment Subject Char"/>
    <w:basedOn w:val="CommentTextChar"/>
    <w:link w:val="CommentSubject"/>
    <w:rsid w:val="00B30C37"/>
    <w:rPr>
      <w:rFonts w:ascii="News Gothic Cyr" w:hAnsi="News Gothic Cyr"/>
      <w:b/>
      <w:bCs/>
      <w:sz w:val="20"/>
      <w:szCs w:val="20"/>
    </w:rPr>
  </w:style>
  <w:style w:type="character" w:styleId="Emphasis">
    <w:name w:val="Emphasis"/>
    <w:basedOn w:val="DefaultParagraphFont"/>
    <w:qFormat/>
    <w:locked/>
    <w:rsid w:val="00B412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174801">
      <w:marLeft w:val="0"/>
      <w:marRight w:val="0"/>
      <w:marTop w:val="0"/>
      <w:marBottom w:val="0"/>
      <w:divBdr>
        <w:top w:val="none" w:sz="0" w:space="0" w:color="auto"/>
        <w:left w:val="none" w:sz="0" w:space="0" w:color="auto"/>
        <w:bottom w:val="none" w:sz="0" w:space="0" w:color="auto"/>
        <w:right w:val="none" w:sz="0" w:space="0" w:color="auto"/>
      </w:divBdr>
    </w:div>
    <w:div w:id="1578174802">
      <w:marLeft w:val="0"/>
      <w:marRight w:val="0"/>
      <w:marTop w:val="0"/>
      <w:marBottom w:val="0"/>
      <w:divBdr>
        <w:top w:val="none" w:sz="0" w:space="0" w:color="auto"/>
        <w:left w:val="none" w:sz="0" w:space="0" w:color="auto"/>
        <w:bottom w:val="none" w:sz="0" w:space="0" w:color="auto"/>
        <w:right w:val="none" w:sz="0" w:space="0" w:color="auto"/>
      </w:divBdr>
    </w:div>
    <w:div w:id="1578174803">
      <w:marLeft w:val="0"/>
      <w:marRight w:val="0"/>
      <w:marTop w:val="0"/>
      <w:marBottom w:val="0"/>
      <w:divBdr>
        <w:top w:val="none" w:sz="0" w:space="0" w:color="auto"/>
        <w:left w:val="none" w:sz="0" w:space="0" w:color="auto"/>
        <w:bottom w:val="none" w:sz="0" w:space="0" w:color="auto"/>
        <w:right w:val="none" w:sz="0" w:space="0" w:color="auto"/>
      </w:divBdr>
    </w:div>
    <w:div w:id="1578174804">
      <w:marLeft w:val="0"/>
      <w:marRight w:val="0"/>
      <w:marTop w:val="0"/>
      <w:marBottom w:val="0"/>
      <w:divBdr>
        <w:top w:val="none" w:sz="0" w:space="0" w:color="auto"/>
        <w:left w:val="none" w:sz="0" w:space="0" w:color="auto"/>
        <w:bottom w:val="none" w:sz="0" w:space="0" w:color="auto"/>
        <w:right w:val="none" w:sz="0" w:space="0" w:color="auto"/>
      </w:divBdr>
    </w:div>
    <w:div w:id="1578174805">
      <w:marLeft w:val="0"/>
      <w:marRight w:val="0"/>
      <w:marTop w:val="0"/>
      <w:marBottom w:val="0"/>
      <w:divBdr>
        <w:top w:val="none" w:sz="0" w:space="0" w:color="auto"/>
        <w:left w:val="none" w:sz="0" w:space="0" w:color="auto"/>
        <w:bottom w:val="none" w:sz="0" w:space="0" w:color="auto"/>
        <w:right w:val="none" w:sz="0" w:space="0" w:color="auto"/>
      </w:divBdr>
    </w:div>
    <w:div w:id="1578174806">
      <w:marLeft w:val="0"/>
      <w:marRight w:val="0"/>
      <w:marTop w:val="0"/>
      <w:marBottom w:val="0"/>
      <w:divBdr>
        <w:top w:val="none" w:sz="0" w:space="0" w:color="auto"/>
        <w:left w:val="none" w:sz="0" w:space="0" w:color="auto"/>
        <w:bottom w:val="none" w:sz="0" w:space="0" w:color="auto"/>
        <w:right w:val="none" w:sz="0" w:space="0" w:color="auto"/>
      </w:divBdr>
    </w:div>
    <w:div w:id="1578174807">
      <w:marLeft w:val="0"/>
      <w:marRight w:val="0"/>
      <w:marTop w:val="0"/>
      <w:marBottom w:val="0"/>
      <w:divBdr>
        <w:top w:val="none" w:sz="0" w:space="0" w:color="auto"/>
        <w:left w:val="none" w:sz="0" w:space="0" w:color="auto"/>
        <w:bottom w:val="none" w:sz="0" w:space="0" w:color="auto"/>
        <w:right w:val="none" w:sz="0" w:space="0" w:color="auto"/>
      </w:divBdr>
    </w:div>
    <w:div w:id="1578174808">
      <w:marLeft w:val="0"/>
      <w:marRight w:val="0"/>
      <w:marTop w:val="0"/>
      <w:marBottom w:val="0"/>
      <w:divBdr>
        <w:top w:val="none" w:sz="0" w:space="0" w:color="auto"/>
        <w:left w:val="none" w:sz="0" w:space="0" w:color="auto"/>
        <w:bottom w:val="none" w:sz="0" w:space="0" w:color="auto"/>
        <w:right w:val="none" w:sz="0" w:space="0" w:color="auto"/>
      </w:divBdr>
    </w:div>
    <w:div w:id="1578174809">
      <w:marLeft w:val="0"/>
      <w:marRight w:val="0"/>
      <w:marTop w:val="0"/>
      <w:marBottom w:val="0"/>
      <w:divBdr>
        <w:top w:val="none" w:sz="0" w:space="0" w:color="auto"/>
        <w:left w:val="none" w:sz="0" w:space="0" w:color="auto"/>
        <w:bottom w:val="none" w:sz="0" w:space="0" w:color="auto"/>
        <w:right w:val="none" w:sz="0" w:space="0" w:color="auto"/>
      </w:divBdr>
    </w:div>
    <w:div w:id="1578174810">
      <w:marLeft w:val="0"/>
      <w:marRight w:val="0"/>
      <w:marTop w:val="0"/>
      <w:marBottom w:val="0"/>
      <w:divBdr>
        <w:top w:val="none" w:sz="0" w:space="0" w:color="auto"/>
        <w:left w:val="none" w:sz="0" w:space="0" w:color="auto"/>
        <w:bottom w:val="none" w:sz="0" w:space="0" w:color="auto"/>
        <w:right w:val="none" w:sz="0" w:space="0" w:color="auto"/>
      </w:divBdr>
    </w:div>
    <w:div w:id="1578174811">
      <w:marLeft w:val="0"/>
      <w:marRight w:val="0"/>
      <w:marTop w:val="0"/>
      <w:marBottom w:val="0"/>
      <w:divBdr>
        <w:top w:val="none" w:sz="0" w:space="0" w:color="auto"/>
        <w:left w:val="none" w:sz="0" w:space="0" w:color="auto"/>
        <w:bottom w:val="none" w:sz="0" w:space="0" w:color="auto"/>
        <w:right w:val="none" w:sz="0" w:space="0" w:color="auto"/>
      </w:divBdr>
    </w:div>
    <w:div w:id="1578174812">
      <w:marLeft w:val="0"/>
      <w:marRight w:val="0"/>
      <w:marTop w:val="0"/>
      <w:marBottom w:val="0"/>
      <w:divBdr>
        <w:top w:val="none" w:sz="0" w:space="0" w:color="auto"/>
        <w:left w:val="none" w:sz="0" w:space="0" w:color="auto"/>
        <w:bottom w:val="none" w:sz="0" w:space="0" w:color="auto"/>
        <w:right w:val="none" w:sz="0" w:space="0" w:color="auto"/>
      </w:divBdr>
    </w:div>
    <w:div w:id="1578174813">
      <w:marLeft w:val="0"/>
      <w:marRight w:val="0"/>
      <w:marTop w:val="0"/>
      <w:marBottom w:val="0"/>
      <w:divBdr>
        <w:top w:val="none" w:sz="0" w:space="0" w:color="auto"/>
        <w:left w:val="none" w:sz="0" w:space="0" w:color="auto"/>
        <w:bottom w:val="none" w:sz="0" w:space="0" w:color="auto"/>
        <w:right w:val="none" w:sz="0" w:space="0" w:color="auto"/>
      </w:divBdr>
    </w:div>
    <w:div w:id="1578174814">
      <w:marLeft w:val="0"/>
      <w:marRight w:val="0"/>
      <w:marTop w:val="0"/>
      <w:marBottom w:val="0"/>
      <w:divBdr>
        <w:top w:val="none" w:sz="0" w:space="0" w:color="auto"/>
        <w:left w:val="none" w:sz="0" w:space="0" w:color="auto"/>
        <w:bottom w:val="none" w:sz="0" w:space="0" w:color="auto"/>
        <w:right w:val="none" w:sz="0" w:space="0" w:color="auto"/>
      </w:divBdr>
    </w:div>
    <w:div w:id="1578174815">
      <w:marLeft w:val="0"/>
      <w:marRight w:val="0"/>
      <w:marTop w:val="0"/>
      <w:marBottom w:val="0"/>
      <w:divBdr>
        <w:top w:val="none" w:sz="0" w:space="0" w:color="auto"/>
        <w:left w:val="none" w:sz="0" w:space="0" w:color="auto"/>
        <w:bottom w:val="none" w:sz="0" w:space="0" w:color="auto"/>
        <w:right w:val="none" w:sz="0" w:space="0" w:color="auto"/>
      </w:divBdr>
    </w:div>
    <w:div w:id="1578174816">
      <w:marLeft w:val="0"/>
      <w:marRight w:val="0"/>
      <w:marTop w:val="0"/>
      <w:marBottom w:val="0"/>
      <w:divBdr>
        <w:top w:val="none" w:sz="0" w:space="0" w:color="auto"/>
        <w:left w:val="none" w:sz="0" w:space="0" w:color="auto"/>
        <w:bottom w:val="none" w:sz="0" w:space="0" w:color="auto"/>
        <w:right w:val="none" w:sz="0" w:space="0" w:color="auto"/>
      </w:divBdr>
    </w:div>
    <w:div w:id="1578174817">
      <w:marLeft w:val="0"/>
      <w:marRight w:val="0"/>
      <w:marTop w:val="0"/>
      <w:marBottom w:val="0"/>
      <w:divBdr>
        <w:top w:val="none" w:sz="0" w:space="0" w:color="auto"/>
        <w:left w:val="none" w:sz="0" w:space="0" w:color="auto"/>
        <w:bottom w:val="none" w:sz="0" w:space="0" w:color="auto"/>
        <w:right w:val="none" w:sz="0" w:space="0" w:color="auto"/>
      </w:divBdr>
    </w:div>
    <w:div w:id="1578174818">
      <w:marLeft w:val="0"/>
      <w:marRight w:val="0"/>
      <w:marTop w:val="0"/>
      <w:marBottom w:val="0"/>
      <w:divBdr>
        <w:top w:val="none" w:sz="0" w:space="0" w:color="auto"/>
        <w:left w:val="none" w:sz="0" w:space="0" w:color="auto"/>
        <w:bottom w:val="none" w:sz="0" w:space="0" w:color="auto"/>
        <w:right w:val="none" w:sz="0" w:space="0" w:color="auto"/>
      </w:divBdr>
    </w:div>
    <w:div w:id="1578174819">
      <w:marLeft w:val="0"/>
      <w:marRight w:val="0"/>
      <w:marTop w:val="0"/>
      <w:marBottom w:val="0"/>
      <w:divBdr>
        <w:top w:val="none" w:sz="0" w:space="0" w:color="auto"/>
        <w:left w:val="none" w:sz="0" w:space="0" w:color="auto"/>
        <w:bottom w:val="none" w:sz="0" w:space="0" w:color="auto"/>
        <w:right w:val="none" w:sz="0" w:space="0" w:color="auto"/>
      </w:divBdr>
    </w:div>
    <w:div w:id="1578174820">
      <w:marLeft w:val="0"/>
      <w:marRight w:val="0"/>
      <w:marTop w:val="0"/>
      <w:marBottom w:val="0"/>
      <w:divBdr>
        <w:top w:val="none" w:sz="0" w:space="0" w:color="auto"/>
        <w:left w:val="none" w:sz="0" w:space="0" w:color="auto"/>
        <w:bottom w:val="none" w:sz="0" w:space="0" w:color="auto"/>
        <w:right w:val="none" w:sz="0" w:space="0" w:color="auto"/>
      </w:divBdr>
    </w:div>
    <w:div w:id="1578174821">
      <w:marLeft w:val="0"/>
      <w:marRight w:val="0"/>
      <w:marTop w:val="0"/>
      <w:marBottom w:val="0"/>
      <w:divBdr>
        <w:top w:val="none" w:sz="0" w:space="0" w:color="auto"/>
        <w:left w:val="none" w:sz="0" w:space="0" w:color="auto"/>
        <w:bottom w:val="none" w:sz="0" w:space="0" w:color="auto"/>
        <w:right w:val="none" w:sz="0" w:space="0" w:color="auto"/>
      </w:divBdr>
    </w:div>
    <w:div w:id="1578174822">
      <w:marLeft w:val="0"/>
      <w:marRight w:val="0"/>
      <w:marTop w:val="0"/>
      <w:marBottom w:val="0"/>
      <w:divBdr>
        <w:top w:val="none" w:sz="0" w:space="0" w:color="auto"/>
        <w:left w:val="none" w:sz="0" w:space="0" w:color="auto"/>
        <w:bottom w:val="none" w:sz="0" w:space="0" w:color="auto"/>
        <w:right w:val="none" w:sz="0" w:space="0" w:color="auto"/>
      </w:divBdr>
    </w:div>
    <w:div w:id="1578174823">
      <w:marLeft w:val="0"/>
      <w:marRight w:val="0"/>
      <w:marTop w:val="0"/>
      <w:marBottom w:val="0"/>
      <w:divBdr>
        <w:top w:val="none" w:sz="0" w:space="0" w:color="auto"/>
        <w:left w:val="none" w:sz="0" w:space="0" w:color="auto"/>
        <w:bottom w:val="none" w:sz="0" w:space="0" w:color="auto"/>
        <w:right w:val="none" w:sz="0" w:space="0" w:color="auto"/>
      </w:divBdr>
    </w:div>
    <w:div w:id="1578174824">
      <w:marLeft w:val="0"/>
      <w:marRight w:val="0"/>
      <w:marTop w:val="0"/>
      <w:marBottom w:val="0"/>
      <w:divBdr>
        <w:top w:val="none" w:sz="0" w:space="0" w:color="auto"/>
        <w:left w:val="none" w:sz="0" w:space="0" w:color="auto"/>
        <w:bottom w:val="none" w:sz="0" w:space="0" w:color="auto"/>
        <w:right w:val="none" w:sz="0" w:space="0" w:color="auto"/>
      </w:divBdr>
    </w:div>
    <w:div w:id="1578174825">
      <w:marLeft w:val="0"/>
      <w:marRight w:val="0"/>
      <w:marTop w:val="0"/>
      <w:marBottom w:val="0"/>
      <w:divBdr>
        <w:top w:val="none" w:sz="0" w:space="0" w:color="auto"/>
        <w:left w:val="none" w:sz="0" w:space="0" w:color="auto"/>
        <w:bottom w:val="none" w:sz="0" w:space="0" w:color="auto"/>
        <w:right w:val="none" w:sz="0" w:space="0" w:color="auto"/>
      </w:divBdr>
    </w:div>
    <w:div w:id="1578174826">
      <w:marLeft w:val="0"/>
      <w:marRight w:val="0"/>
      <w:marTop w:val="0"/>
      <w:marBottom w:val="0"/>
      <w:divBdr>
        <w:top w:val="none" w:sz="0" w:space="0" w:color="auto"/>
        <w:left w:val="none" w:sz="0" w:space="0" w:color="auto"/>
        <w:bottom w:val="none" w:sz="0" w:space="0" w:color="auto"/>
        <w:right w:val="none" w:sz="0" w:space="0" w:color="auto"/>
      </w:divBdr>
    </w:div>
    <w:div w:id="1578174827">
      <w:marLeft w:val="0"/>
      <w:marRight w:val="0"/>
      <w:marTop w:val="0"/>
      <w:marBottom w:val="0"/>
      <w:divBdr>
        <w:top w:val="none" w:sz="0" w:space="0" w:color="auto"/>
        <w:left w:val="none" w:sz="0" w:space="0" w:color="auto"/>
        <w:bottom w:val="none" w:sz="0" w:space="0" w:color="auto"/>
        <w:right w:val="none" w:sz="0" w:space="0" w:color="auto"/>
      </w:divBdr>
    </w:div>
    <w:div w:id="1578174828">
      <w:marLeft w:val="0"/>
      <w:marRight w:val="0"/>
      <w:marTop w:val="0"/>
      <w:marBottom w:val="0"/>
      <w:divBdr>
        <w:top w:val="none" w:sz="0" w:space="0" w:color="auto"/>
        <w:left w:val="none" w:sz="0" w:space="0" w:color="auto"/>
        <w:bottom w:val="none" w:sz="0" w:space="0" w:color="auto"/>
        <w:right w:val="none" w:sz="0" w:space="0" w:color="auto"/>
      </w:divBdr>
    </w:div>
    <w:div w:id="1578174829">
      <w:marLeft w:val="0"/>
      <w:marRight w:val="0"/>
      <w:marTop w:val="0"/>
      <w:marBottom w:val="0"/>
      <w:divBdr>
        <w:top w:val="none" w:sz="0" w:space="0" w:color="auto"/>
        <w:left w:val="none" w:sz="0" w:space="0" w:color="auto"/>
        <w:bottom w:val="none" w:sz="0" w:space="0" w:color="auto"/>
        <w:right w:val="none" w:sz="0" w:space="0" w:color="auto"/>
      </w:divBdr>
    </w:div>
    <w:div w:id="1578174830">
      <w:marLeft w:val="0"/>
      <w:marRight w:val="0"/>
      <w:marTop w:val="0"/>
      <w:marBottom w:val="0"/>
      <w:divBdr>
        <w:top w:val="none" w:sz="0" w:space="0" w:color="auto"/>
        <w:left w:val="none" w:sz="0" w:space="0" w:color="auto"/>
        <w:bottom w:val="none" w:sz="0" w:space="0" w:color="auto"/>
        <w:right w:val="none" w:sz="0" w:space="0" w:color="auto"/>
      </w:divBdr>
    </w:div>
    <w:div w:id="1578174831">
      <w:marLeft w:val="0"/>
      <w:marRight w:val="0"/>
      <w:marTop w:val="0"/>
      <w:marBottom w:val="0"/>
      <w:divBdr>
        <w:top w:val="none" w:sz="0" w:space="0" w:color="auto"/>
        <w:left w:val="none" w:sz="0" w:space="0" w:color="auto"/>
        <w:bottom w:val="none" w:sz="0" w:space="0" w:color="auto"/>
        <w:right w:val="none" w:sz="0" w:space="0" w:color="auto"/>
      </w:divBdr>
    </w:div>
    <w:div w:id="1578174832">
      <w:marLeft w:val="0"/>
      <w:marRight w:val="0"/>
      <w:marTop w:val="0"/>
      <w:marBottom w:val="0"/>
      <w:divBdr>
        <w:top w:val="none" w:sz="0" w:space="0" w:color="auto"/>
        <w:left w:val="none" w:sz="0" w:space="0" w:color="auto"/>
        <w:bottom w:val="none" w:sz="0" w:space="0" w:color="auto"/>
        <w:right w:val="none" w:sz="0" w:space="0" w:color="auto"/>
      </w:divBdr>
    </w:div>
    <w:div w:id="1578174833">
      <w:marLeft w:val="0"/>
      <w:marRight w:val="0"/>
      <w:marTop w:val="0"/>
      <w:marBottom w:val="0"/>
      <w:divBdr>
        <w:top w:val="none" w:sz="0" w:space="0" w:color="auto"/>
        <w:left w:val="none" w:sz="0" w:space="0" w:color="auto"/>
        <w:bottom w:val="none" w:sz="0" w:space="0" w:color="auto"/>
        <w:right w:val="none" w:sz="0" w:space="0" w:color="auto"/>
      </w:divBdr>
    </w:div>
    <w:div w:id="1578174834">
      <w:marLeft w:val="0"/>
      <w:marRight w:val="0"/>
      <w:marTop w:val="0"/>
      <w:marBottom w:val="0"/>
      <w:divBdr>
        <w:top w:val="none" w:sz="0" w:space="0" w:color="auto"/>
        <w:left w:val="none" w:sz="0" w:space="0" w:color="auto"/>
        <w:bottom w:val="none" w:sz="0" w:space="0" w:color="auto"/>
        <w:right w:val="none" w:sz="0" w:space="0" w:color="auto"/>
      </w:divBdr>
    </w:div>
    <w:div w:id="1578174835">
      <w:marLeft w:val="0"/>
      <w:marRight w:val="0"/>
      <w:marTop w:val="0"/>
      <w:marBottom w:val="0"/>
      <w:divBdr>
        <w:top w:val="none" w:sz="0" w:space="0" w:color="auto"/>
        <w:left w:val="none" w:sz="0" w:space="0" w:color="auto"/>
        <w:bottom w:val="none" w:sz="0" w:space="0" w:color="auto"/>
        <w:right w:val="none" w:sz="0" w:space="0" w:color="auto"/>
      </w:divBdr>
    </w:div>
    <w:div w:id="1578174836">
      <w:marLeft w:val="0"/>
      <w:marRight w:val="0"/>
      <w:marTop w:val="0"/>
      <w:marBottom w:val="0"/>
      <w:divBdr>
        <w:top w:val="none" w:sz="0" w:space="0" w:color="auto"/>
        <w:left w:val="none" w:sz="0" w:space="0" w:color="auto"/>
        <w:bottom w:val="none" w:sz="0" w:space="0" w:color="auto"/>
        <w:right w:val="none" w:sz="0" w:space="0" w:color="auto"/>
      </w:divBdr>
    </w:div>
    <w:div w:id="1578174837">
      <w:marLeft w:val="0"/>
      <w:marRight w:val="0"/>
      <w:marTop w:val="0"/>
      <w:marBottom w:val="0"/>
      <w:divBdr>
        <w:top w:val="none" w:sz="0" w:space="0" w:color="auto"/>
        <w:left w:val="none" w:sz="0" w:space="0" w:color="auto"/>
        <w:bottom w:val="none" w:sz="0" w:space="0" w:color="auto"/>
        <w:right w:val="none" w:sz="0" w:space="0" w:color="auto"/>
      </w:divBdr>
    </w:div>
    <w:div w:id="1578174838">
      <w:marLeft w:val="0"/>
      <w:marRight w:val="0"/>
      <w:marTop w:val="0"/>
      <w:marBottom w:val="0"/>
      <w:divBdr>
        <w:top w:val="none" w:sz="0" w:space="0" w:color="auto"/>
        <w:left w:val="none" w:sz="0" w:space="0" w:color="auto"/>
        <w:bottom w:val="none" w:sz="0" w:space="0" w:color="auto"/>
        <w:right w:val="none" w:sz="0" w:space="0" w:color="auto"/>
      </w:divBdr>
    </w:div>
    <w:div w:id="1578174839">
      <w:marLeft w:val="0"/>
      <w:marRight w:val="0"/>
      <w:marTop w:val="0"/>
      <w:marBottom w:val="0"/>
      <w:divBdr>
        <w:top w:val="none" w:sz="0" w:space="0" w:color="auto"/>
        <w:left w:val="none" w:sz="0" w:space="0" w:color="auto"/>
        <w:bottom w:val="none" w:sz="0" w:space="0" w:color="auto"/>
        <w:right w:val="none" w:sz="0" w:space="0" w:color="auto"/>
      </w:divBdr>
    </w:div>
    <w:div w:id="1578174840">
      <w:marLeft w:val="0"/>
      <w:marRight w:val="0"/>
      <w:marTop w:val="0"/>
      <w:marBottom w:val="0"/>
      <w:divBdr>
        <w:top w:val="none" w:sz="0" w:space="0" w:color="auto"/>
        <w:left w:val="none" w:sz="0" w:space="0" w:color="auto"/>
        <w:bottom w:val="none" w:sz="0" w:space="0" w:color="auto"/>
        <w:right w:val="none" w:sz="0" w:space="0" w:color="auto"/>
      </w:divBdr>
    </w:div>
    <w:div w:id="1578174841">
      <w:marLeft w:val="0"/>
      <w:marRight w:val="0"/>
      <w:marTop w:val="0"/>
      <w:marBottom w:val="0"/>
      <w:divBdr>
        <w:top w:val="none" w:sz="0" w:space="0" w:color="auto"/>
        <w:left w:val="none" w:sz="0" w:space="0" w:color="auto"/>
        <w:bottom w:val="none" w:sz="0" w:space="0" w:color="auto"/>
        <w:right w:val="none" w:sz="0" w:space="0" w:color="auto"/>
      </w:divBdr>
    </w:div>
    <w:div w:id="1578174842">
      <w:marLeft w:val="0"/>
      <w:marRight w:val="0"/>
      <w:marTop w:val="0"/>
      <w:marBottom w:val="0"/>
      <w:divBdr>
        <w:top w:val="none" w:sz="0" w:space="0" w:color="auto"/>
        <w:left w:val="none" w:sz="0" w:space="0" w:color="auto"/>
        <w:bottom w:val="none" w:sz="0" w:space="0" w:color="auto"/>
        <w:right w:val="none" w:sz="0" w:space="0" w:color="auto"/>
      </w:divBdr>
    </w:div>
    <w:div w:id="1578174843">
      <w:marLeft w:val="0"/>
      <w:marRight w:val="0"/>
      <w:marTop w:val="0"/>
      <w:marBottom w:val="0"/>
      <w:divBdr>
        <w:top w:val="none" w:sz="0" w:space="0" w:color="auto"/>
        <w:left w:val="none" w:sz="0" w:space="0" w:color="auto"/>
        <w:bottom w:val="none" w:sz="0" w:space="0" w:color="auto"/>
        <w:right w:val="none" w:sz="0" w:space="0" w:color="auto"/>
      </w:divBdr>
    </w:div>
    <w:div w:id="1578174844">
      <w:marLeft w:val="0"/>
      <w:marRight w:val="0"/>
      <w:marTop w:val="0"/>
      <w:marBottom w:val="0"/>
      <w:divBdr>
        <w:top w:val="none" w:sz="0" w:space="0" w:color="auto"/>
        <w:left w:val="none" w:sz="0" w:space="0" w:color="auto"/>
        <w:bottom w:val="none" w:sz="0" w:space="0" w:color="auto"/>
        <w:right w:val="none" w:sz="0" w:space="0" w:color="auto"/>
      </w:divBdr>
    </w:div>
    <w:div w:id="1578174845">
      <w:marLeft w:val="0"/>
      <w:marRight w:val="0"/>
      <w:marTop w:val="0"/>
      <w:marBottom w:val="0"/>
      <w:divBdr>
        <w:top w:val="none" w:sz="0" w:space="0" w:color="auto"/>
        <w:left w:val="none" w:sz="0" w:space="0" w:color="auto"/>
        <w:bottom w:val="none" w:sz="0" w:space="0" w:color="auto"/>
        <w:right w:val="none" w:sz="0" w:space="0" w:color="auto"/>
      </w:divBdr>
    </w:div>
    <w:div w:id="1578174846">
      <w:marLeft w:val="0"/>
      <w:marRight w:val="0"/>
      <w:marTop w:val="0"/>
      <w:marBottom w:val="0"/>
      <w:divBdr>
        <w:top w:val="none" w:sz="0" w:space="0" w:color="auto"/>
        <w:left w:val="none" w:sz="0" w:space="0" w:color="auto"/>
        <w:bottom w:val="none" w:sz="0" w:space="0" w:color="auto"/>
        <w:right w:val="none" w:sz="0" w:space="0" w:color="auto"/>
      </w:divBdr>
    </w:div>
    <w:div w:id="1578174847">
      <w:marLeft w:val="0"/>
      <w:marRight w:val="0"/>
      <w:marTop w:val="0"/>
      <w:marBottom w:val="0"/>
      <w:divBdr>
        <w:top w:val="none" w:sz="0" w:space="0" w:color="auto"/>
        <w:left w:val="none" w:sz="0" w:space="0" w:color="auto"/>
        <w:bottom w:val="none" w:sz="0" w:space="0" w:color="auto"/>
        <w:right w:val="none" w:sz="0" w:space="0" w:color="auto"/>
      </w:divBdr>
    </w:div>
    <w:div w:id="1578174848">
      <w:marLeft w:val="0"/>
      <w:marRight w:val="0"/>
      <w:marTop w:val="0"/>
      <w:marBottom w:val="0"/>
      <w:divBdr>
        <w:top w:val="none" w:sz="0" w:space="0" w:color="auto"/>
        <w:left w:val="none" w:sz="0" w:space="0" w:color="auto"/>
        <w:bottom w:val="none" w:sz="0" w:space="0" w:color="auto"/>
        <w:right w:val="none" w:sz="0" w:space="0" w:color="auto"/>
      </w:divBdr>
    </w:div>
    <w:div w:id="1578174849">
      <w:marLeft w:val="0"/>
      <w:marRight w:val="0"/>
      <w:marTop w:val="0"/>
      <w:marBottom w:val="0"/>
      <w:divBdr>
        <w:top w:val="none" w:sz="0" w:space="0" w:color="auto"/>
        <w:left w:val="none" w:sz="0" w:space="0" w:color="auto"/>
        <w:bottom w:val="none" w:sz="0" w:space="0" w:color="auto"/>
        <w:right w:val="none" w:sz="0" w:space="0" w:color="auto"/>
      </w:divBdr>
    </w:div>
    <w:div w:id="1578174850">
      <w:marLeft w:val="0"/>
      <w:marRight w:val="0"/>
      <w:marTop w:val="0"/>
      <w:marBottom w:val="0"/>
      <w:divBdr>
        <w:top w:val="none" w:sz="0" w:space="0" w:color="auto"/>
        <w:left w:val="none" w:sz="0" w:space="0" w:color="auto"/>
        <w:bottom w:val="none" w:sz="0" w:space="0" w:color="auto"/>
        <w:right w:val="none" w:sz="0" w:space="0" w:color="auto"/>
      </w:divBdr>
    </w:div>
    <w:div w:id="1578174851">
      <w:marLeft w:val="0"/>
      <w:marRight w:val="0"/>
      <w:marTop w:val="0"/>
      <w:marBottom w:val="0"/>
      <w:divBdr>
        <w:top w:val="none" w:sz="0" w:space="0" w:color="auto"/>
        <w:left w:val="none" w:sz="0" w:space="0" w:color="auto"/>
        <w:bottom w:val="none" w:sz="0" w:space="0" w:color="auto"/>
        <w:right w:val="none" w:sz="0" w:space="0" w:color="auto"/>
      </w:divBdr>
    </w:div>
    <w:div w:id="1578174852">
      <w:marLeft w:val="0"/>
      <w:marRight w:val="0"/>
      <w:marTop w:val="0"/>
      <w:marBottom w:val="0"/>
      <w:divBdr>
        <w:top w:val="none" w:sz="0" w:space="0" w:color="auto"/>
        <w:left w:val="none" w:sz="0" w:space="0" w:color="auto"/>
        <w:bottom w:val="none" w:sz="0" w:space="0" w:color="auto"/>
        <w:right w:val="none" w:sz="0" w:space="0" w:color="auto"/>
      </w:divBdr>
    </w:div>
    <w:div w:id="1578174853">
      <w:marLeft w:val="0"/>
      <w:marRight w:val="0"/>
      <w:marTop w:val="0"/>
      <w:marBottom w:val="0"/>
      <w:divBdr>
        <w:top w:val="none" w:sz="0" w:space="0" w:color="auto"/>
        <w:left w:val="none" w:sz="0" w:space="0" w:color="auto"/>
        <w:bottom w:val="none" w:sz="0" w:space="0" w:color="auto"/>
        <w:right w:val="none" w:sz="0" w:space="0" w:color="auto"/>
      </w:divBdr>
    </w:div>
    <w:div w:id="1578174854">
      <w:marLeft w:val="0"/>
      <w:marRight w:val="0"/>
      <w:marTop w:val="0"/>
      <w:marBottom w:val="0"/>
      <w:divBdr>
        <w:top w:val="none" w:sz="0" w:space="0" w:color="auto"/>
        <w:left w:val="none" w:sz="0" w:space="0" w:color="auto"/>
        <w:bottom w:val="none" w:sz="0" w:space="0" w:color="auto"/>
        <w:right w:val="none" w:sz="0" w:space="0" w:color="auto"/>
      </w:divBdr>
    </w:div>
    <w:div w:id="1578174855">
      <w:marLeft w:val="0"/>
      <w:marRight w:val="0"/>
      <w:marTop w:val="0"/>
      <w:marBottom w:val="0"/>
      <w:divBdr>
        <w:top w:val="none" w:sz="0" w:space="0" w:color="auto"/>
        <w:left w:val="none" w:sz="0" w:space="0" w:color="auto"/>
        <w:bottom w:val="none" w:sz="0" w:space="0" w:color="auto"/>
        <w:right w:val="none" w:sz="0" w:space="0" w:color="auto"/>
      </w:divBdr>
    </w:div>
    <w:div w:id="1578174856">
      <w:marLeft w:val="0"/>
      <w:marRight w:val="0"/>
      <w:marTop w:val="0"/>
      <w:marBottom w:val="0"/>
      <w:divBdr>
        <w:top w:val="none" w:sz="0" w:space="0" w:color="auto"/>
        <w:left w:val="none" w:sz="0" w:space="0" w:color="auto"/>
        <w:bottom w:val="none" w:sz="0" w:space="0" w:color="auto"/>
        <w:right w:val="none" w:sz="0" w:space="0" w:color="auto"/>
      </w:divBdr>
    </w:div>
    <w:div w:id="1578174857">
      <w:marLeft w:val="0"/>
      <w:marRight w:val="0"/>
      <w:marTop w:val="0"/>
      <w:marBottom w:val="0"/>
      <w:divBdr>
        <w:top w:val="none" w:sz="0" w:space="0" w:color="auto"/>
        <w:left w:val="none" w:sz="0" w:space="0" w:color="auto"/>
        <w:bottom w:val="none" w:sz="0" w:space="0" w:color="auto"/>
        <w:right w:val="none" w:sz="0" w:space="0" w:color="auto"/>
      </w:divBdr>
    </w:div>
    <w:div w:id="1578174858">
      <w:marLeft w:val="0"/>
      <w:marRight w:val="0"/>
      <w:marTop w:val="0"/>
      <w:marBottom w:val="0"/>
      <w:divBdr>
        <w:top w:val="none" w:sz="0" w:space="0" w:color="auto"/>
        <w:left w:val="none" w:sz="0" w:space="0" w:color="auto"/>
        <w:bottom w:val="none" w:sz="0" w:space="0" w:color="auto"/>
        <w:right w:val="none" w:sz="0" w:space="0" w:color="auto"/>
      </w:divBdr>
    </w:div>
    <w:div w:id="1578174859">
      <w:marLeft w:val="0"/>
      <w:marRight w:val="0"/>
      <w:marTop w:val="0"/>
      <w:marBottom w:val="0"/>
      <w:divBdr>
        <w:top w:val="none" w:sz="0" w:space="0" w:color="auto"/>
        <w:left w:val="none" w:sz="0" w:space="0" w:color="auto"/>
        <w:bottom w:val="none" w:sz="0" w:space="0" w:color="auto"/>
        <w:right w:val="none" w:sz="0" w:space="0" w:color="auto"/>
      </w:divBdr>
    </w:div>
    <w:div w:id="1578174860">
      <w:marLeft w:val="0"/>
      <w:marRight w:val="0"/>
      <w:marTop w:val="0"/>
      <w:marBottom w:val="0"/>
      <w:divBdr>
        <w:top w:val="none" w:sz="0" w:space="0" w:color="auto"/>
        <w:left w:val="none" w:sz="0" w:space="0" w:color="auto"/>
        <w:bottom w:val="none" w:sz="0" w:space="0" w:color="auto"/>
        <w:right w:val="none" w:sz="0" w:space="0" w:color="auto"/>
      </w:divBdr>
    </w:div>
    <w:div w:id="1578174861">
      <w:marLeft w:val="0"/>
      <w:marRight w:val="0"/>
      <w:marTop w:val="0"/>
      <w:marBottom w:val="0"/>
      <w:divBdr>
        <w:top w:val="none" w:sz="0" w:space="0" w:color="auto"/>
        <w:left w:val="none" w:sz="0" w:space="0" w:color="auto"/>
        <w:bottom w:val="none" w:sz="0" w:space="0" w:color="auto"/>
        <w:right w:val="none" w:sz="0" w:space="0" w:color="auto"/>
      </w:divBdr>
    </w:div>
    <w:div w:id="1578174862">
      <w:marLeft w:val="0"/>
      <w:marRight w:val="0"/>
      <w:marTop w:val="0"/>
      <w:marBottom w:val="0"/>
      <w:divBdr>
        <w:top w:val="none" w:sz="0" w:space="0" w:color="auto"/>
        <w:left w:val="none" w:sz="0" w:space="0" w:color="auto"/>
        <w:bottom w:val="none" w:sz="0" w:space="0" w:color="auto"/>
        <w:right w:val="none" w:sz="0" w:space="0" w:color="auto"/>
      </w:divBdr>
    </w:div>
    <w:div w:id="1578174863">
      <w:marLeft w:val="0"/>
      <w:marRight w:val="0"/>
      <w:marTop w:val="0"/>
      <w:marBottom w:val="0"/>
      <w:divBdr>
        <w:top w:val="none" w:sz="0" w:space="0" w:color="auto"/>
        <w:left w:val="none" w:sz="0" w:space="0" w:color="auto"/>
        <w:bottom w:val="none" w:sz="0" w:space="0" w:color="auto"/>
        <w:right w:val="none" w:sz="0" w:space="0" w:color="auto"/>
      </w:divBdr>
    </w:div>
    <w:div w:id="1578174864">
      <w:marLeft w:val="0"/>
      <w:marRight w:val="0"/>
      <w:marTop w:val="0"/>
      <w:marBottom w:val="0"/>
      <w:divBdr>
        <w:top w:val="none" w:sz="0" w:space="0" w:color="auto"/>
        <w:left w:val="none" w:sz="0" w:space="0" w:color="auto"/>
        <w:bottom w:val="none" w:sz="0" w:space="0" w:color="auto"/>
        <w:right w:val="none" w:sz="0" w:space="0" w:color="auto"/>
      </w:divBdr>
    </w:div>
    <w:div w:id="1578174865">
      <w:marLeft w:val="0"/>
      <w:marRight w:val="0"/>
      <w:marTop w:val="0"/>
      <w:marBottom w:val="0"/>
      <w:divBdr>
        <w:top w:val="none" w:sz="0" w:space="0" w:color="auto"/>
        <w:left w:val="none" w:sz="0" w:space="0" w:color="auto"/>
        <w:bottom w:val="none" w:sz="0" w:space="0" w:color="auto"/>
        <w:right w:val="none" w:sz="0" w:space="0" w:color="auto"/>
      </w:divBdr>
    </w:div>
    <w:div w:id="1578174866">
      <w:marLeft w:val="0"/>
      <w:marRight w:val="0"/>
      <w:marTop w:val="0"/>
      <w:marBottom w:val="0"/>
      <w:divBdr>
        <w:top w:val="none" w:sz="0" w:space="0" w:color="auto"/>
        <w:left w:val="none" w:sz="0" w:space="0" w:color="auto"/>
        <w:bottom w:val="none" w:sz="0" w:space="0" w:color="auto"/>
        <w:right w:val="none" w:sz="0" w:space="0" w:color="auto"/>
      </w:divBdr>
    </w:div>
    <w:div w:id="1578174867">
      <w:marLeft w:val="0"/>
      <w:marRight w:val="0"/>
      <w:marTop w:val="0"/>
      <w:marBottom w:val="0"/>
      <w:divBdr>
        <w:top w:val="none" w:sz="0" w:space="0" w:color="auto"/>
        <w:left w:val="none" w:sz="0" w:space="0" w:color="auto"/>
        <w:bottom w:val="none" w:sz="0" w:space="0" w:color="auto"/>
        <w:right w:val="none" w:sz="0" w:space="0" w:color="auto"/>
      </w:divBdr>
    </w:div>
    <w:div w:id="1578174868">
      <w:marLeft w:val="0"/>
      <w:marRight w:val="0"/>
      <w:marTop w:val="0"/>
      <w:marBottom w:val="0"/>
      <w:divBdr>
        <w:top w:val="none" w:sz="0" w:space="0" w:color="auto"/>
        <w:left w:val="none" w:sz="0" w:space="0" w:color="auto"/>
        <w:bottom w:val="none" w:sz="0" w:space="0" w:color="auto"/>
        <w:right w:val="none" w:sz="0" w:space="0" w:color="auto"/>
      </w:divBdr>
    </w:div>
    <w:div w:id="1578174869">
      <w:marLeft w:val="0"/>
      <w:marRight w:val="0"/>
      <w:marTop w:val="0"/>
      <w:marBottom w:val="0"/>
      <w:divBdr>
        <w:top w:val="none" w:sz="0" w:space="0" w:color="auto"/>
        <w:left w:val="none" w:sz="0" w:space="0" w:color="auto"/>
        <w:bottom w:val="none" w:sz="0" w:space="0" w:color="auto"/>
        <w:right w:val="none" w:sz="0" w:space="0" w:color="auto"/>
      </w:divBdr>
    </w:div>
    <w:div w:id="1578174870">
      <w:marLeft w:val="0"/>
      <w:marRight w:val="0"/>
      <w:marTop w:val="0"/>
      <w:marBottom w:val="0"/>
      <w:divBdr>
        <w:top w:val="none" w:sz="0" w:space="0" w:color="auto"/>
        <w:left w:val="none" w:sz="0" w:space="0" w:color="auto"/>
        <w:bottom w:val="none" w:sz="0" w:space="0" w:color="auto"/>
        <w:right w:val="none" w:sz="0" w:space="0" w:color="auto"/>
      </w:divBdr>
    </w:div>
    <w:div w:id="1578174871">
      <w:marLeft w:val="0"/>
      <w:marRight w:val="0"/>
      <w:marTop w:val="0"/>
      <w:marBottom w:val="0"/>
      <w:divBdr>
        <w:top w:val="none" w:sz="0" w:space="0" w:color="auto"/>
        <w:left w:val="none" w:sz="0" w:space="0" w:color="auto"/>
        <w:bottom w:val="none" w:sz="0" w:space="0" w:color="auto"/>
        <w:right w:val="none" w:sz="0" w:space="0" w:color="auto"/>
      </w:divBdr>
    </w:div>
    <w:div w:id="1578174872">
      <w:marLeft w:val="0"/>
      <w:marRight w:val="0"/>
      <w:marTop w:val="0"/>
      <w:marBottom w:val="0"/>
      <w:divBdr>
        <w:top w:val="none" w:sz="0" w:space="0" w:color="auto"/>
        <w:left w:val="none" w:sz="0" w:space="0" w:color="auto"/>
        <w:bottom w:val="none" w:sz="0" w:space="0" w:color="auto"/>
        <w:right w:val="none" w:sz="0" w:space="0" w:color="auto"/>
      </w:divBdr>
    </w:div>
    <w:div w:id="1578174873">
      <w:marLeft w:val="0"/>
      <w:marRight w:val="0"/>
      <w:marTop w:val="0"/>
      <w:marBottom w:val="0"/>
      <w:divBdr>
        <w:top w:val="none" w:sz="0" w:space="0" w:color="auto"/>
        <w:left w:val="none" w:sz="0" w:space="0" w:color="auto"/>
        <w:bottom w:val="none" w:sz="0" w:space="0" w:color="auto"/>
        <w:right w:val="none" w:sz="0" w:space="0" w:color="auto"/>
      </w:divBdr>
    </w:div>
    <w:div w:id="1578174874">
      <w:marLeft w:val="0"/>
      <w:marRight w:val="0"/>
      <w:marTop w:val="0"/>
      <w:marBottom w:val="0"/>
      <w:divBdr>
        <w:top w:val="none" w:sz="0" w:space="0" w:color="auto"/>
        <w:left w:val="none" w:sz="0" w:space="0" w:color="auto"/>
        <w:bottom w:val="none" w:sz="0" w:space="0" w:color="auto"/>
        <w:right w:val="none" w:sz="0" w:space="0" w:color="auto"/>
      </w:divBdr>
    </w:div>
    <w:div w:id="1578174875">
      <w:marLeft w:val="0"/>
      <w:marRight w:val="0"/>
      <w:marTop w:val="0"/>
      <w:marBottom w:val="0"/>
      <w:divBdr>
        <w:top w:val="none" w:sz="0" w:space="0" w:color="auto"/>
        <w:left w:val="none" w:sz="0" w:space="0" w:color="auto"/>
        <w:bottom w:val="none" w:sz="0" w:space="0" w:color="auto"/>
        <w:right w:val="none" w:sz="0" w:space="0" w:color="auto"/>
      </w:divBdr>
    </w:div>
    <w:div w:id="1578174876">
      <w:marLeft w:val="0"/>
      <w:marRight w:val="0"/>
      <w:marTop w:val="0"/>
      <w:marBottom w:val="0"/>
      <w:divBdr>
        <w:top w:val="none" w:sz="0" w:space="0" w:color="auto"/>
        <w:left w:val="none" w:sz="0" w:space="0" w:color="auto"/>
        <w:bottom w:val="none" w:sz="0" w:space="0" w:color="auto"/>
        <w:right w:val="none" w:sz="0" w:space="0" w:color="auto"/>
      </w:divBdr>
    </w:div>
    <w:div w:id="1578174877">
      <w:marLeft w:val="0"/>
      <w:marRight w:val="0"/>
      <w:marTop w:val="0"/>
      <w:marBottom w:val="0"/>
      <w:divBdr>
        <w:top w:val="none" w:sz="0" w:space="0" w:color="auto"/>
        <w:left w:val="none" w:sz="0" w:space="0" w:color="auto"/>
        <w:bottom w:val="none" w:sz="0" w:space="0" w:color="auto"/>
        <w:right w:val="none" w:sz="0" w:space="0" w:color="auto"/>
      </w:divBdr>
    </w:div>
    <w:div w:id="1578174878">
      <w:marLeft w:val="0"/>
      <w:marRight w:val="0"/>
      <w:marTop w:val="0"/>
      <w:marBottom w:val="0"/>
      <w:divBdr>
        <w:top w:val="none" w:sz="0" w:space="0" w:color="auto"/>
        <w:left w:val="none" w:sz="0" w:space="0" w:color="auto"/>
        <w:bottom w:val="none" w:sz="0" w:space="0" w:color="auto"/>
        <w:right w:val="none" w:sz="0" w:space="0" w:color="auto"/>
      </w:divBdr>
    </w:div>
    <w:div w:id="1578174879">
      <w:marLeft w:val="0"/>
      <w:marRight w:val="0"/>
      <w:marTop w:val="0"/>
      <w:marBottom w:val="0"/>
      <w:divBdr>
        <w:top w:val="none" w:sz="0" w:space="0" w:color="auto"/>
        <w:left w:val="none" w:sz="0" w:space="0" w:color="auto"/>
        <w:bottom w:val="none" w:sz="0" w:space="0" w:color="auto"/>
        <w:right w:val="none" w:sz="0" w:space="0" w:color="auto"/>
      </w:divBdr>
    </w:div>
    <w:div w:id="1578174880">
      <w:marLeft w:val="0"/>
      <w:marRight w:val="0"/>
      <w:marTop w:val="0"/>
      <w:marBottom w:val="0"/>
      <w:divBdr>
        <w:top w:val="none" w:sz="0" w:space="0" w:color="auto"/>
        <w:left w:val="none" w:sz="0" w:space="0" w:color="auto"/>
        <w:bottom w:val="none" w:sz="0" w:space="0" w:color="auto"/>
        <w:right w:val="none" w:sz="0" w:space="0" w:color="auto"/>
      </w:divBdr>
    </w:div>
    <w:div w:id="1578174881">
      <w:marLeft w:val="0"/>
      <w:marRight w:val="0"/>
      <w:marTop w:val="0"/>
      <w:marBottom w:val="0"/>
      <w:divBdr>
        <w:top w:val="none" w:sz="0" w:space="0" w:color="auto"/>
        <w:left w:val="none" w:sz="0" w:space="0" w:color="auto"/>
        <w:bottom w:val="none" w:sz="0" w:space="0" w:color="auto"/>
        <w:right w:val="none" w:sz="0" w:space="0" w:color="auto"/>
      </w:divBdr>
    </w:div>
    <w:div w:id="1578174882">
      <w:marLeft w:val="0"/>
      <w:marRight w:val="0"/>
      <w:marTop w:val="0"/>
      <w:marBottom w:val="0"/>
      <w:divBdr>
        <w:top w:val="none" w:sz="0" w:space="0" w:color="auto"/>
        <w:left w:val="none" w:sz="0" w:space="0" w:color="auto"/>
        <w:bottom w:val="none" w:sz="0" w:space="0" w:color="auto"/>
        <w:right w:val="none" w:sz="0" w:space="0" w:color="auto"/>
      </w:divBdr>
    </w:div>
    <w:div w:id="1578174883">
      <w:marLeft w:val="0"/>
      <w:marRight w:val="0"/>
      <w:marTop w:val="0"/>
      <w:marBottom w:val="0"/>
      <w:divBdr>
        <w:top w:val="none" w:sz="0" w:space="0" w:color="auto"/>
        <w:left w:val="none" w:sz="0" w:space="0" w:color="auto"/>
        <w:bottom w:val="none" w:sz="0" w:space="0" w:color="auto"/>
        <w:right w:val="none" w:sz="0" w:space="0" w:color="auto"/>
      </w:divBdr>
    </w:div>
    <w:div w:id="1578174884">
      <w:marLeft w:val="0"/>
      <w:marRight w:val="0"/>
      <w:marTop w:val="0"/>
      <w:marBottom w:val="0"/>
      <w:divBdr>
        <w:top w:val="none" w:sz="0" w:space="0" w:color="auto"/>
        <w:left w:val="none" w:sz="0" w:space="0" w:color="auto"/>
        <w:bottom w:val="none" w:sz="0" w:space="0" w:color="auto"/>
        <w:right w:val="none" w:sz="0" w:space="0" w:color="auto"/>
      </w:divBdr>
    </w:div>
    <w:div w:id="1578174885">
      <w:marLeft w:val="0"/>
      <w:marRight w:val="0"/>
      <w:marTop w:val="0"/>
      <w:marBottom w:val="0"/>
      <w:divBdr>
        <w:top w:val="none" w:sz="0" w:space="0" w:color="auto"/>
        <w:left w:val="none" w:sz="0" w:space="0" w:color="auto"/>
        <w:bottom w:val="none" w:sz="0" w:space="0" w:color="auto"/>
        <w:right w:val="none" w:sz="0" w:space="0" w:color="auto"/>
      </w:divBdr>
    </w:div>
    <w:div w:id="1578174886">
      <w:marLeft w:val="0"/>
      <w:marRight w:val="0"/>
      <w:marTop w:val="0"/>
      <w:marBottom w:val="0"/>
      <w:divBdr>
        <w:top w:val="none" w:sz="0" w:space="0" w:color="auto"/>
        <w:left w:val="none" w:sz="0" w:space="0" w:color="auto"/>
        <w:bottom w:val="none" w:sz="0" w:space="0" w:color="auto"/>
        <w:right w:val="none" w:sz="0" w:space="0" w:color="auto"/>
      </w:divBdr>
    </w:div>
    <w:div w:id="1578174887">
      <w:marLeft w:val="0"/>
      <w:marRight w:val="0"/>
      <w:marTop w:val="0"/>
      <w:marBottom w:val="0"/>
      <w:divBdr>
        <w:top w:val="none" w:sz="0" w:space="0" w:color="auto"/>
        <w:left w:val="none" w:sz="0" w:space="0" w:color="auto"/>
        <w:bottom w:val="none" w:sz="0" w:space="0" w:color="auto"/>
        <w:right w:val="none" w:sz="0" w:space="0" w:color="auto"/>
      </w:divBdr>
    </w:div>
    <w:div w:id="1578174888">
      <w:marLeft w:val="0"/>
      <w:marRight w:val="0"/>
      <w:marTop w:val="0"/>
      <w:marBottom w:val="0"/>
      <w:divBdr>
        <w:top w:val="none" w:sz="0" w:space="0" w:color="auto"/>
        <w:left w:val="none" w:sz="0" w:space="0" w:color="auto"/>
        <w:bottom w:val="none" w:sz="0" w:space="0" w:color="auto"/>
        <w:right w:val="none" w:sz="0" w:space="0" w:color="auto"/>
      </w:divBdr>
    </w:div>
    <w:div w:id="1578174889">
      <w:marLeft w:val="0"/>
      <w:marRight w:val="0"/>
      <w:marTop w:val="0"/>
      <w:marBottom w:val="0"/>
      <w:divBdr>
        <w:top w:val="none" w:sz="0" w:space="0" w:color="auto"/>
        <w:left w:val="none" w:sz="0" w:space="0" w:color="auto"/>
        <w:bottom w:val="none" w:sz="0" w:space="0" w:color="auto"/>
        <w:right w:val="none" w:sz="0" w:space="0" w:color="auto"/>
      </w:divBdr>
    </w:div>
    <w:div w:id="1578174890">
      <w:marLeft w:val="0"/>
      <w:marRight w:val="0"/>
      <w:marTop w:val="0"/>
      <w:marBottom w:val="0"/>
      <w:divBdr>
        <w:top w:val="none" w:sz="0" w:space="0" w:color="auto"/>
        <w:left w:val="none" w:sz="0" w:space="0" w:color="auto"/>
        <w:bottom w:val="none" w:sz="0" w:space="0" w:color="auto"/>
        <w:right w:val="none" w:sz="0" w:space="0" w:color="auto"/>
      </w:divBdr>
    </w:div>
    <w:div w:id="1578174891">
      <w:marLeft w:val="0"/>
      <w:marRight w:val="0"/>
      <w:marTop w:val="0"/>
      <w:marBottom w:val="0"/>
      <w:divBdr>
        <w:top w:val="none" w:sz="0" w:space="0" w:color="auto"/>
        <w:left w:val="none" w:sz="0" w:space="0" w:color="auto"/>
        <w:bottom w:val="none" w:sz="0" w:space="0" w:color="auto"/>
        <w:right w:val="none" w:sz="0" w:space="0" w:color="auto"/>
      </w:divBdr>
    </w:div>
    <w:div w:id="1578174892">
      <w:marLeft w:val="0"/>
      <w:marRight w:val="0"/>
      <w:marTop w:val="0"/>
      <w:marBottom w:val="0"/>
      <w:divBdr>
        <w:top w:val="none" w:sz="0" w:space="0" w:color="auto"/>
        <w:left w:val="none" w:sz="0" w:space="0" w:color="auto"/>
        <w:bottom w:val="none" w:sz="0" w:space="0" w:color="auto"/>
        <w:right w:val="none" w:sz="0" w:space="0" w:color="auto"/>
      </w:divBdr>
    </w:div>
    <w:div w:id="1578174893">
      <w:marLeft w:val="0"/>
      <w:marRight w:val="0"/>
      <w:marTop w:val="0"/>
      <w:marBottom w:val="0"/>
      <w:divBdr>
        <w:top w:val="none" w:sz="0" w:space="0" w:color="auto"/>
        <w:left w:val="none" w:sz="0" w:space="0" w:color="auto"/>
        <w:bottom w:val="none" w:sz="0" w:space="0" w:color="auto"/>
        <w:right w:val="none" w:sz="0" w:space="0" w:color="auto"/>
      </w:divBdr>
    </w:div>
    <w:div w:id="15781748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2731F-2AAB-4C5A-8FCB-5D1223D0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1996</TotalTime>
  <Pages>42</Pages>
  <Words>20012</Words>
  <Characters>114073</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ОБЩА ИНФОРМАЦИЯ</vt:lpstr>
    </vt:vector>
  </TitlesOfParts>
  <Company>Bankservice</Company>
  <LinksUpToDate>false</LinksUpToDate>
  <CharactersWithSpaces>133818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 ИНФОРМАЦИЯ</dc:title>
  <dc:creator>Blagovest Serafimov</dc:creator>
  <cp:lastModifiedBy>Иво Станков</cp:lastModifiedBy>
  <cp:revision>12</cp:revision>
  <cp:lastPrinted>2013-07-29T15:22:00Z</cp:lastPrinted>
  <dcterms:created xsi:type="dcterms:W3CDTF">2013-07-08T12:44:00Z</dcterms:created>
  <dcterms:modified xsi:type="dcterms:W3CDTF">2013-07-29T15:49:00Z</dcterms:modified>
</cp:coreProperties>
</file>